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97C7A" w14:textId="5458906B" w:rsidR="001D2561" w:rsidRPr="004526E0" w:rsidRDefault="00B449E9" w:rsidP="0061298A">
      <w:pPr>
        <w:widowControl w:val="0"/>
        <w:tabs>
          <w:tab w:val="left" w:pos="720"/>
          <w:tab w:val="center" w:pos="4153"/>
          <w:tab w:val="right" w:pos="8306"/>
        </w:tabs>
        <w:ind w:left="885"/>
        <w:jc w:val="right"/>
        <w:rPr>
          <w:rFonts w:ascii="Times New Roman" w:hAnsi="Times New Roman"/>
          <w:sz w:val="24"/>
          <w:szCs w:val="24"/>
          <w:lang w:eastAsia="lt-LT"/>
        </w:rPr>
      </w:pPr>
      <w:r w:rsidRPr="004526E0">
        <w:rPr>
          <w:rFonts w:ascii="Times New Roman" w:hAnsi="Times New Roman"/>
          <w:sz w:val="24"/>
          <w:szCs w:val="24"/>
          <w:lang w:eastAsia="lt-LT"/>
        </w:rPr>
        <w:t>Pirkimo sąlygų 3 priedas</w:t>
      </w:r>
    </w:p>
    <w:p w14:paraId="24293CFF" w14:textId="77777777" w:rsidR="001D2561" w:rsidRPr="004526E0" w:rsidRDefault="001D2561" w:rsidP="001D2561">
      <w:pPr>
        <w:widowControl w:val="0"/>
        <w:tabs>
          <w:tab w:val="left" w:pos="720"/>
          <w:tab w:val="center" w:pos="4153"/>
          <w:tab w:val="right" w:pos="8306"/>
        </w:tabs>
        <w:rPr>
          <w:rFonts w:ascii="Times New Roman" w:hAnsi="Times New Roman"/>
          <w:sz w:val="24"/>
          <w:szCs w:val="24"/>
          <w:lang w:eastAsia="lt-LT"/>
        </w:rPr>
      </w:pPr>
    </w:p>
    <w:p w14:paraId="261DD9C8" w14:textId="77777777" w:rsidR="00FD51A9" w:rsidRPr="004526E0" w:rsidRDefault="00FD51A9" w:rsidP="00FD51A9">
      <w:pPr>
        <w:suppressAutoHyphens/>
        <w:autoSpaceDN w:val="0"/>
        <w:spacing w:after="120"/>
        <w:jc w:val="center"/>
        <w:textAlignment w:val="baseline"/>
        <w:rPr>
          <w:rFonts w:ascii="Times New Roman" w:hAnsi="Times New Roman"/>
          <w:b/>
          <w:bCs/>
          <w:sz w:val="24"/>
          <w:szCs w:val="24"/>
          <w:highlight w:val="yellow"/>
        </w:rPr>
      </w:pPr>
      <w:r w:rsidRPr="004526E0">
        <w:rPr>
          <w:rFonts w:ascii="Times New Roman" w:hAnsi="Times New Roman"/>
          <w:b/>
          <w:bCs/>
          <w:sz w:val="24"/>
          <w:szCs w:val="24"/>
          <w:lang w:eastAsia="ar-SA"/>
        </w:rPr>
        <w:t xml:space="preserve">ALYVŲ GATVĖS, GARLIAVOS SEN., KAUNO R. SAV, REKONSTRAVIMO DARBŲ </w:t>
      </w:r>
      <w:r w:rsidR="001D2561" w:rsidRPr="004526E0">
        <w:rPr>
          <w:rFonts w:ascii="Times New Roman" w:hAnsi="Times New Roman"/>
          <w:b/>
          <w:bCs/>
          <w:sz w:val="24"/>
          <w:szCs w:val="24"/>
        </w:rPr>
        <w:t>SUTARTI</w:t>
      </w:r>
      <w:r w:rsidR="00923976" w:rsidRPr="004526E0">
        <w:rPr>
          <w:rFonts w:ascii="Times New Roman" w:hAnsi="Times New Roman"/>
          <w:b/>
          <w:bCs/>
          <w:sz w:val="24"/>
          <w:szCs w:val="24"/>
        </w:rPr>
        <w:t>S</w:t>
      </w:r>
      <w:r w:rsidR="001D2561" w:rsidRPr="004526E0">
        <w:rPr>
          <w:rFonts w:ascii="Times New Roman" w:hAnsi="Times New Roman"/>
          <w:b/>
          <w:bCs/>
          <w:sz w:val="24"/>
          <w:szCs w:val="24"/>
        </w:rPr>
        <w:t xml:space="preserve"> </w:t>
      </w:r>
    </w:p>
    <w:p w14:paraId="5D15D2F5" w14:textId="1DECF273" w:rsidR="001D2561" w:rsidRPr="004526E0" w:rsidRDefault="00923976" w:rsidP="00FD51A9">
      <w:pPr>
        <w:suppressAutoHyphens/>
        <w:autoSpaceDN w:val="0"/>
        <w:spacing w:after="240"/>
        <w:jc w:val="center"/>
        <w:textAlignment w:val="baseline"/>
        <w:rPr>
          <w:rFonts w:ascii="Times New Roman" w:hAnsi="Times New Roman"/>
          <w:b/>
          <w:bCs/>
          <w:sz w:val="24"/>
          <w:szCs w:val="24"/>
        </w:rPr>
      </w:pPr>
      <w:r w:rsidRPr="004526E0">
        <w:rPr>
          <w:rFonts w:ascii="Times New Roman" w:hAnsi="Times New Roman"/>
          <w:b/>
          <w:bCs/>
          <w:sz w:val="24"/>
          <w:szCs w:val="24"/>
        </w:rPr>
        <w:t>(</w:t>
      </w:r>
      <w:r w:rsidR="002951CE" w:rsidRPr="004526E0">
        <w:rPr>
          <w:rFonts w:ascii="Times New Roman" w:hAnsi="Times New Roman"/>
          <w:b/>
          <w:bCs/>
          <w:sz w:val="24"/>
          <w:szCs w:val="24"/>
        </w:rPr>
        <w:t>PROJEKTAS</w:t>
      </w:r>
      <w:r w:rsidRPr="004526E0">
        <w:rPr>
          <w:rFonts w:ascii="Times New Roman" w:hAnsi="Times New Roman"/>
          <w:b/>
          <w:bCs/>
          <w:sz w:val="24"/>
          <w:szCs w:val="24"/>
        </w:rPr>
        <w:t>)</w:t>
      </w:r>
    </w:p>
    <w:p w14:paraId="294AF66B" w14:textId="76E67CD4" w:rsidR="001D2561" w:rsidRPr="004526E0" w:rsidRDefault="001D2561" w:rsidP="001D2561">
      <w:pPr>
        <w:autoSpaceDE w:val="0"/>
        <w:autoSpaceDN w:val="0"/>
        <w:adjustRightInd w:val="0"/>
        <w:spacing w:line="360" w:lineRule="auto"/>
        <w:jc w:val="center"/>
        <w:rPr>
          <w:rFonts w:ascii="Times New Roman" w:hAnsi="Times New Roman"/>
          <w:color w:val="000000"/>
          <w:sz w:val="24"/>
          <w:szCs w:val="24"/>
          <w:lang w:eastAsia="lt-LT"/>
        </w:rPr>
      </w:pPr>
      <w:r w:rsidRPr="004526E0">
        <w:rPr>
          <w:rFonts w:ascii="Times New Roman" w:hAnsi="Times New Roman"/>
          <w:color w:val="000000"/>
          <w:sz w:val="24"/>
          <w:szCs w:val="24"/>
          <w:lang w:eastAsia="lt-LT"/>
        </w:rPr>
        <w:t>202</w:t>
      </w:r>
      <w:r w:rsidR="00923976" w:rsidRPr="004526E0">
        <w:rPr>
          <w:rFonts w:ascii="Times New Roman" w:hAnsi="Times New Roman"/>
          <w:color w:val="000000"/>
          <w:sz w:val="24"/>
          <w:szCs w:val="24"/>
          <w:lang w:eastAsia="lt-LT"/>
        </w:rPr>
        <w:t>5</w:t>
      </w:r>
      <w:r w:rsidRPr="004526E0">
        <w:rPr>
          <w:rFonts w:ascii="Times New Roman" w:hAnsi="Times New Roman"/>
          <w:color w:val="000000"/>
          <w:sz w:val="24"/>
          <w:szCs w:val="24"/>
          <w:lang w:eastAsia="lt-LT"/>
        </w:rPr>
        <w:t xml:space="preserve"> m.  ...........</w:t>
      </w:r>
      <w:r w:rsidR="00D12679" w:rsidRPr="004526E0">
        <w:rPr>
          <w:rFonts w:ascii="Times New Roman" w:hAnsi="Times New Roman"/>
          <w:color w:val="000000"/>
          <w:sz w:val="24"/>
          <w:szCs w:val="24"/>
          <w:lang w:eastAsia="lt-LT"/>
        </w:rPr>
        <w:t xml:space="preserve">   </w:t>
      </w:r>
      <w:r w:rsidRPr="004526E0">
        <w:rPr>
          <w:rFonts w:ascii="Times New Roman" w:hAnsi="Times New Roman"/>
          <w:color w:val="000000"/>
          <w:sz w:val="24"/>
          <w:szCs w:val="24"/>
          <w:lang w:eastAsia="lt-LT"/>
        </w:rPr>
        <w:t>......</w:t>
      </w:r>
      <w:r w:rsidR="00D12679" w:rsidRPr="004526E0">
        <w:rPr>
          <w:rFonts w:ascii="Times New Roman" w:hAnsi="Times New Roman"/>
          <w:color w:val="000000"/>
          <w:sz w:val="24"/>
          <w:szCs w:val="24"/>
          <w:lang w:eastAsia="lt-LT"/>
        </w:rPr>
        <w:t xml:space="preserve"> </w:t>
      </w:r>
      <w:r w:rsidRPr="004526E0">
        <w:rPr>
          <w:rFonts w:ascii="Times New Roman" w:hAnsi="Times New Roman"/>
          <w:color w:val="000000"/>
          <w:sz w:val="24"/>
          <w:szCs w:val="24"/>
          <w:lang w:eastAsia="lt-LT"/>
        </w:rPr>
        <w:t>d.   Nr. S-..........</w:t>
      </w:r>
    </w:p>
    <w:p w14:paraId="3BDC328D" w14:textId="77777777" w:rsidR="001D2561" w:rsidRPr="004526E0" w:rsidRDefault="001D2561" w:rsidP="001D2561">
      <w:pPr>
        <w:spacing w:after="120"/>
        <w:ind w:firstLine="720"/>
        <w:jc w:val="center"/>
        <w:rPr>
          <w:rFonts w:ascii="Times New Roman" w:hAnsi="Times New Roman"/>
          <w:sz w:val="24"/>
          <w:szCs w:val="24"/>
        </w:rPr>
      </w:pPr>
      <w:r w:rsidRPr="004526E0">
        <w:rPr>
          <w:rFonts w:ascii="Times New Roman" w:hAnsi="Times New Roman"/>
          <w:sz w:val="24"/>
          <w:szCs w:val="24"/>
        </w:rPr>
        <w:t>Kaunas</w:t>
      </w:r>
    </w:p>
    <w:p w14:paraId="098C103C" w14:textId="117A4628" w:rsidR="001D2561" w:rsidRPr="004526E0" w:rsidRDefault="001D2561" w:rsidP="007221BD">
      <w:pPr>
        <w:tabs>
          <w:tab w:val="left" w:pos="7797"/>
        </w:tabs>
        <w:ind w:left="426" w:firstLine="708"/>
        <w:jc w:val="both"/>
        <w:rPr>
          <w:rFonts w:ascii="Times New Roman" w:hAnsi="Times New Roman"/>
          <w:sz w:val="24"/>
          <w:szCs w:val="24"/>
          <w:lang w:eastAsia="lt-LT"/>
        </w:rPr>
      </w:pPr>
      <w:r w:rsidRPr="004526E0">
        <w:rPr>
          <w:rFonts w:ascii="Times New Roman" w:hAnsi="Times New Roman"/>
          <w:b/>
          <w:bCs/>
          <w:sz w:val="24"/>
          <w:szCs w:val="24"/>
          <w:lang w:eastAsia="lt-LT"/>
        </w:rPr>
        <w:t>Kauno rajono savivaldybės administracija</w:t>
      </w:r>
      <w:r w:rsidRPr="004526E0">
        <w:rPr>
          <w:rFonts w:ascii="Times New Roman" w:hAnsi="Times New Roman"/>
          <w:sz w:val="24"/>
          <w:szCs w:val="24"/>
          <w:lang w:eastAsia="lt-LT"/>
        </w:rPr>
        <w:t>, juridinio asmens kodas 188756386, Savanorių pr. 371, 49</w:t>
      </w:r>
      <w:r w:rsidR="00AB5E47" w:rsidRPr="004526E0">
        <w:rPr>
          <w:rFonts w:ascii="Times New Roman" w:hAnsi="Times New Roman"/>
          <w:sz w:val="24"/>
          <w:szCs w:val="24"/>
          <w:lang w:eastAsia="lt-LT"/>
        </w:rPr>
        <w:t>386</w:t>
      </w:r>
      <w:r w:rsidRPr="004526E0">
        <w:rPr>
          <w:rFonts w:ascii="Times New Roman" w:hAnsi="Times New Roman"/>
          <w:sz w:val="24"/>
          <w:szCs w:val="24"/>
          <w:lang w:eastAsia="lt-LT"/>
        </w:rPr>
        <w:t xml:space="preserve"> Kaunas, atstovaujama administracijos direktoriaus </w:t>
      </w:r>
      <w:r w:rsidR="00AB5E47" w:rsidRPr="004526E0">
        <w:rPr>
          <w:rFonts w:ascii="Times New Roman" w:hAnsi="Times New Roman"/>
          <w:sz w:val="24"/>
          <w:szCs w:val="24"/>
          <w:lang w:eastAsia="lt-LT"/>
        </w:rPr>
        <w:t xml:space="preserve">Manto </w:t>
      </w:r>
      <w:proofErr w:type="spellStart"/>
      <w:r w:rsidR="00AB5E47" w:rsidRPr="004526E0">
        <w:rPr>
          <w:rFonts w:ascii="Times New Roman" w:hAnsi="Times New Roman"/>
          <w:sz w:val="24"/>
          <w:szCs w:val="24"/>
          <w:lang w:eastAsia="lt-LT"/>
        </w:rPr>
        <w:t>Rikterio</w:t>
      </w:r>
      <w:proofErr w:type="spellEnd"/>
      <w:r w:rsidRPr="004526E0">
        <w:rPr>
          <w:rFonts w:ascii="Times New Roman" w:hAnsi="Times New Roman"/>
          <w:sz w:val="24"/>
          <w:szCs w:val="24"/>
          <w:lang w:eastAsia="lt-LT"/>
        </w:rPr>
        <w:t xml:space="preserve"> (toliau –</w:t>
      </w:r>
      <w:r w:rsidRPr="004526E0">
        <w:rPr>
          <w:rFonts w:ascii="Times New Roman" w:hAnsi="Times New Roman"/>
          <w:b/>
          <w:bCs/>
          <w:sz w:val="24"/>
          <w:szCs w:val="24"/>
          <w:lang w:eastAsia="lt-LT"/>
        </w:rPr>
        <w:t xml:space="preserve"> Užsakovas</w:t>
      </w:r>
      <w:r w:rsidRPr="004526E0">
        <w:rPr>
          <w:rFonts w:ascii="Times New Roman" w:hAnsi="Times New Roman"/>
          <w:sz w:val="24"/>
          <w:szCs w:val="24"/>
          <w:lang w:eastAsia="lt-LT"/>
        </w:rPr>
        <w:t>), iš vienos pusės, ir</w:t>
      </w:r>
    </w:p>
    <w:p w14:paraId="6AF0A26C" w14:textId="77777777" w:rsidR="00923976" w:rsidRPr="004526E0" w:rsidRDefault="001D2561" w:rsidP="007221BD">
      <w:pPr>
        <w:tabs>
          <w:tab w:val="left" w:pos="7797"/>
        </w:tabs>
        <w:ind w:left="426" w:firstLine="708"/>
        <w:jc w:val="both"/>
        <w:rPr>
          <w:rFonts w:ascii="Times New Roman" w:hAnsi="Times New Roman"/>
          <w:sz w:val="24"/>
          <w:szCs w:val="24"/>
          <w:lang w:eastAsia="lt-LT"/>
        </w:rPr>
      </w:pPr>
      <w:r w:rsidRPr="004526E0">
        <w:rPr>
          <w:rFonts w:ascii="Times New Roman" w:eastAsia="Calibri" w:hAnsi="Times New Roman"/>
          <w:sz w:val="24"/>
          <w:szCs w:val="24"/>
        </w:rPr>
        <w:t>......</w:t>
      </w:r>
      <w:r w:rsidR="00AB5E47" w:rsidRPr="004526E0">
        <w:rPr>
          <w:rFonts w:ascii="Times New Roman" w:eastAsia="Calibri" w:hAnsi="Times New Roman"/>
          <w:b/>
          <w:bCs/>
          <w:sz w:val="24"/>
          <w:szCs w:val="24"/>
        </w:rPr>
        <w:t xml:space="preserve"> </w:t>
      </w:r>
      <w:r w:rsidRPr="004526E0">
        <w:rPr>
          <w:rFonts w:ascii="Times New Roman" w:eastAsia="Calibri" w:hAnsi="Times New Roman"/>
          <w:b/>
          <w:bCs/>
          <w:sz w:val="24"/>
          <w:szCs w:val="24"/>
        </w:rPr>
        <w:t>[</w:t>
      </w:r>
      <w:r w:rsidR="00AB5E47" w:rsidRPr="004526E0">
        <w:rPr>
          <w:rFonts w:ascii="Times New Roman" w:eastAsia="Calibri" w:hAnsi="Times New Roman"/>
          <w:b/>
          <w:bCs/>
          <w:sz w:val="24"/>
          <w:szCs w:val="24"/>
        </w:rPr>
        <w:t>Rangovo</w:t>
      </w:r>
      <w:r w:rsidRPr="004526E0">
        <w:rPr>
          <w:rFonts w:ascii="Times New Roman" w:eastAsia="Calibri" w:hAnsi="Times New Roman"/>
          <w:b/>
          <w:bCs/>
          <w:sz w:val="24"/>
          <w:szCs w:val="24"/>
        </w:rPr>
        <w:t xml:space="preserve"> pavadinimas]</w:t>
      </w:r>
      <w:r w:rsidRPr="004526E0">
        <w:rPr>
          <w:rFonts w:ascii="Times New Roman" w:hAnsi="Times New Roman"/>
          <w:sz w:val="24"/>
          <w:szCs w:val="24"/>
          <w:lang w:eastAsia="lt-LT"/>
        </w:rPr>
        <w:t xml:space="preserve">, </w:t>
      </w:r>
      <w:r w:rsidRPr="004526E0">
        <w:rPr>
          <w:rFonts w:ascii="Times New Roman" w:hAnsi="Times New Roman"/>
          <w:sz w:val="24"/>
          <w:szCs w:val="24"/>
        </w:rPr>
        <w:t>......</w:t>
      </w:r>
      <w:r w:rsidR="00AB5E47" w:rsidRPr="004526E0">
        <w:rPr>
          <w:rFonts w:ascii="Times New Roman" w:hAnsi="Times New Roman"/>
          <w:sz w:val="24"/>
          <w:szCs w:val="24"/>
        </w:rPr>
        <w:t xml:space="preserve"> </w:t>
      </w:r>
      <w:r w:rsidRPr="004526E0">
        <w:rPr>
          <w:rFonts w:ascii="Times New Roman" w:hAnsi="Times New Roman"/>
          <w:sz w:val="24"/>
          <w:szCs w:val="24"/>
        </w:rPr>
        <w:t>[juridinio asmens kodas</w:t>
      </w:r>
      <w:r w:rsidRPr="004526E0">
        <w:rPr>
          <w:rFonts w:ascii="Times New Roman" w:eastAsia="Calibri" w:hAnsi="Times New Roman"/>
          <w:sz w:val="24"/>
          <w:szCs w:val="24"/>
        </w:rPr>
        <w:t>]</w:t>
      </w:r>
      <w:r w:rsidRPr="004526E0">
        <w:rPr>
          <w:rFonts w:ascii="Times New Roman" w:hAnsi="Times New Roman"/>
          <w:sz w:val="24"/>
          <w:szCs w:val="24"/>
          <w:lang w:eastAsia="lt-LT"/>
        </w:rPr>
        <w:t xml:space="preserve">, </w:t>
      </w:r>
      <w:r w:rsidRPr="004526E0">
        <w:rPr>
          <w:rFonts w:ascii="Times New Roman" w:hAnsi="Times New Roman"/>
          <w:sz w:val="24"/>
          <w:szCs w:val="24"/>
        </w:rPr>
        <w:t>......</w:t>
      </w:r>
      <w:r w:rsidR="00AB5E47" w:rsidRPr="004526E0">
        <w:rPr>
          <w:rFonts w:ascii="Times New Roman" w:hAnsi="Times New Roman"/>
          <w:sz w:val="24"/>
          <w:szCs w:val="24"/>
        </w:rPr>
        <w:t xml:space="preserve"> </w:t>
      </w:r>
      <w:r w:rsidRPr="004526E0">
        <w:rPr>
          <w:rFonts w:ascii="Times New Roman" w:hAnsi="Times New Roman"/>
          <w:sz w:val="24"/>
          <w:szCs w:val="24"/>
        </w:rPr>
        <w:t>[adresas</w:t>
      </w:r>
      <w:r w:rsidRPr="004526E0">
        <w:rPr>
          <w:rFonts w:ascii="Times New Roman" w:eastAsia="Calibri" w:hAnsi="Times New Roman"/>
          <w:sz w:val="24"/>
          <w:szCs w:val="24"/>
        </w:rPr>
        <w:t>]</w:t>
      </w:r>
      <w:r w:rsidRPr="004526E0">
        <w:rPr>
          <w:rFonts w:ascii="Times New Roman" w:hAnsi="Times New Roman"/>
          <w:sz w:val="24"/>
          <w:szCs w:val="24"/>
          <w:lang w:eastAsia="lt-LT"/>
        </w:rPr>
        <w:t xml:space="preserve">, atstovaujama </w:t>
      </w:r>
      <w:r w:rsidR="00AB5E47" w:rsidRPr="004526E0">
        <w:rPr>
          <w:rFonts w:ascii="Times New Roman" w:hAnsi="Times New Roman"/>
          <w:sz w:val="24"/>
          <w:szCs w:val="24"/>
        </w:rPr>
        <w:t xml:space="preserve">direktoriaus ....... </w:t>
      </w:r>
      <w:r w:rsidRPr="004526E0">
        <w:rPr>
          <w:rFonts w:ascii="Times New Roman" w:hAnsi="Times New Roman"/>
          <w:sz w:val="24"/>
          <w:szCs w:val="24"/>
        </w:rPr>
        <w:t>[vardas, pavardė</w:t>
      </w:r>
      <w:r w:rsidRPr="004526E0">
        <w:rPr>
          <w:rFonts w:ascii="Times New Roman" w:eastAsia="Calibri" w:hAnsi="Times New Roman"/>
          <w:sz w:val="24"/>
          <w:szCs w:val="24"/>
        </w:rPr>
        <w:t>]</w:t>
      </w:r>
      <w:r w:rsidR="00AB5E47" w:rsidRPr="004526E0">
        <w:rPr>
          <w:rFonts w:ascii="Times New Roman" w:hAnsi="Times New Roman"/>
          <w:sz w:val="24"/>
          <w:szCs w:val="24"/>
          <w:lang w:eastAsia="lt-LT"/>
        </w:rPr>
        <w:t xml:space="preserve">, </w:t>
      </w:r>
      <w:r w:rsidR="00AB5E47" w:rsidRPr="004526E0">
        <w:rPr>
          <w:rFonts w:ascii="Times New Roman" w:hAnsi="Times New Roman"/>
          <w:sz w:val="24"/>
          <w:szCs w:val="24"/>
        </w:rPr>
        <w:t xml:space="preserve">veikiančio pagal bendrovės įstatus </w:t>
      </w:r>
      <w:r w:rsidRPr="004526E0">
        <w:rPr>
          <w:rFonts w:ascii="Times New Roman" w:hAnsi="Times New Roman"/>
          <w:sz w:val="24"/>
          <w:szCs w:val="24"/>
          <w:lang w:eastAsia="lt-LT"/>
        </w:rPr>
        <w:t>(toliau</w:t>
      </w:r>
      <w:r w:rsidRPr="004526E0">
        <w:rPr>
          <w:rFonts w:ascii="Times New Roman" w:hAnsi="Times New Roman"/>
          <w:b/>
          <w:bCs/>
          <w:sz w:val="24"/>
          <w:szCs w:val="24"/>
          <w:lang w:eastAsia="lt-LT"/>
        </w:rPr>
        <w:t xml:space="preserve"> – Rangovas</w:t>
      </w:r>
      <w:r w:rsidRPr="004526E0">
        <w:rPr>
          <w:rFonts w:ascii="Times New Roman" w:hAnsi="Times New Roman"/>
          <w:sz w:val="24"/>
          <w:szCs w:val="24"/>
          <w:lang w:eastAsia="lt-LT"/>
        </w:rPr>
        <w:t xml:space="preserve">), iš kitos pusės, </w:t>
      </w:r>
    </w:p>
    <w:p w14:paraId="5D578C6F" w14:textId="2EB220F7" w:rsidR="001D2561" w:rsidRPr="004526E0" w:rsidRDefault="001D2561" w:rsidP="007221BD">
      <w:pPr>
        <w:tabs>
          <w:tab w:val="left" w:pos="7797"/>
        </w:tabs>
        <w:ind w:left="426" w:firstLine="708"/>
        <w:jc w:val="both"/>
        <w:rPr>
          <w:rFonts w:ascii="Times New Roman" w:hAnsi="Times New Roman"/>
          <w:sz w:val="24"/>
          <w:szCs w:val="24"/>
          <w:lang w:eastAsia="lt-LT"/>
        </w:rPr>
      </w:pPr>
      <w:r w:rsidRPr="004526E0">
        <w:rPr>
          <w:rFonts w:ascii="Times New Roman" w:hAnsi="Times New Roman"/>
          <w:sz w:val="24"/>
          <w:szCs w:val="24"/>
          <w:lang w:eastAsia="lt-LT"/>
        </w:rPr>
        <w:t xml:space="preserve">toliau abi kartu vadinamos </w:t>
      </w:r>
      <w:r w:rsidRPr="004526E0">
        <w:rPr>
          <w:rFonts w:ascii="Times New Roman" w:hAnsi="Times New Roman"/>
          <w:b/>
          <w:bCs/>
          <w:sz w:val="24"/>
          <w:szCs w:val="24"/>
          <w:lang w:eastAsia="lt-LT"/>
        </w:rPr>
        <w:t>Šalimis</w:t>
      </w:r>
      <w:r w:rsidRPr="004526E0">
        <w:rPr>
          <w:rFonts w:ascii="Times New Roman" w:hAnsi="Times New Roman"/>
          <w:sz w:val="24"/>
          <w:szCs w:val="24"/>
          <w:lang w:eastAsia="lt-LT"/>
        </w:rPr>
        <w:t xml:space="preserve">, o kiekviena atskirai </w:t>
      </w:r>
      <w:r w:rsidRPr="004526E0">
        <w:rPr>
          <w:rFonts w:ascii="Times New Roman" w:hAnsi="Times New Roman"/>
          <w:b/>
          <w:bCs/>
          <w:sz w:val="24"/>
          <w:szCs w:val="24"/>
          <w:lang w:eastAsia="lt-LT"/>
        </w:rPr>
        <w:t>Šalimi</w:t>
      </w:r>
      <w:r w:rsidRPr="004526E0">
        <w:rPr>
          <w:rFonts w:ascii="Times New Roman" w:hAnsi="Times New Roman"/>
          <w:sz w:val="24"/>
          <w:szCs w:val="24"/>
          <w:lang w:eastAsia="lt-LT"/>
        </w:rPr>
        <w:t xml:space="preserve">, </w:t>
      </w:r>
    </w:p>
    <w:p w14:paraId="5FA381E7" w14:textId="483B9471" w:rsidR="0035032F" w:rsidRPr="004526E0" w:rsidRDefault="0035032F" w:rsidP="007221BD">
      <w:pPr>
        <w:tabs>
          <w:tab w:val="left" w:pos="7797"/>
        </w:tabs>
        <w:ind w:left="426" w:firstLine="708"/>
        <w:jc w:val="both"/>
        <w:rPr>
          <w:rFonts w:ascii="Times New Roman" w:hAnsi="Times New Roman"/>
          <w:sz w:val="24"/>
          <w:szCs w:val="24"/>
          <w:lang w:eastAsia="lt-LT"/>
        </w:rPr>
      </w:pPr>
      <w:r w:rsidRPr="004526E0">
        <w:rPr>
          <w:rFonts w:ascii="Times New Roman" w:hAnsi="Times New Roman"/>
          <w:sz w:val="24"/>
          <w:szCs w:val="24"/>
          <w:lang w:eastAsia="lt-LT"/>
        </w:rPr>
        <w:t xml:space="preserve">vadovaujantis įvykdytu viešuoju pirkimu, atliktu supaprastinto atviro konkurso būdu (pirkimo Nr. ID </w:t>
      </w:r>
      <w:r w:rsidRPr="004526E0">
        <w:rPr>
          <w:rFonts w:ascii="Times New Roman" w:hAnsi="Times New Roman"/>
          <w:sz w:val="24"/>
          <w:szCs w:val="24"/>
        </w:rPr>
        <w:t>......</w:t>
      </w:r>
      <w:r w:rsidRPr="004526E0">
        <w:rPr>
          <w:rFonts w:ascii="Times New Roman" w:hAnsi="Times New Roman"/>
          <w:sz w:val="24"/>
          <w:szCs w:val="24"/>
          <w:lang w:eastAsia="lt-LT"/>
        </w:rPr>
        <w:t>),</w:t>
      </w:r>
      <w:r w:rsidR="0010436F" w:rsidRPr="004526E0">
        <w:rPr>
          <w:rFonts w:ascii="Times New Roman" w:hAnsi="Times New Roman"/>
          <w:sz w:val="24"/>
          <w:szCs w:val="24"/>
          <w:lang w:eastAsia="lt-LT"/>
        </w:rPr>
        <w:t xml:space="preserve"> </w:t>
      </w:r>
      <w:r w:rsidRPr="004526E0">
        <w:rPr>
          <w:rFonts w:ascii="Times New Roman" w:hAnsi="Times New Roman"/>
          <w:sz w:val="24"/>
          <w:szCs w:val="24"/>
          <w:lang w:eastAsia="lt-LT"/>
        </w:rPr>
        <w:t xml:space="preserve"> </w:t>
      </w:r>
    </w:p>
    <w:p w14:paraId="02B378D6" w14:textId="1E658ED4" w:rsidR="001D2561" w:rsidRPr="004526E0" w:rsidRDefault="001D2561" w:rsidP="007F2712">
      <w:pPr>
        <w:tabs>
          <w:tab w:val="left" w:pos="1418"/>
          <w:tab w:val="left" w:pos="7797"/>
        </w:tabs>
        <w:ind w:left="425" w:firstLine="709"/>
        <w:jc w:val="both"/>
        <w:rPr>
          <w:rFonts w:ascii="Times New Roman" w:hAnsi="Times New Roman"/>
          <w:sz w:val="24"/>
          <w:szCs w:val="24"/>
        </w:rPr>
      </w:pPr>
      <w:r w:rsidRPr="004526E0">
        <w:rPr>
          <w:rFonts w:ascii="Times New Roman" w:hAnsi="Times New Roman"/>
          <w:sz w:val="24"/>
          <w:szCs w:val="24"/>
          <w:lang w:eastAsia="lt-LT"/>
        </w:rPr>
        <w:t xml:space="preserve">sudarė </w:t>
      </w:r>
      <w:r w:rsidR="0003114B" w:rsidRPr="004526E0">
        <w:rPr>
          <w:rFonts w:ascii="Times New Roman" w:hAnsi="Times New Roman"/>
          <w:sz w:val="24"/>
          <w:szCs w:val="24"/>
          <w:lang w:eastAsia="lt-LT"/>
        </w:rPr>
        <w:t xml:space="preserve">šią </w:t>
      </w:r>
      <w:r w:rsidR="00FD51A9" w:rsidRPr="004526E0">
        <w:rPr>
          <w:rFonts w:ascii="Times New Roman" w:hAnsi="Times New Roman"/>
          <w:bCs/>
          <w:sz w:val="24"/>
          <w:szCs w:val="24"/>
        </w:rPr>
        <w:t>Alyvų gatvės, Garliavos sen., Kauno r. sav., rekonstravimo</w:t>
      </w:r>
      <w:r w:rsidR="00D6550A" w:rsidRPr="004526E0">
        <w:rPr>
          <w:rFonts w:ascii="Times New Roman" w:hAnsi="Times New Roman"/>
          <w:bCs/>
          <w:sz w:val="24"/>
          <w:szCs w:val="24"/>
        </w:rPr>
        <w:t xml:space="preserve"> darb</w:t>
      </w:r>
      <w:r w:rsidR="0003114B" w:rsidRPr="004526E0">
        <w:rPr>
          <w:rFonts w:ascii="Times New Roman" w:hAnsi="Times New Roman"/>
          <w:bCs/>
          <w:sz w:val="24"/>
          <w:szCs w:val="24"/>
        </w:rPr>
        <w:t>ų</w:t>
      </w:r>
      <w:r w:rsidR="00D6550A" w:rsidRPr="004526E0">
        <w:rPr>
          <w:rFonts w:ascii="Times New Roman" w:hAnsi="Times New Roman"/>
          <w:sz w:val="24"/>
          <w:szCs w:val="24"/>
          <w:lang w:eastAsia="lt-LT"/>
        </w:rPr>
        <w:t xml:space="preserve"> </w:t>
      </w:r>
      <w:r w:rsidRPr="004526E0">
        <w:rPr>
          <w:rFonts w:ascii="Times New Roman" w:hAnsi="Times New Roman"/>
          <w:sz w:val="24"/>
          <w:szCs w:val="24"/>
          <w:lang w:eastAsia="lt-LT"/>
        </w:rPr>
        <w:t>sutartį (toliau –</w:t>
      </w:r>
      <w:r w:rsidR="00F567F4" w:rsidRPr="004526E0">
        <w:rPr>
          <w:rFonts w:ascii="Times New Roman" w:hAnsi="Times New Roman"/>
          <w:b/>
          <w:bCs/>
          <w:sz w:val="24"/>
          <w:szCs w:val="24"/>
          <w:lang w:eastAsia="lt-LT"/>
        </w:rPr>
        <w:t xml:space="preserve"> </w:t>
      </w:r>
      <w:r w:rsidRPr="004526E0">
        <w:rPr>
          <w:rFonts w:ascii="Times New Roman" w:hAnsi="Times New Roman"/>
          <w:b/>
          <w:bCs/>
          <w:sz w:val="24"/>
          <w:szCs w:val="24"/>
          <w:lang w:eastAsia="lt-LT"/>
        </w:rPr>
        <w:t>Sutartis</w:t>
      </w:r>
      <w:r w:rsidRPr="004526E0">
        <w:rPr>
          <w:rFonts w:ascii="Times New Roman" w:hAnsi="Times New Roman"/>
          <w:sz w:val="24"/>
          <w:szCs w:val="24"/>
          <w:lang w:eastAsia="lt-LT"/>
        </w:rPr>
        <w:t>) ir susitarė</w:t>
      </w:r>
      <w:r w:rsidR="003C7390" w:rsidRPr="004526E0">
        <w:rPr>
          <w:rFonts w:ascii="Times New Roman" w:hAnsi="Times New Roman"/>
          <w:sz w:val="24"/>
          <w:szCs w:val="24"/>
        </w:rPr>
        <w:t xml:space="preserve"> dėl toliau išvardytų sąlygų.</w:t>
      </w:r>
      <w:r w:rsidR="00D6550A" w:rsidRPr="004526E0">
        <w:rPr>
          <w:rFonts w:ascii="Times New Roman" w:hAnsi="Times New Roman"/>
          <w:sz w:val="24"/>
          <w:szCs w:val="24"/>
        </w:rPr>
        <w:t xml:space="preserve"> </w:t>
      </w:r>
    </w:p>
    <w:tbl>
      <w:tblPr>
        <w:tblpPr w:leftFromText="180" w:rightFromText="180" w:vertAnchor="text" w:tblpY="1"/>
        <w:tblOverlap w:val="neve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8930"/>
      </w:tblGrid>
      <w:tr w:rsidR="00A455CB" w:rsidRPr="004526E0" w14:paraId="45FE202F" w14:textId="77777777" w:rsidTr="006F60B9">
        <w:trPr>
          <w:trHeight w:val="565"/>
        </w:trPr>
        <w:tc>
          <w:tcPr>
            <w:tcW w:w="9923" w:type="dxa"/>
            <w:gridSpan w:val="2"/>
            <w:tcBorders>
              <w:top w:val="nil"/>
              <w:left w:val="nil"/>
              <w:bottom w:val="nil"/>
              <w:right w:val="nil"/>
            </w:tcBorders>
          </w:tcPr>
          <w:p w14:paraId="3A2F5C8B" w14:textId="759A38FF" w:rsidR="00A455CB" w:rsidRPr="004526E0" w:rsidRDefault="006F60B9" w:rsidP="006F60B9">
            <w:pPr>
              <w:pStyle w:val="Stilius1"/>
              <w:framePr w:hSpace="0" w:wrap="auto" w:vAnchor="margin" w:yAlign="inline"/>
              <w:tabs>
                <w:tab w:val="clear" w:pos="357"/>
                <w:tab w:val="left" w:pos="375"/>
              </w:tabs>
              <w:suppressOverlap w:val="0"/>
              <w:jc w:val="left"/>
            </w:pPr>
            <w:r w:rsidRPr="004526E0">
              <w:tab/>
            </w:r>
            <w:r w:rsidRPr="004526E0">
              <w:tab/>
            </w:r>
            <w:r w:rsidRPr="004526E0">
              <w:tab/>
            </w:r>
            <w:r w:rsidRPr="004526E0">
              <w:tab/>
            </w:r>
            <w:r w:rsidR="00FE6300" w:rsidRPr="004526E0">
              <w:t>1.</w:t>
            </w:r>
            <w:r w:rsidR="00FE6300" w:rsidRPr="004526E0">
              <w:rPr>
                <w:color w:val="FFFFFF"/>
              </w:rPr>
              <w:t>.</w:t>
            </w:r>
            <w:r w:rsidR="00A455CB" w:rsidRPr="004526E0">
              <w:t>SĄVOKOS</w:t>
            </w:r>
          </w:p>
        </w:tc>
      </w:tr>
      <w:tr w:rsidR="00A455CB" w:rsidRPr="004526E0" w14:paraId="0370279C" w14:textId="77777777" w:rsidTr="005C48C8">
        <w:tc>
          <w:tcPr>
            <w:tcW w:w="993" w:type="dxa"/>
            <w:tcBorders>
              <w:top w:val="nil"/>
              <w:left w:val="nil"/>
              <w:bottom w:val="nil"/>
              <w:right w:val="nil"/>
            </w:tcBorders>
          </w:tcPr>
          <w:p w14:paraId="354A5B88" w14:textId="13CF0F4D" w:rsidR="007D57C2" w:rsidRPr="004526E0" w:rsidRDefault="00777C65" w:rsidP="009B59DB">
            <w:pPr>
              <w:pStyle w:val="Stilius1"/>
              <w:framePr w:hSpace="0" w:wrap="auto" w:vAnchor="margin" w:yAlign="inline"/>
              <w:spacing w:before="120"/>
              <w:suppressOverlap w:val="0"/>
              <w:rPr>
                <w:b w:val="0"/>
                <w:bCs/>
              </w:rPr>
            </w:pPr>
            <w:r w:rsidRPr="004526E0">
              <w:t xml:space="preserve"> </w:t>
            </w:r>
            <w:r w:rsidR="00EF248D" w:rsidRPr="004526E0">
              <w:rPr>
                <w:b w:val="0"/>
                <w:bCs/>
              </w:rPr>
              <w:t>1.1.</w:t>
            </w:r>
          </w:p>
        </w:tc>
        <w:tc>
          <w:tcPr>
            <w:tcW w:w="8930" w:type="dxa"/>
            <w:tcBorders>
              <w:top w:val="nil"/>
              <w:left w:val="nil"/>
              <w:bottom w:val="nil"/>
              <w:right w:val="nil"/>
            </w:tcBorders>
          </w:tcPr>
          <w:p w14:paraId="00A635F2" w14:textId="59EFE34C" w:rsidR="005A1EA7" w:rsidRPr="004526E0" w:rsidRDefault="00A455CB" w:rsidP="006F60B9">
            <w:pPr>
              <w:tabs>
                <w:tab w:val="left" w:pos="1418"/>
              </w:tabs>
              <w:suppressAutoHyphens/>
              <w:autoSpaceDN w:val="0"/>
              <w:spacing w:before="80" w:after="80"/>
              <w:jc w:val="both"/>
              <w:textAlignment w:val="baseline"/>
              <w:rPr>
                <w:rFonts w:ascii="Times New Roman" w:hAnsi="Times New Roman"/>
                <w:sz w:val="24"/>
                <w:szCs w:val="24"/>
              </w:rPr>
            </w:pPr>
            <w:r w:rsidRPr="004526E0">
              <w:rPr>
                <w:rFonts w:ascii="Times New Roman" w:hAnsi="Times New Roman"/>
                <w:b/>
                <w:sz w:val="24"/>
                <w:szCs w:val="24"/>
              </w:rPr>
              <w:t>Darbai</w:t>
            </w:r>
            <w:r w:rsidRPr="004526E0">
              <w:rPr>
                <w:rFonts w:ascii="Times New Roman" w:hAnsi="Times New Roman"/>
                <w:sz w:val="24"/>
                <w:szCs w:val="24"/>
              </w:rPr>
              <w:t xml:space="preserve"> –</w:t>
            </w:r>
            <w:r w:rsidR="00C613DB" w:rsidRPr="004526E0">
              <w:rPr>
                <w:rFonts w:ascii="Times New Roman" w:hAnsi="Times New Roman"/>
                <w:sz w:val="24"/>
                <w:szCs w:val="24"/>
              </w:rPr>
              <w:t xml:space="preserve"> </w:t>
            </w:r>
            <w:r w:rsidR="001E7C7C" w:rsidRPr="004526E0">
              <w:rPr>
                <w:rFonts w:ascii="Times New Roman" w:hAnsi="Times New Roman"/>
                <w:sz w:val="24"/>
                <w:szCs w:val="24"/>
              </w:rPr>
              <w:t xml:space="preserve">statybos </w:t>
            </w:r>
            <w:r w:rsidR="00713A28" w:rsidRPr="004526E0">
              <w:rPr>
                <w:rFonts w:ascii="Times New Roman" w:hAnsi="Times New Roman"/>
                <w:sz w:val="24"/>
                <w:szCs w:val="24"/>
              </w:rPr>
              <w:t xml:space="preserve">darbai, </w:t>
            </w:r>
            <w:r w:rsidR="00F0032F" w:rsidRPr="004526E0">
              <w:rPr>
                <w:rFonts w:ascii="Times New Roman" w:hAnsi="Times New Roman"/>
                <w:sz w:val="24"/>
                <w:szCs w:val="24"/>
              </w:rPr>
              <w:t xml:space="preserve">nustatyti </w:t>
            </w:r>
            <w:r w:rsidR="00FD51A9" w:rsidRPr="004526E0">
              <w:rPr>
                <w:rFonts w:ascii="Times New Roman" w:hAnsi="Times New Roman"/>
                <w:sz w:val="24"/>
                <w:szCs w:val="24"/>
              </w:rPr>
              <w:t>Techninio darbo projekto</w:t>
            </w:r>
            <w:r w:rsidR="00F0032F" w:rsidRPr="004526E0">
              <w:rPr>
                <w:rFonts w:ascii="Times New Roman" w:hAnsi="Times New Roman"/>
                <w:sz w:val="24"/>
                <w:szCs w:val="24"/>
              </w:rPr>
              <w:t xml:space="preserve"> sprendiniuose,</w:t>
            </w:r>
            <w:r w:rsidR="004C3C72" w:rsidRPr="004526E0">
              <w:rPr>
                <w:rFonts w:ascii="Times New Roman" w:hAnsi="Times New Roman"/>
                <w:sz w:val="24"/>
                <w:szCs w:val="24"/>
              </w:rPr>
              <w:t xml:space="preserve"> </w:t>
            </w:r>
            <w:r w:rsidR="00713A28" w:rsidRPr="004526E0">
              <w:rPr>
                <w:rFonts w:ascii="Times New Roman" w:hAnsi="Times New Roman"/>
                <w:sz w:val="24"/>
                <w:szCs w:val="24"/>
              </w:rPr>
              <w:t>darbų kiekių žiniaraš</w:t>
            </w:r>
            <w:r w:rsidR="00A90334" w:rsidRPr="004526E0">
              <w:rPr>
                <w:rFonts w:ascii="Times New Roman" w:hAnsi="Times New Roman"/>
                <w:sz w:val="24"/>
                <w:szCs w:val="24"/>
              </w:rPr>
              <w:t>čiuose</w:t>
            </w:r>
            <w:r w:rsidR="00713A28" w:rsidRPr="004526E0">
              <w:rPr>
                <w:rFonts w:ascii="Times New Roman" w:hAnsi="Times New Roman"/>
                <w:sz w:val="24"/>
                <w:szCs w:val="24"/>
              </w:rPr>
              <w:t xml:space="preserve">, </w:t>
            </w:r>
            <w:r w:rsidR="008F7D88" w:rsidRPr="004526E0">
              <w:rPr>
                <w:rFonts w:ascii="Times New Roman" w:hAnsi="Times New Roman"/>
                <w:sz w:val="24"/>
                <w:szCs w:val="24"/>
              </w:rPr>
              <w:t>ir kiti darbai, kuriuos pagal Sutartį privalo atlikti Rangovas</w:t>
            </w:r>
            <w:r w:rsidR="00BA31C5" w:rsidRPr="004526E0">
              <w:rPr>
                <w:rFonts w:ascii="Times New Roman" w:hAnsi="Times New Roman"/>
                <w:sz w:val="24"/>
                <w:szCs w:val="24"/>
              </w:rPr>
              <w:t xml:space="preserve"> bei elektroninio statybos darbų žurnalo užsakymas (prenumeratos užsakymas, statybos žurnalo pildymas ir saugojimas ir po statybos darbų baigimo jo pilnas perleidimas </w:t>
            </w:r>
            <w:r w:rsidR="006329FF" w:rsidRPr="004526E0">
              <w:rPr>
                <w:rFonts w:ascii="Times New Roman" w:hAnsi="Times New Roman"/>
                <w:sz w:val="24"/>
                <w:szCs w:val="24"/>
              </w:rPr>
              <w:t>Užsakovui</w:t>
            </w:r>
            <w:r w:rsidR="00BA31C5" w:rsidRPr="004526E0">
              <w:rPr>
                <w:rFonts w:ascii="Times New Roman" w:hAnsi="Times New Roman"/>
                <w:sz w:val="24"/>
                <w:szCs w:val="24"/>
              </w:rPr>
              <w:t>).</w:t>
            </w:r>
          </w:p>
        </w:tc>
      </w:tr>
      <w:tr w:rsidR="00A455CB" w:rsidRPr="004526E0" w14:paraId="210D90A3" w14:textId="77777777" w:rsidTr="005C48C8">
        <w:tc>
          <w:tcPr>
            <w:tcW w:w="993" w:type="dxa"/>
            <w:tcBorders>
              <w:top w:val="nil"/>
              <w:left w:val="nil"/>
              <w:bottom w:val="nil"/>
              <w:right w:val="nil"/>
            </w:tcBorders>
          </w:tcPr>
          <w:p w14:paraId="130EE0DF" w14:textId="4BA99A52" w:rsidR="00F72D37" w:rsidRPr="004526E0" w:rsidRDefault="00EF248D" w:rsidP="00B22D77">
            <w:pPr>
              <w:pStyle w:val="Stilius1"/>
              <w:framePr w:hSpace="0" w:wrap="auto" w:vAnchor="margin" w:yAlign="inline"/>
              <w:suppressOverlap w:val="0"/>
              <w:rPr>
                <w:b w:val="0"/>
                <w:bCs/>
              </w:rPr>
            </w:pPr>
            <w:r w:rsidRPr="004526E0">
              <w:rPr>
                <w:b w:val="0"/>
                <w:bCs/>
              </w:rPr>
              <w:t>1.2.</w:t>
            </w:r>
          </w:p>
          <w:p w14:paraId="280961BC" w14:textId="77777777" w:rsidR="00B22D77" w:rsidRPr="004526E0" w:rsidRDefault="00B22D77" w:rsidP="00B22D77">
            <w:pPr>
              <w:pStyle w:val="Stilius1"/>
              <w:framePr w:hSpace="0" w:wrap="auto" w:vAnchor="margin" w:yAlign="inline"/>
              <w:suppressOverlap w:val="0"/>
              <w:rPr>
                <w:b w:val="0"/>
                <w:bCs/>
              </w:rPr>
            </w:pPr>
          </w:p>
          <w:p w14:paraId="1C759754" w14:textId="77777777" w:rsidR="009B59DB" w:rsidRPr="004526E0" w:rsidRDefault="009B59DB" w:rsidP="009B59DB">
            <w:pPr>
              <w:pStyle w:val="Stilius1"/>
              <w:framePr w:hSpace="0" w:wrap="auto" w:vAnchor="margin" w:yAlign="inline"/>
              <w:spacing w:before="0" w:after="0"/>
              <w:suppressOverlap w:val="0"/>
              <w:jc w:val="left"/>
              <w:rPr>
                <w:b w:val="0"/>
                <w:bCs/>
              </w:rPr>
            </w:pPr>
          </w:p>
          <w:p w14:paraId="5ED4C5F9" w14:textId="71200CA4" w:rsidR="009B59DB" w:rsidRPr="004526E0" w:rsidRDefault="00EF248D" w:rsidP="009B59DB">
            <w:pPr>
              <w:pStyle w:val="Stilius1"/>
              <w:framePr w:hSpace="0" w:wrap="auto" w:vAnchor="margin" w:yAlign="inline"/>
              <w:spacing w:before="0" w:after="0"/>
              <w:suppressOverlap w:val="0"/>
              <w:rPr>
                <w:b w:val="0"/>
                <w:bCs/>
              </w:rPr>
            </w:pPr>
            <w:r w:rsidRPr="004526E0">
              <w:rPr>
                <w:b w:val="0"/>
                <w:bCs/>
              </w:rPr>
              <w:t>1.3.</w:t>
            </w:r>
          </w:p>
          <w:p w14:paraId="7183609B" w14:textId="77777777" w:rsidR="009B59DB" w:rsidRPr="004526E0" w:rsidRDefault="009B59DB" w:rsidP="0088712F">
            <w:pPr>
              <w:pStyle w:val="Stilius1"/>
              <w:framePr w:hSpace="0" w:wrap="auto" w:vAnchor="margin" w:yAlign="inline"/>
              <w:spacing w:before="0" w:after="0"/>
              <w:suppressOverlap w:val="0"/>
              <w:jc w:val="left"/>
              <w:rPr>
                <w:b w:val="0"/>
                <w:bCs/>
              </w:rPr>
            </w:pPr>
          </w:p>
          <w:p w14:paraId="5EEC0E9D" w14:textId="77777777" w:rsidR="0088712F" w:rsidRPr="004526E0" w:rsidRDefault="0088712F" w:rsidP="0088712F">
            <w:pPr>
              <w:pStyle w:val="Stilius1"/>
              <w:framePr w:hSpace="0" w:wrap="auto" w:vAnchor="margin" w:yAlign="inline"/>
              <w:spacing w:before="0" w:after="0"/>
              <w:suppressOverlap w:val="0"/>
              <w:jc w:val="left"/>
              <w:rPr>
                <w:b w:val="0"/>
                <w:bCs/>
              </w:rPr>
            </w:pPr>
          </w:p>
          <w:p w14:paraId="27F21A9A" w14:textId="77777777" w:rsidR="00713B06" w:rsidRPr="004526E0" w:rsidRDefault="00777C65" w:rsidP="009B59DB">
            <w:pPr>
              <w:tabs>
                <w:tab w:val="left" w:pos="292"/>
              </w:tabs>
              <w:rPr>
                <w:rFonts w:ascii="Times New Roman" w:hAnsi="Times New Roman"/>
                <w:bCs/>
              </w:rPr>
            </w:pPr>
            <w:r w:rsidRPr="004526E0">
              <w:rPr>
                <w:rFonts w:ascii="Times New Roman" w:hAnsi="Times New Roman"/>
                <w:bCs/>
              </w:rPr>
              <w:t xml:space="preserve">    </w:t>
            </w:r>
            <w:r w:rsidR="00B14C26" w:rsidRPr="004526E0">
              <w:rPr>
                <w:rFonts w:ascii="Times New Roman" w:hAnsi="Times New Roman"/>
                <w:bCs/>
              </w:rPr>
              <w:t>1.4.</w:t>
            </w:r>
          </w:p>
          <w:p w14:paraId="13ACFF34" w14:textId="77777777" w:rsidR="009B59DB" w:rsidRPr="004526E0" w:rsidRDefault="009B59DB" w:rsidP="009B59DB">
            <w:pPr>
              <w:tabs>
                <w:tab w:val="left" w:pos="292"/>
              </w:tabs>
              <w:rPr>
                <w:rFonts w:ascii="Times New Roman" w:hAnsi="Times New Roman"/>
                <w:bCs/>
              </w:rPr>
            </w:pPr>
          </w:p>
          <w:p w14:paraId="21996FC7" w14:textId="77777777" w:rsidR="0088712F" w:rsidRPr="004526E0" w:rsidRDefault="0088712F" w:rsidP="009B59DB">
            <w:pPr>
              <w:tabs>
                <w:tab w:val="left" w:pos="292"/>
              </w:tabs>
              <w:rPr>
                <w:rFonts w:ascii="Times New Roman" w:hAnsi="Times New Roman"/>
                <w:bCs/>
              </w:rPr>
            </w:pPr>
          </w:p>
          <w:p w14:paraId="6C1AD97E" w14:textId="77777777" w:rsidR="00860AC3" w:rsidRPr="004526E0" w:rsidRDefault="00777C65" w:rsidP="009B59DB">
            <w:pPr>
              <w:tabs>
                <w:tab w:val="left" w:pos="292"/>
              </w:tabs>
              <w:rPr>
                <w:rFonts w:ascii="Times New Roman" w:hAnsi="Times New Roman"/>
                <w:bCs/>
              </w:rPr>
            </w:pPr>
            <w:r w:rsidRPr="004526E0">
              <w:rPr>
                <w:rFonts w:ascii="Times New Roman" w:hAnsi="Times New Roman"/>
                <w:bCs/>
              </w:rPr>
              <w:t xml:space="preserve">    </w:t>
            </w:r>
            <w:r w:rsidR="00860AC3" w:rsidRPr="004526E0">
              <w:rPr>
                <w:rFonts w:ascii="Times New Roman" w:hAnsi="Times New Roman"/>
                <w:bCs/>
              </w:rPr>
              <w:t>1.5.</w:t>
            </w:r>
          </w:p>
          <w:p w14:paraId="653DE263" w14:textId="77777777" w:rsidR="009B59DB" w:rsidRPr="004526E0" w:rsidRDefault="009B59DB" w:rsidP="009B59DB">
            <w:pPr>
              <w:tabs>
                <w:tab w:val="left" w:pos="292"/>
              </w:tabs>
              <w:rPr>
                <w:rFonts w:ascii="Times New Roman" w:hAnsi="Times New Roman"/>
                <w:bCs/>
              </w:rPr>
            </w:pPr>
          </w:p>
          <w:p w14:paraId="0DF340EB" w14:textId="18DEEE11" w:rsidR="00014540" w:rsidRPr="004526E0" w:rsidRDefault="00014540" w:rsidP="009B59DB">
            <w:pPr>
              <w:tabs>
                <w:tab w:val="left" w:pos="292"/>
              </w:tabs>
              <w:rPr>
                <w:rFonts w:ascii="Times New Roman" w:hAnsi="Times New Roman"/>
                <w:bCs/>
              </w:rPr>
            </w:pPr>
          </w:p>
        </w:tc>
        <w:tc>
          <w:tcPr>
            <w:tcW w:w="8930" w:type="dxa"/>
            <w:tcBorders>
              <w:top w:val="nil"/>
              <w:left w:val="nil"/>
              <w:bottom w:val="nil"/>
              <w:right w:val="nil"/>
            </w:tcBorders>
          </w:tcPr>
          <w:p w14:paraId="26B28BE7" w14:textId="75EACC39" w:rsidR="00F72D37" w:rsidRPr="004526E0" w:rsidRDefault="0020086D" w:rsidP="00F72D37">
            <w:pPr>
              <w:spacing w:before="80" w:after="80"/>
              <w:jc w:val="both"/>
              <w:rPr>
                <w:rFonts w:ascii="Times New Roman" w:hAnsi="Times New Roman"/>
                <w:sz w:val="24"/>
                <w:szCs w:val="24"/>
              </w:rPr>
            </w:pPr>
            <w:r w:rsidRPr="004526E0">
              <w:rPr>
                <w:rFonts w:ascii="Times New Roman" w:hAnsi="Times New Roman"/>
                <w:b/>
                <w:sz w:val="24"/>
                <w:szCs w:val="24"/>
              </w:rPr>
              <w:t xml:space="preserve">Su Darbais susijusios paslaugos (Paslaugos) </w:t>
            </w:r>
            <w:r w:rsidRPr="004526E0">
              <w:rPr>
                <w:rFonts w:ascii="Times New Roman" w:hAnsi="Times New Roman"/>
                <w:bCs/>
                <w:sz w:val="24"/>
                <w:szCs w:val="24"/>
              </w:rPr>
              <w:t>–</w:t>
            </w:r>
            <w:r w:rsidRPr="004526E0">
              <w:rPr>
                <w:rFonts w:ascii="Times New Roman" w:hAnsi="Times New Roman"/>
                <w:b/>
                <w:sz w:val="24"/>
                <w:szCs w:val="24"/>
              </w:rPr>
              <w:t xml:space="preserve"> </w:t>
            </w:r>
            <w:r w:rsidRPr="004526E0">
              <w:rPr>
                <w:rFonts w:ascii="Times New Roman" w:hAnsi="Times New Roman"/>
                <w:bCs/>
                <w:sz w:val="24"/>
                <w:szCs w:val="24"/>
              </w:rPr>
              <w:t>būtinos Sutarčiai atlikti paslaugos, kurias pagal Sutartį privalo atlikti Rangovas:</w:t>
            </w:r>
            <w:r w:rsidR="00A53A93" w:rsidRPr="004526E0">
              <w:rPr>
                <w:rFonts w:ascii="Times New Roman" w:hAnsi="Times New Roman"/>
                <w:color w:val="000000"/>
                <w:sz w:val="24"/>
                <w:szCs w:val="24"/>
                <w:lang w:eastAsia="lt-LT"/>
              </w:rPr>
              <w:t xml:space="preserve"> </w:t>
            </w:r>
            <w:r w:rsidR="00EE46A1" w:rsidRPr="004526E0">
              <w:rPr>
                <w:rFonts w:ascii="Times New Roman" w:hAnsi="Times New Roman"/>
                <w:sz w:val="24"/>
                <w:szCs w:val="24"/>
              </w:rPr>
              <w:t xml:space="preserve"> statybos užbaigimo procedūros atlikimas ir dokumentų, </w:t>
            </w:r>
            <w:r w:rsidR="00EE46A1" w:rsidRPr="004526E0">
              <w:rPr>
                <w:rFonts w:ascii="Times New Roman" w:hAnsi="Times New Roman"/>
                <w:sz w:val="24"/>
                <w:szCs w:val="24"/>
                <w:lang w:eastAsia="lt-LT"/>
              </w:rPr>
              <w:t>privalomų statybos užbaigimo procedūrai tinkamai atlikti, parengimas</w:t>
            </w:r>
            <w:r w:rsidR="00B22D77" w:rsidRPr="004526E0">
              <w:rPr>
                <w:rFonts w:ascii="Times New Roman" w:hAnsi="Times New Roman"/>
                <w:sz w:val="24"/>
                <w:szCs w:val="24"/>
              </w:rPr>
              <w:t xml:space="preserve"> (žr. Sutarties 2.1 punktą); </w:t>
            </w:r>
          </w:p>
          <w:p w14:paraId="6246BBBC" w14:textId="7395777A" w:rsidR="00A455CB" w:rsidRPr="004526E0" w:rsidRDefault="00452202" w:rsidP="007D57C2">
            <w:pPr>
              <w:spacing w:before="80" w:after="80"/>
              <w:jc w:val="both"/>
              <w:rPr>
                <w:rFonts w:ascii="Times New Roman" w:hAnsi="Times New Roman"/>
                <w:sz w:val="24"/>
                <w:szCs w:val="24"/>
              </w:rPr>
            </w:pPr>
            <w:r w:rsidRPr="004526E0">
              <w:rPr>
                <w:rFonts w:ascii="Times New Roman" w:hAnsi="Times New Roman"/>
                <w:b/>
                <w:sz w:val="24"/>
                <w:szCs w:val="24"/>
              </w:rPr>
              <w:t>Darbų atlikimo terminas</w:t>
            </w:r>
            <w:r w:rsidRPr="004526E0">
              <w:rPr>
                <w:rFonts w:ascii="Times New Roman" w:hAnsi="Times New Roman"/>
                <w:sz w:val="24"/>
                <w:szCs w:val="24"/>
              </w:rPr>
              <w:t xml:space="preserve"> – laikas, skaičiuojamas </w:t>
            </w:r>
            <w:r w:rsidR="007635E0" w:rsidRPr="004526E0">
              <w:rPr>
                <w:rFonts w:ascii="Times New Roman" w:hAnsi="Times New Roman"/>
                <w:sz w:val="24"/>
                <w:szCs w:val="24"/>
              </w:rPr>
              <w:t>mėnesiais</w:t>
            </w:r>
            <w:r w:rsidRPr="004526E0">
              <w:rPr>
                <w:rFonts w:ascii="Times New Roman" w:hAnsi="Times New Roman"/>
                <w:sz w:val="24"/>
                <w:szCs w:val="24"/>
              </w:rPr>
              <w:t xml:space="preserve"> nuo Darbų pradžios iki Darbų perdavimo Užsakovui, atlikus baigiamuosius bandymus, kurių rezultatai yra teigiami, ir pasirašius Darbų perdavimo-priėmimo aktą.</w:t>
            </w:r>
          </w:p>
          <w:p w14:paraId="4E9D0EFC" w14:textId="77777777" w:rsidR="00B1234E" w:rsidRPr="004526E0" w:rsidRDefault="00F45176" w:rsidP="007D57C2">
            <w:pPr>
              <w:spacing w:before="80" w:after="80"/>
              <w:jc w:val="both"/>
              <w:rPr>
                <w:rFonts w:ascii="Times New Roman" w:hAnsi="Times New Roman"/>
                <w:sz w:val="24"/>
                <w:szCs w:val="24"/>
              </w:rPr>
            </w:pPr>
            <w:r w:rsidRPr="004526E0">
              <w:rPr>
                <w:rFonts w:ascii="Times New Roman" w:hAnsi="Times New Roman"/>
                <w:b/>
                <w:sz w:val="24"/>
                <w:szCs w:val="24"/>
              </w:rPr>
              <w:t xml:space="preserve">Su Darbais susijusių Paslaugų atlikimo terminas </w:t>
            </w:r>
            <w:r w:rsidRPr="004526E0">
              <w:rPr>
                <w:rFonts w:ascii="Times New Roman" w:hAnsi="Times New Roman"/>
                <w:sz w:val="24"/>
                <w:szCs w:val="24"/>
              </w:rPr>
              <w:t>–</w:t>
            </w:r>
            <w:r w:rsidR="00A02497" w:rsidRPr="004526E0">
              <w:rPr>
                <w:rFonts w:ascii="Times New Roman" w:hAnsi="Times New Roman"/>
                <w:sz w:val="24"/>
                <w:szCs w:val="24"/>
              </w:rPr>
              <w:t xml:space="preserve"> </w:t>
            </w:r>
            <w:r w:rsidR="000B433E" w:rsidRPr="004526E0">
              <w:rPr>
                <w:rFonts w:ascii="Times New Roman" w:hAnsi="Times New Roman"/>
                <w:sz w:val="24"/>
                <w:szCs w:val="24"/>
              </w:rPr>
              <w:t>Sutarties 1.2 punkte nurodytų Paslaugų atlikimo terminas</w:t>
            </w:r>
            <w:r w:rsidR="00B1234E" w:rsidRPr="004526E0">
              <w:rPr>
                <w:rFonts w:ascii="Times New Roman" w:hAnsi="Times New Roman"/>
                <w:sz w:val="24"/>
                <w:szCs w:val="24"/>
              </w:rPr>
              <w:t>.</w:t>
            </w:r>
          </w:p>
          <w:p w14:paraId="7A54C4C4" w14:textId="4E4801EE" w:rsidR="00180522" w:rsidRPr="004526E0" w:rsidRDefault="008338A4" w:rsidP="007D57C2">
            <w:pPr>
              <w:autoSpaceDE w:val="0"/>
              <w:autoSpaceDN w:val="0"/>
              <w:adjustRightInd w:val="0"/>
              <w:spacing w:before="80" w:after="80"/>
              <w:jc w:val="both"/>
              <w:rPr>
                <w:rFonts w:ascii="Times New Roman" w:hAnsi="Times New Roman"/>
                <w:b/>
                <w:sz w:val="24"/>
                <w:szCs w:val="24"/>
                <w:lang w:eastAsia="lt-LT"/>
              </w:rPr>
            </w:pPr>
            <w:r w:rsidRPr="004526E0">
              <w:rPr>
                <w:rFonts w:ascii="Times New Roman" w:hAnsi="Times New Roman"/>
                <w:b/>
                <w:sz w:val="24"/>
                <w:szCs w:val="24"/>
              </w:rPr>
              <w:t>Darbų perdavimo</w:t>
            </w:r>
            <w:r w:rsidR="00377861" w:rsidRPr="004526E0">
              <w:rPr>
                <w:rFonts w:ascii="Times New Roman" w:hAnsi="Times New Roman"/>
                <w:b/>
                <w:bCs/>
                <w:sz w:val="24"/>
                <w:szCs w:val="24"/>
                <w:lang w:eastAsia="lt-LT"/>
              </w:rPr>
              <w:t>–</w:t>
            </w:r>
            <w:r w:rsidRPr="004526E0">
              <w:rPr>
                <w:rFonts w:ascii="Times New Roman" w:hAnsi="Times New Roman"/>
                <w:b/>
                <w:sz w:val="24"/>
                <w:szCs w:val="24"/>
              </w:rPr>
              <w:t>priėmimo aktas</w:t>
            </w:r>
            <w:r w:rsidRPr="004526E0">
              <w:rPr>
                <w:rFonts w:ascii="Times New Roman" w:hAnsi="Times New Roman"/>
                <w:sz w:val="24"/>
                <w:szCs w:val="24"/>
              </w:rPr>
              <w:t xml:space="preserve"> – </w:t>
            </w:r>
            <w:r w:rsidR="000D7FBE" w:rsidRPr="004526E0">
              <w:rPr>
                <w:rFonts w:ascii="Times New Roman" w:hAnsi="Times New Roman"/>
                <w:sz w:val="24"/>
                <w:szCs w:val="24"/>
                <w:lang w:eastAsia="lt-LT"/>
              </w:rPr>
              <w:t>perdavimo–priėmimo aktas, pasirašomas abiejų Sutarties Šalių, kuriame nurodomi Rangovo faktiškai atlikti ir Užsakovui perduodami Darbai (ar jų dalys)</w:t>
            </w:r>
            <w:r w:rsidR="004E0A42" w:rsidRPr="004526E0">
              <w:rPr>
                <w:rFonts w:ascii="Times New Roman" w:hAnsi="Times New Roman"/>
                <w:sz w:val="24"/>
                <w:szCs w:val="24"/>
                <w:lang w:eastAsia="lt-LT"/>
              </w:rPr>
              <w:t>.</w:t>
            </w:r>
          </w:p>
        </w:tc>
      </w:tr>
      <w:tr w:rsidR="00A455CB" w:rsidRPr="004526E0" w14:paraId="57D798E9" w14:textId="77777777" w:rsidTr="005C48C8">
        <w:tc>
          <w:tcPr>
            <w:tcW w:w="993" w:type="dxa"/>
            <w:tcBorders>
              <w:top w:val="nil"/>
              <w:left w:val="nil"/>
              <w:bottom w:val="nil"/>
              <w:right w:val="nil"/>
            </w:tcBorders>
          </w:tcPr>
          <w:p w14:paraId="619A9B68" w14:textId="77777777" w:rsidR="00A455CB" w:rsidRPr="004526E0" w:rsidRDefault="00777C65" w:rsidP="009B59DB">
            <w:pPr>
              <w:pStyle w:val="Sraopastraipa1"/>
              <w:tabs>
                <w:tab w:val="left" w:pos="255"/>
              </w:tabs>
              <w:ind w:left="40" w:hanging="40"/>
              <w:contextualSpacing w:val="0"/>
              <w:rPr>
                <w:rFonts w:ascii="Times New Roman" w:hAnsi="Times New Roman"/>
                <w:bCs/>
              </w:rPr>
            </w:pPr>
            <w:r w:rsidRPr="004526E0">
              <w:rPr>
                <w:rFonts w:ascii="Times New Roman" w:hAnsi="Times New Roman"/>
                <w:bCs/>
              </w:rPr>
              <w:t xml:space="preserve">    </w:t>
            </w:r>
            <w:r w:rsidR="00E922D8" w:rsidRPr="004526E0">
              <w:rPr>
                <w:rFonts w:ascii="Times New Roman" w:hAnsi="Times New Roman"/>
                <w:bCs/>
              </w:rPr>
              <w:t>1.6.</w:t>
            </w:r>
          </w:p>
          <w:p w14:paraId="1CD63C9F" w14:textId="77777777" w:rsidR="009B59DB" w:rsidRPr="004526E0" w:rsidRDefault="009B59DB" w:rsidP="009B59DB">
            <w:pPr>
              <w:rPr>
                <w:rFonts w:ascii="Times New Roman" w:hAnsi="Times New Roman"/>
                <w:bCs/>
              </w:rPr>
            </w:pPr>
          </w:p>
          <w:p w14:paraId="20727364" w14:textId="61E05722" w:rsidR="009B59DB" w:rsidRPr="004526E0" w:rsidRDefault="009B59DB" w:rsidP="009B59DB">
            <w:pPr>
              <w:tabs>
                <w:tab w:val="left" w:pos="486"/>
              </w:tabs>
            </w:pPr>
            <w:r w:rsidRPr="004526E0">
              <w:tab/>
            </w:r>
          </w:p>
        </w:tc>
        <w:tc>
          <w:tcPr>
            <w:tcW w:w="8930" w:type="dxa"/>
            <w:tcBorders>
              <w:top w:val="nil"/>
              <w:left w:val="nil"/>
              <w:bottom w:val="nil"/>
              <w:right w:val="nil"/>
            </w:tcBorders>
          </w:tcPr>
          <w:p w14:paraId="61C18351" w14:textId="77777777" w:rsidR="00A455CB" w:rsidRPr="004526E0" w:rsidRDefault="00D703FD" w:rsidP="007D57C2">
            <w:pPr>
              <w:spacing w:before="80" w:after="80"/>
              <w:jc w:val="both"/>
              <w:rPr>
                <w:rFonts w:ascii="Times New Roman" w:hAnsi="Times New Roman"/>
                <w:sz w:val="24"/>
                <w:szCs w:val="24"/>
              </w:rPr>
            </w:pPr>
            <w:r w:rsidRPr="004526E0">
              <w:rPr>
                <w:rFonts w:ascii="Times New Roman" w:hAnsi="Times New Roman"/>
                <w:b/>
                <w:sz w:val="24"/>
                <w:szCs w:val="24"/>
              </w:rPr>
              <w:t>Darbų pradžia</w:t>
            </w:r>
            <w:r w:rsidRPr="004526E0">
              <w:rPr>
                <w:rFonts w:ascii="Times New Roman" w:hAnsi="Times New Roman"/>
                <w:sz w:val="24"/>
                <w:szCs w:val="24"/>
              </w:rPr>
              <w:t xml:space="preserve"> </w:t>
            </w:r>
            <w:r w:rsidRPr="004526E0">
              <w:rPr>
                <w:rFonts w:ascii="Times New Roman" w:hAnsi="Times New Roman"/>
                <w:color w:val="000000"/>
                <w:sz w:val="24"/>
                <w:szCs w:val="24"/>
              </w:rPr>
              <w:t>– Statybvietės perdavimo-priėmimo akto pasirašymo data arba data po 14 dienų kai įsigaliojo Sutartis, jeigu statybvietės perdavimo-priėmimo aktas per šį dienų skaičių nėra pasirašytas.</w:t>
            </w:r>
            <w:r w:rsidRPr="004526E0">
              <w:rPr>
                <w:rFonts w:ascii="Times New Roman" w:hAnsi="Times New Roman"/>
                <w:sz w:val="24"/>
                <w:szCs w:val="24"/>
              </w:rPr>
              <w:t xml:space="preserve"> </w:t>
            </w:r>
          </w:p>
        </w:tc>
      </w:tr>
      <w:tr w:rsidR="00CF3A59" w:rsidRPr="004526E0" w14:paraId="29BFAD80" w14:textId="77777777" w:rsidTr="005C48C8">
        <w:tc>
          <w:tcPr>
            <w:tcW w:w="993" w:type="dxa"/>
            <w:tcBorders>
              <w:top w:val="nil"/>
              <w:left w:val="nil"/>
              <w:bottom w:val="nil"/>
              <w:right w:val="nil"/>
            </w:tcBorders>
          </w:tcPr>
          <w:p w14:paraId="21A7FE4A" w14:textId="77777777" w:rsidR="009B59DB" w:rsidRPr="004526E0" w:rsidRDefault="009B59DB" w:rsidP="009B59DB">
            <w:pPr>
              <w:pStyle w:val="Stilius1"/>
              <w:framePr w:hSpace="0" w:wrap="auto" w:vAnchor="margin" w:yAlign="inline"/>
              <w:spacing w:before="0" w:after="0"/>
              <w:suppressOverlap w:val="0"/>
              <w:rPr>
                <w:b w:val="0"/>
                <w:bCs/>
              </w:rPr>
            </w:pPr>
          </w:p>
          <w:p w14:paraId="0511FE5C" w14:textId="00C1B0CB" w:rsidR="00CF3A59" w:rsidRPr="004526E0" w:rsidRDefault="009B6332" w:rsidP="009B59DB">
            <w:pPr>
              <w:pStyle w:val="Stilius1"/>
              <w:framePr w:hSpace="0" w:wrap="auto" w:vAnchor="margin" w:yAlign="inline"/>
              <w:spacing w:before="0" w:after="0"/>
              <w:suppressOverlap w:val="0"/>
              <w:rPr>
                <w:b w:val="0"/>
                <w:bCs/>
              </w:rPr>
            </w:pPr>
            <w:r w:rsidRPr="004526E0">
              <w:rPr>
                <w:b w:val="0"/>
                <w:bCs/>
              </w:rPr>
              <w:t xml:space="preserve">1.7. </w:t>
            </w:r>
          </w:p>
        </w:tc>
        <w:tc>
          <w:tcPr>
            <w:tcW w:w="8930" w:type="dxa"/>
            <w:tcBorders>
              <w:top w:val="nil"/>
              <w:left w:val="nil"/>
              <w:bottom w:val="nil"/>
              <w:right w:val="nil"/>
            </w:tcBorders>
          </w:tcPr>
          <w:p w14:paraId="1E57CF7D" w14:textId="77777777" w:rsidR="00CF3A59" w:rsidRPr="004526E0" w:rsidRDefault="00405D3F" w:rsidP="007D57C2">
            <w:pPr>
              <w:spacing w:before="80" w:after="80"/>
              <w:jc w:val="both"/>
              <w:rPr>
                <w:rFonts w:ascii="Times New Roman" w:hAnsi="Times New Roman"/>
                <w:b/>
                <w:sz w:val="24"/>
                <w:szCs w:val="24"/>
              </w:rPr>
            </w:pPr>
            <w:r w:rsidRPr="004526E0">
              <w:rPr>
                <w:rFonts w:ascii="Times New Roman" w:hAnsi="Times New Roman"/>
                <w:b/>
                <w:sz w:val="24"/>
                <w:szCs w:val="24"/>
              </w:rPr>
              <w:t xml:space="preserve">Įkainis </w:t>
            </w:r>
            <w:r w:rsidRPr="004526E0">
              <w:rPr>
                <w:rFonts w:ascii="Times New Roman" w:hAnsi="Times New Roman"/>
                <w:bCs/>
                <w:sz w:val="24"/>
                <w:szCs w:val="24"/>
              </w:rPr>
              <w:t>–</w:t>
            </w:r>
            <w:r w:rsidRPr="004526E0">
              <w:rPr>
                <w:rFonts w:ascii="Times New Roman" w:hAnsi="Times New Roman"/>
                <w:b/>
                <w:sz w:val="24"/>
                <w:szCs w:val="24"/>
              </w:rPr>
              <w:t xml:space="preserve"> </w:t>
            </w:r>
            <w:r w:rsidRPr="004526E0">
              <w:rPr>
                <w:rFonts w:ascii="Times New Roman" w:hAnsi="Times New Roman"/>
                <w:sz w:val="24"/>
                <w:szCs w:val="24"/>
              </w:rPr>
              <w:t>Kiekių sąraše</w:t>
            </w:r>
            <w:r w:rsidRPr="004526E0">
              <w:rPr>
                <w:rFonts w:ascii="Times New Roman" w:hAnsi="Times New Roman"/>
                <w:color w:val="000000"/>
                <w:sz w:val="24"/>
                <w:szCs w:val="24"/>
              </w:rPr>
              <w:t xml:space="preserve"> nurodyto kiekvieno Darbo mato vieneto įkainis be PVM, apimantis tai, kas numatyta Darbo aprašyme įskaitant visus reikiamus Rangovo įrengimus bei mechanizmus tam Darbui atlikti, montavimą, Rangovo personalo darbą, Medžiagas, priežiūrą, paleidimą, derinimą, bandymus, netiesiogines išlaidas, Rangovo mokamus mokesčius, pelną kartu su galimai numatoma Rangovo rizika, prievoles ir įsipareigojimus, </w:t>
            </w:r>
            <w:r w:rsidRPr="004526E0">
              <w:rPr>
                <w:rFonts w:ascii="Times New Roman" w:hAnsi="Times New Roman"/>
                <w:sz w:val="24"/>
                <w:szCs w:val="24"/>
              </w:rPr>
              <w:t>apibrėžtus Sutartyje ar atsirandančius ją vykdant</w:t>
            </w:r>
            <w:r w:rsidRPr="004526E0">
              <w:rPr>
                <w:rFonts w:ascii="Times New Roman" w:hAnsi="Times New Roman"/>
                <w:color w:val="000000"/>
                <w:sz w:val="24"/>
                <w:szCs w:val="24"/>
              </w:rPr>
              <w:t xml:space="preserve">. </w:t>
            </w:r>
          </w:p>
        </w:tc>
      </w:tr>
      <w:tr w:rsidR="00F14483" w:rsidRPr="004526E0" w14:paraId="6EB24C76" w14:textId="77777777" w:rsidTr="005C48C8">
        <w:tc>
          <w:tcPr>
            <w:tcW w:w="993" w:type="dxa"/>
            <w:tcBorders>
              <w:top w:val="nil"/>
              <w:left w:val="nil"/>
              <w:bottom w:val="nil"/>
              <w:right w:val="nil"/>
            </w:tcBorders>
          </w:tcPr>
          <w:p w14:paraId="2C12EC49" w14:textId="77777777" w:rsidR="00F14483" w:rsidRPr="004526E0" w:rsidRDefault="00EF248D" w:rsidP="009B59DB">
            <w:pPr>
              <w:pStyle w:val="Stilius1"/>
              <w:framePr w:hSpace="0" w:wrap="auto" w:vAnchor="margin" w:yAlign="inline"/>
              <w:spacing w:before="0" w:after="0"/>
              <w:suppressOverlap w:val="0"/>
              <w:rPr>
                <w:b w:val="0"/>
                <w:bCs/>
              </w:rPr>
            </w:pPr>
            <w:r w:rsidRPr="004526E0">
              <w:rPr>
                <w:b w:val="0"/>
                <w:bCs/>
              </w:rPr>
              <w:lastRenderedPageBreak/>
              <w:t xml:space="preserve">1.8. </w:t>
            </w:r>
          </w:p>
          <w:p w14:paraId="34A4D240" w14:textId="77777777" w:rsidR="009B59DB" w:rsidRPr="004526E0" w:rsidRDefault="009B59DB" w:rsidP="009B59DB">
            <w:pPr>
              <w:pStyle w:val="Stilius1"/>
              <w:framePr w:hSpace="0" w:wrap="auto" w:vAnchor="margin" w:yAlign="inline"/>
              <w:spacing w:before="0" w:after="0"/>
              <w:suppressOverlap w:val="0"/>
              <w:rPr>
                <w:b w:val="0"/>
                <w:bCs/>
              </w:rPr>
            </w:pPr>
          </w:p>
          <w:p w14:paraId="396FDF18" w14:textId="3BD860B2" w:rsidR="00F72D37" w:rsidRPr="004526E0" w:rsidRDefault="00F72D37" w:rsidP="009B59DB">
            <w:pPr>
              <w:pStyle w:val="Stilius1"/>
              <w:framePr w:hSpace="0" w:wrap="auto" w:vAnchor="margin" w:yAlign="inline"/>
              <w:spacing w:before="0" w:after="0"/>
              <w:suppressOverlap w:val="0"/>
              <w:rPr>
                <w:b w:val="0"/>
                <w:bCs/>
              </w:rPr>
            </w:pPr>
          </w:p>
        </w:tc>
        <w:tc>
          <w:tcPr>
            <w:tcW w:w="8930" w:type="dxa"/>
            <w:tcBorders>
              <w:top w:val="nil"/>
              <w:left w:val="nil"/>
              <w:bottom w:val="nil"/>
              <w:right w:val="nil"/>
            </w:tcBorders>
          </w:tcPr>
          <w:p w14:paraId="13CE5C29" w14:textId="77777777" w:rsidR="00F14483" w:rsidRPr="004526E0" w:rsidRDefault="00405D3F" w:rsidP="007D57C2">
            <w:pPr>
              <w:spacing w:before="80" w:after="80"/>
              <w:jc w:val="both"/>
              <w:rPr>
                <w:rFonts w:ascii="Times New Roman" w:hAnsi="Times New Roman"/>
                <w:b/>
                <w:sz w:val="24"/>
                <w:szCs w:val="24"/>
              </w:rPr>
            </w:pPr>
            <w:r w:rsidRPr="004526E0">
              <w:rPr>
                <w:rFonts w:ascii="Times New Roman" w:hAnsi="Times New Roman"/>
                <w:b/>
                <w:sz w:val="24"/>
                <w:szCs w:val="24"/>
              </w:rPr>
              <w:t>Išankstinis mokėjimas</w:t>
            </w:r>
            <w:r w:rsidRPr="004526E0">
              <w:rPr>
                <w:rFonts w:ascii="Times New Roman" w:hAnsi="Times New Roman"/>
                <w:sz w:val="24"/>
                <w:szCs w:val="24"/>
              </w:rPr>
              <w:t xml:space="preserve"> – Sutarties 9.3 papunktyje nurodyta Priimtos Sutarties sumos dalis, kurią Užsakovas pagal Sutartį turi sumokėti Rangovui iš anksto (avansu) iki atliktų Darbų perdavimo Užsakovui.</w:t>
            </w:r>
          </w:p>
        </w:tc>
      </w:tr>
      <w:tr w:rsidR="00A455CB" w:rsidRPr="004526E0" w14:paraId="6BE9DF54" w14:textId="77777777" w:rsidTr="005C48C8">
        <w:tc>
          <w:tcPr>
            <w:tcW w:w="993" w:type="dxa"/>
            <w:tcBorders>
              <w:top w:val="nil"/>
              <w:left w:val="nil"/>
              <w:bottom w:val="nil"/>
              <w:right w:val="nil"/>
            </w:tcBorders>
          </w:tcPr>
          <w:p w14:paraId="492C3437" w14:textId="77777777" w:rsidR="00A455CB" w:rsidRPr="004526E0" w:rsidRDefault="00EF248D" w:rsidP="009B59DB">
            <w:pPr>
              <w:pStyle w:val="Stilius1"/>
              <w:framePr w:hSpace="0" w:wrap="auto" w:vAnchor="margin" w:yAlign="inline"/>
              <w:spacing w:before="0" w:after="0"/>
              <w:suppressOverlap w:val="0"/>
              <w:rPr>
                <w:b w:val="0"/>
                <w:bCs/>
              </w:rPr>
            </w:pPr>
            <w:r w:rsidRPr="004526E0">
              <w:rPr>
                <w:b w:val="0"/>
                <w:bCs/>
              </w:rPr>
              <w:t>1.9.</w:t>
            </w:r>
          </w:p>
          <w:p w14:paraId="3FDC0ACE" w14:textId="77777777" w:rsidR="007D57C2" w:rsidRPr="004526E0" w:rsidRDefault="007D57C2" w:rsidP="007D57C2">
            <w:pPr>
              <w:rPr>
                <w:bCs/>
              </w:rPr>
            </w:pPr>
          </w:p>
          <w:p w14:paraId="77975F18" w14:textId="77777777" w:rsidR="007D57C2" w:rsidRPr="004526E0" w:rsidRDefault="007D57C2" w:rsidP="007D57C2">
            <w:pPr>
              <w:rPr>
                <w:bCs/>
              </w:rPr>
            </w:pPr>
          </w:p>
        </w:tc>
        <w:tc>
          <w:tcPr>
            <w:tcW w:w="8930" w:type="dxa"/>
            <w:tcBorders>
              <w:top w:val="nil"/>
              <w:left w:val="nil"/>
              <w:bottom w:val="nil"/>
              <w:right w:val="nil"/>
            </w:tcBorders>
          </w:tcPr>
          <w:p w14:paraId="052808E5" w14:textId="77777777" w:rsidR="00A455CB" w:rsidRPr="004526E0" w:rsidRDefault="00A455CB" w:rsidP="007D57C2">
            <w:pPr>
              <w:spacing w:before="80" w:after="80"/>
              <w:jc w:val="both"/>
              <w:rPr>
                <w:rFonts w:ascii="Times New Roman" w:hAnsi="Times New Roman"/>
                <w:sz w:val="24"/>
                <w:szCs w:val="24"/>
              </w:rPr>
            </w:pPr>
            <w:r w:rsidRPr="004526E0">
              <w:rPr>
                <w:rFonts w:ascii="Times New Roman" w:hAnsi="Times New Roman"/>
                <w:b/>
                <w:sz w:val="24"/>
                <w:szCs w:val="24"/>
              </w:rPr>
              <w:t>Išlaidos</w:t>
            </w:r>
            <w:r w:rsidRPr="004526E0">
              <w:rPr>
                <w:rFonts w:ascii="Times New Roman" w:hAnsi="Times New Roman"/>
                <w:sz w:val="24"/>
                <w:szCs w:val="24"/>
              </w:rPr>
              <w:t xml:space="preserve"> – visos pagrįstai Statybvietėje ar už jos ribų patirtos Rangovo tiesioginės ir netiesioginės išlaidos, susijusios su Sutartyje numatytais Darbais</w:t>
            </w:r>
            <w:r w:rsidR="000839BB" w:rsidRPr="004526E0">
              <w:rPr>
                <w:rFonts w:ascii="Times New Roman" w:hAnsi="Times New Roman"/>
                <w:sz w:val="24"/>
                <w:szCs w:val="24"/>
              </w:rPr>
              <w:t xml:space="preserve"> ir su Darbais susijusiomis paslaugomis</w:t>
            </w:r>
            <w:r w:rsidRPr="004526E0">
              <w:rPr>
                <w:rFonts w:ascii="Times New Roman" w:hAnsi="Times New Roman"/>
                <w:sz w:val="24"/>
                <w:szCs w:val="24"/>
              </w:rPr>
              <w:t>. Į išlaidas negali būti įskaičiuojamos negautos pajamos.</w:t>
            </w:r>
          </w:p>
        </w:tc>
      </w:tr>
      <w:tr w:rsidR="00A455CB" w:rsidRPr="004526E0" w14:paraId="7C85AED8" w14:textId="77777777" w:rsidTr="005C48C8">
        <w:tc>
          <w:tcPr>
            <w:tcW w:w="993" w:type="dxa"/>
            <w:tcBorders>
              <w:top w:val="nil"/>
              <w:left w:val="nil"/>
              <w:bottom w:val="nil"/>
              <w:right w:val="nil"/>
            </w:tcBorders>
          </w:tcPr>
          <w:p w14:paraId="062984D1" w14:textId="77777777" w:rsidR="00A455CB" w:rsidRPr="004526E0" w:rsidRDefault="00EF248D" w:rsidP="002A33A5">
            <w:pPr>
              <w:pStyle w:val="Stilius1"/>
              <w:framePr w:hSpace="0" w:wrap="auto" w:vAnchor="margin" w:yAlign="inline"/>
              <w:spacing w:before="0" w:after="0"/>
              <w:suppressOverlap w:val="0"/>
              <w:rPr>
                <w:b w:val="0"/>
                <w:bCs/>
              </w:rPr>
            </w:pPr>
            <w:r w:rsidRPr="004526E0">
              <w:rPr>
                <w:b w:val="0"/>
                <w:bCs/>
              </w:rPr>
              <w:t>1.10.</w:t>
            </w:r>
          </w:p>
        </w:tc>
        <w:tc>
          <w:tcPr>
            <w:tcW w:w="8930" w:type="dxa"/>
            <w:tcBorders>
              <w:top w:val="nil"/>
              <w:left w:val="nil"/>
              <w:bottom w:val="nil"/>
              <w:right w:val="nil"/>
            </w:tcBorders>
          </w:tcPr>
          <w:p w14:paraId="01D8FD9A" w14:textId="77777777" w:rsidR="00A455CB" w:rsidRPr="004526E0" w:rsidRDefault="00A455CB" w:rsidP="002A33A5">
            <w:pPr>
              <w:jc w:val="both"/>
              <w:rPr>
                <w:rFonts w:ascii="Times New Roman" w:hAnsi="Times New Roman"/>
                <w:sz w:val="24"/>
                <w:szCs w:val="24"/>
              </w:rPr>
            </w:pPr>
            <w:r w:rsidRPr="004526E0">
              <w:rPr>
                <w:rFonts w:ascii="Times New Roman" w:hAnsi="Times New Roman"/>
                <w:b/>
                <w:sz w:val="24"/>
                <w:szCs w:val="24"/>
              </w:rPr>
              <w:t xml:space="preserve">Įranga </w:t>
            </w:r>
            <w:r w:rsidRPr="004526E0">
              <w:rPr>
                <w:rFonts w:ascii="Times New Roman" w:hAnsi="Times New Roman"/>
                <w:sz w:val="24"/>
                <w:szCs w:val="24"/>
              </w:rPr>
              <w:t>– prietaisai ir mechanizmai sudarantys Darbus ar jų dalį.</w:t>
            </w:r>
          </w:p>
        </w:tc>
      </w:tr>
      <w:tr w:rsidR="002E11E0" w:rsidRPr="004526E0" w14:paraId="6DD1F1BF" w14:textId="77777777" w:rsidTr="005C48C8">
        <w:tc>
          <w:tcPr>
            <w:tcW w:w="993" w:type="dxa"/>
            <w:tcBorders>
              <w:top w:val="nil"/>
              <w:left w:val="nil"/>
              <w:bottom w:val="nil"/>
              <w:right w:val="nil"/>
            </w:tcBorders>
          </w:tcPr>
          <w:p w14:paraId="273FFDEE" w14:textId="77777777" w:rsidR="00F72D37" w:rsidRPr="004526E0" w:rsidRDefault="00F72D37" w:rsidP="00F72D37">
            <w:pPr>
              <w:pStyle w:val="Stilius1"/>
              <w:framePr w:hSpace="0" w:wrap="auto" w:vAnchor="margin" w:yAlign="inline"/>
              <w:spacing w:before="0" w:after="0"/>
              <w:suppressOverlap w:val="0"/>
              <w:rPr>
                <w:b w:val="0"/>
                <w:bCs/>
              </w:rPr>
            </w:pPr>
          </w:p>
          <w:p w14:paraId="2F9193A0" w14:textId="0915E006" w:rsidR="007D57C2" w:rsidRPr="004526E0" w:rsidRDefault="00CE2FF7" w:rsidP="00F72D37">
            <w:pPr>
              <w:pStyle w:val="Stilius1"/>
              <w:framePr w:hSpace="0" w:wrap="auto" w:vAnchor="margin" w:yAlign="inline"/>
              <w:spacing w:before="0" w:after="0"/>
              <w:suppressOverlap w:val="0"/>
              <w:rPr>
                <w:b w:val="0"/>
                <w:bCs/>
              </w:rPr>
            </w:pPr>
            <w:r w:rsidRPr="004526E0">
              <w:rPr>
                <w:b w:val="0"/>
                <w:bCs/>
              </w:rPr>
              <w:t>1.11.</w:t>
            </w:r>
          </w:p>
        </w:tc>
        <w:tc>
          <w:tcPr>
            <w:tcW w:w="8930" w:type="dxa"/>
            <w:tcBorders>
              <w:top w:val="nil"/>
              <w:left w:val="nil"/>
              <w:bottom w:val="nil"/>
              <w:right w:val="nil"/>
            </w:tcBorders>
          </w:tcPr>
          <w:p w14:paraId="7ED934F7" w14:textId="7587B925" w:rsidR="002E11E0" w:rsidRPr="004526E0" w:rsidRDefault="002E11E0" w:rsidP="007D57C2">
            <w:pPr>
              <w:spacing w:before="80" w:after="80"/>
              <w:jc w:val="both"/>
              <w:rPr>
                <w:rFonts w:ascii="Times New Roman" w:hAnsi="Times New Roman"/>
                <w:b/>
                <w:sz w:val="24"/>
                <w:szCs w:val="24"/>
              </w:rPr>
            </w:pPr>
            <w:r w:rsidRPr="004526E0">
              <w:rPr>
                <w:rFonts w:ascii="Times New Roman" w:hAnsi="Times New Roman"/>
                <w:b/>
                <w:sz w:val="24"/>
                <w:szCs w:val="24"/>
              </w:rPr>
              <w:t xml:space="preserve">Kiekių sąrašas </w:t>
            </w:r>
            <w:r w:rsidRPr="004526E0">
              <w:rPr>
                <w:rFonts w:ascii="Times New Roman" w:hAnsi="Times New Roman"/>
                <w:sz w:val="24"/>
                <w:szCs w:val="24"/>
              </w:rPr>
              <w:t xml:space="preserve">– Darbų kiekių </w:t>
            </w:r>
            <w:r w:rsidRPr="004526E0">
              <w:rPr>
                <w:rFonts w:ascii="Times New Roman" w:hAnsi="Times New Roman"/>
                <w:color w:val="000000"/>
                <w:spacing w:val="-2"/>
                <w:sz w:val="24"/>
                <w:szCs w:val="24"/>
              </w:rPr>
              <w:t>žiniaraštis</w:t>
            </w:r>
            <w:r w:rsidRPr="004526E0">
              <w:rPr>
                <w:rFonts w:ascii="Times New Roman" w:hAnsi="Times New Roman"/>
                <w:sz w:val="24"/>
                <w:szCs w:val="24"/>
              </w:rPr>
              <w:t xml:space="preserve">, užpildytas Rangovo siūlomais Darbų Įkainiais. Kiekių sąrašas </w:t>
            </w:r>
            <w:r w:rsidRPr="004526E0">
              <w:rPr>
                <w:rFonts w:ascii="Times New Roman" w:hAnsi="Times New Roman"/>
                <w:color w:val="000000"/>
                <w:spacing w:val="-2"/>
                <w:sz w:val="24"/>
                <w:szCs w:val="24"/>
              </w:rPr>
              <w:t>detaliai numato pamatuojamus atskirų vienetinių statybos darbų</w:t>
            </w:r>
            <w:r w:rsidR="00EC5F90" w:rsidRPr="004526E0">
              <w:rPr>
                <w:rFonts w:ascii="Times New Roman" w:hAnsi="Times New Roman"/>
                <w:color w:val="000000"/>
                <w:spacing w:val="-2"/>
                <w:sz w:val="24"/>
                <w:szCs w:val="24"/>
              </w:rPr>
              <w:t xml:space="preserve">, </w:t>
            </w:r>
            <w:r w:rsidR="00EC5F90" w:rsidRPr="004526E0">
              <w:rPr>
                <w:rFonts w:ascii="Times New Roman" w:hAnsi="Times New Roman"/>
                <w:sz w:val="24"/>
                <w:szCs w:val="24"/>
              </w:rPr>
              <w:t xml:space="preserve">kurių apimtis apibrėžta </w:t>
            </w:r>
            <w:r w:rsidR="00F467C5" w:rsidRPr="004526E0">
              <w:rPr>
                <w:rFonts w:ascii="Times New Roman" w:hAnsi="Times New Roman"/>
                <w:sz w:val="24"/>
                <w:szCs w:val="24"/>
              </w:rPr>
              <w:t>techniniame darbo</w:t>
            </w:r>
            <w:r w:rsidR="00EC5F90" w:rsidRPr="004526E0">
              <w:rPr>
                <w:rFonts w:ascii="Times New Roman" w:hAnsi="Times New Roman"/>
                <w:sz w:val="24"/>
                <w:szCs w:val="24"/>
              </w:rPr>
              <w:t xml:space="preserve"> projekte (jo techninėse specifikacijose, aiškinamuosiuose raštuose, brėžiniuose),</w:t>
            </w:r>
            <w:r w:rsidRPr="004526E0">
              <w:rPr>
                <w:rFonts w:ascii="Times New Roman" w:hAnsi="Times New Roman"/>
                <w:color w:val="000000"/>
                <w:spacing w:val="-2"/>
                <w:sz w:val="24"/>
                <w:szCs w:val="24"/>
              </w:rPr>
              <w:t xml:space="preserve"> kiekius su </w:t>
            </w:r>
            <w:r w:rsidRPr="004526E0">
              <w:rPr>
                <w:rFonts w:ascii="Times New Roman" w:hAnsi="Times New Roman"/>
                <w:sz w:val="24"/>
                <w:szCs w:val="24"/>
              </w:rPr>
              <w:t xml:space="preserve">vienetiniais </w:t>
            </w:r>
            <w:r w:rsidRPr="004526E0">
              <w:rPr>
                <w:rFonts w:ascii="Times New Roman" w:hAnsi="Times New Roman"/>
                <w:color w:val="000000"/>
                <w:spacing w:val="-2"/>
                <w:sz w:val="24"/>
                <w:szCs w:val="24"/>
              </w:rPr>
              <w:t>įkainiais</w:t>
            </w:r>
            <w:r w:rsidRPr="004526E0">
              <w:rPr>
                <w:rFonts w:ascii="Times New Roman" w:hAnsi="Times New Roman"/>
                <w:sz w:val="24"/>
                <w:szCs w:val="24"/>
              </w:rPr>
              <w:t xml:space="preserve">. </w:t>
            </w:r>
          </w:p>
        </w:tc>
      </w:tr>
      <w:tr w:rsidR="00A455CB" w:rsidRPr="004526E0" w14:paraId="6313397B" w14:textId="77777777" w:rsidTr="005C48C8">
        <w:tc>
          <w:tcPr>
            <w:tcW w:w="993" w:type="dxa"/>
            <w:tcBorders>
              <w:top w:val="nil"/>
              <w:left w:val="nil"/>
              <w:bottom w:val="nil"/>
              <w:right w:val="nil"/>
            </w:tcBorders>
          </w:tcPr>
          <w:p w14:paraId="2A341CB5" w14:textId="77777777" w:rsidR="00A455CB" w:rsidRPr="004526E0" w:rsidRDefault="00F92B4E" w:rsidP="00F72D37">
            <w:pPr>
              <w:pStyle w:val="Stilius1"/>
              <w:framePr w:hSpace="0" w:wrap="auto" w:vAnchor="margin" w:yAlign="inline"/>
              <w:spacing w:before="0" w:after="0"/>
              <w:suppressOverlap w:val="0"/>
              <w:rPr>
                <w:b w:val="0"/>
                <w:bCs/>
              </w:rPr>
            </w:pPr>
            <w:r w:rsidRPr="004526E0">
              <w:rPr>
                <w:b w:val="0"/>
                <w:bCs/>
              </w:rPr>
              <w:t>1.12.</w:t>
            </w:r>
          </w:p>
        </w:tc>
        <w:tc>
          <w:tcPr>
            <w:tcW w:w="8930" w:type="dxa"/>
            <w:tcBorders>
              <w:top w:val="nil"/>
              <w:left w:val="nil"/>
              <w:bottom w:val="nil"/>
              <w:right w:val="nil"/>
            </w:tcBorders>
          </w:tcPr>
          <w:p w14:paraId="2C3E0A05" w14:textId="77777777" w:rsidR="00A455CB" w:rsidRPr="004526E0" w:rsidRDefault="00A455CB" w:rsidP="007D57C2">
            <w:pPr>
              <w:spacing w:before="80" w:after="80"/>
              <w:jc w:val="both"/>
              <w:rPr>
                <w:rFonts w:ascii="Times New Roman" w:hAnsi="Times New Roman"/>
                <w:sz w:val="24"/>
                <w:szCs w:val="24"/>
              </w:rPr>
            </w:pPr>
            <w:r w:rsidRPr="004526E0">
              <w:rPr>
                <w:rFonts w:ascii="Times New Roman" w:hAnsi="Times New Roman"/>
                <w:b/>
                <w:sz w:val="24"/>
                <w:szCs w:val="24"/>
              </w:rPr>
              <w:t>Medžiagos</w:t>
            </w:r>
            <w:r w:rsidRPr="004526E0">
              <w:rPr>
                <w:rFonts w:ascii="Times New Roman" w:hAnsi="Times New Roman"/>
                <w:sz w:val="24"/>
                <w:szCs w:val="24"/>
              </w:rPr>
              <w:t xml:space="preserve"> – visa tai, kas turi sudaryti Darbus ar jų dalį (išskyrus Įrangą).</w:t>
            </w:r>
          </w:p>
        </w:tc>
      </w:tr>
      <w:tr w:rsidR="00F1325F" w:rsidRPr="004526E0" w14:paraId="77FB9000" w14:textId="77777777" w:rsidTr="005C48C8">
        <w:tc>
          <w:tcPr>
            <w:tcW w:w="993" w:type="dxa"/>
            <w:tcBorders>
              <w:top w:val="nil"/>
              <w:left w:val="nil"/>
              <w:bottom w:val="nil"/>
              <w:right w:val="nil"/>
            </w:tcBorders>
          </w:tcPr>
          <w:p w14:paraId="73911173" w14:textId="77777777" w:rsidR="00F1325F" w:rsidRPr="004526E0" w:rsidRDefault="004F7315" w:rsidP="009B59DB">
            <w:pPr>
              <w:pStyle w:val="Stilius1"/>
              <w:framePr w:hSpace="0" w:wrap="auto" w:vAnchor="margin" w:yAlign="inline"/>
              <w:spacing w:before="0" w:after="0"/>
              <w:suppressOverlap w:val="0"/>
              <w:rPr>
                <w:b w:val="0"/>
                <w:bCs/>
              </w:rPr>
            </w:pPr>
            <w:r w:rsidRPr="004526E0">
              <w:rPr>
                <w:b w:val="0"/>
                <w:bCs/>
              </w:rPr>
              <w:t>1.13.</w:t>
            </w:r>
          </w:p>
        </w:tc>
        <w:tc>
          <w:tcPr>
            <w:tcW w:w="8930" w:type="dxa"/>
            <w:tcBorders>
              <w:top w:val="nil"/>
              <w:left w:val="nil"/>
              <w:bottom w:val="nil"/>
              <w:right w:val="nil"/>
            </w:tcBorders>
          </w:tcPr>
          <w:p w14:paraId="1F576CF4" w14:textId="4A16926C" w:rsidR="00F1325F" w:rsidRPr="004526E0" w:rsidRDefault="00F1325F" w:rsidP="007D57C2">
            <w:pPr>
              <w:jc w:val="both"/>
              <w:rPr>
                <w:rFonts w:ascii="Times New Roman" w:hAnsi="Times New Roman"/>
                <w:b/>
                <w:sz w:val="24"/>
                <w:szCs w:val="24"/>
              </w:rPr>
            </w:pPr>
            <w:r w:rsidRPr="004526E0">
              <w:rPr>
                <w:rFonts w:ascii="Times New Roman" w:hAnsi="Times New Roman"/>
                <w:b/>
                <w:sz w:val="24"/>
                <w:szCs w:val="24"/>
              </w:rPr>
              <w:t>Pakeitimas</w:t>
            </w:r>
            <w:r w:rsidRPr="004526E0">
              <w:rPr>
                <w:rFonts w:ascii="Times New Roman" w:hAnsi="Times New Roman"/>
                <w:sz w:val="24"/>
                <w:szCs w:val="24"/>
              </w:rPr>
              <w:t xml:space="preserve"> – </w:t>
            </w:r>
            <w:r w:rsidR="00F467C5" w:rsidRPr="004526E0">
              <w:rPr>
                <w:rFonts w:ascii="Times New Roman" w:hAnsi="Times New Roman"/>
                <w:sz w:val="24"/>
                <w:szCs w:val="24"/>
              </w:rPr>
              <w:t>Techninio darbo projekto</w:t>
            </w:r>
            <w:r w:rsidRPr="004526E0">
              <w:rPr>
                <w:rFonts w:ascii="Times New Roman" w:hAnsi="Times New Roman"/>
                <w:sz w:val="24"/>
                <w:szCs w:val="24"/>
              </w:rPr>
              <w:t xml:space="preserve"> sprendinių, apibūdinančių Darbus, keitimas, Užsakovo nurodytas padaryti pagal 10 skyrių. </w:t>
            </w:r>
            <w:r w:rsidR="00F467C5" w:rsidRPr="004526E0">
              <w:rPr>
                <w:rFonts w:ascii="Times New Roman" w:hAnsi="Times New Roman"/>
                <w:sz w:val="24"/>
                <w:szCs w:val="24"/>
              </w:rPr>
              <w:t>Techninio darbo</w:t>
            </w:r>
            <w:r w:rsidRPr="004526E0">
              <w:rPr>
                <w:rFonts w:ascii="Times New Roman" w:hAnsi="Times New Roman"/>
                <w:sz w:val="24"/>
                <w:szCs w:val="24"/>
              </w:rPr>
              <w:t xml:space="preserve"> projekto pakeitimai turi būti įforminami vadovaujantis Lietuvos Respublikos statybos techninio reglamento </w:t>
            </w:r>
            <w:r w:rsidR="00C84BA1" w:rsidRPr="004526E0">
              <w:rPr>
                <w:rFonts w:ascii="Times New Roman" w:hAnsi="Times New Roman"/>
                <w:sz w:val="24"/>
                <w:szCs w:val="24"/>
              </w:rPr>
              <w:t>STR 1.04.04:2017 „Statinio projektavimas, projekto ekspertizė“</w:t>
            </w:r>
            <w:r w:rsidRPr="004526E0">
              <w:rPr>
                <w:rFonts w:ascii="Times New Roman" w:hAnsi="Times New Roman"/>
                <w:sz w:val="24"/>
                <w:szCs w:val="24"/>
              </w:rPr>
              <w:t xml:space="preserve"> reikalavimais. </w:t>
            </w:r>
          </w:p>
        </w:tc>
      </w:tr>
      <w:tr w:rsidR="00437C2B" w:rsidRPr="004526E0" w14:paraId="662056E9" w14:textId="77777777" w:rsidTr="005C48C8">
        <w:tc>
          <w:tcPr>
            <w:tcW w:w="993" w:type="dxa"/>
            <w:tcBorders>
              <w:top w:val="nil"/>
              <w:left w:val="nil"/>
              <w:bottom w:val="nil"/>
              <w:right w:val="nil"/>
            </w:tcBorders>
          </w:tcPr>
          <w:p w14:paraId="08D03528" w14:textId="77777777" w:rsidR="001D52AB" w:rsidRPr="004526E0" w:rsidRDefault="00EC1236" w:rsidP="002A33A5">
            <w:pPr>
              <w:pStyle w:val="Stilius1"/>
              <w:framePr w:hSpace="0" w:wrap="auto" w:vAnchor="margin" w:yAlign="inline"/>
              <w:suppressOverlap w:val="0"/>
              <w:rPr>
                <w:b w:val="0"/>
                <w:bCs/>
              </w:rPr>
            </w:pPr>
            <w:r w:rsidRPr="004526E0">
              <w:rPr>
                <w:b w:val="0"/>
                <w:bCs/>
              </w:rPr>
              <w:t>1.14.</w:t>
            </w:r>
          </w:p>
        </w:tc>
        <w:tc>
          <w:tcPr>
            <w:tcW w:w="8930" w:type="dxa"/>
            <w:tcBorders>
              <w:top w:val="nil"/>
              <w:left w:val="nil"/>
              <w:bottom w:val="nil"/>
              <w:right w:val="nil"/>
            </w:tcBorders>
          </w:tcPr>
          <w:p w14:paraId="3693FB66" w14:textId="77777777" w:rsidR="00D305FA" w:rsidRPr="004526E0" w:rsidRDefault="00D305FA" w:rsidP="002E3A70">
            <w:pPr>
              <w:spacing w:before="120"/>
              <w:jc w:val="both"/>
              <w:rPr>
                <w:rFonts w:ascii="Times New Roman" w:hAnsi="Times New Roman"/>
                <w:b/>
                <w:sz w:val="24"/>
                <w:szCs w:val="24"/>
              </w:rPr>
            </w:pPr>
            <w:r w:rsidRPr="004526E0">
              <w:rPr>
                <w:rFonts w:ascii="Times New Roman" w:hAnsi="Times New Roman"/>
                <w:b/>
                <w:sz w:val="24"/>
                <w:szCs w:val="24"/>
              </w:rPr>
              <w:t>Pradinės sutarties vertė</w:t>
            </w:r>
            <w:r w:rsidRPr="004526E0">
              <w:rPr>
                <w:rFonts w:ascii="Times New Roman" w:hAnsi="Times New Roman"/>
                <w:sz w:val="24"/>
                <w:szCs w:val="24"/>
              </w:rPr>
              <w:t xml:space="preserve"> – Sutarties 3.4 papunktyje nurodyta vertė, lygi laimėjusio Rangovo pasiūlymo kainai</w:t>
            </w:r>
            <w:r w:rsidR="00635610" w:rsidRPr="004526E0">
              <w:rPr>
                <w:rFonts w:ascii="Times New Roman" w:hAnsi="Times New Roman"/>
                <w:sz w:val="24"/>
                <w:szCs w:val="24"/>
              </w:rPr>
              <w:t xml:space="preserve"> be PVM</w:t>
            </w:r>
            <w:r w:rsidRPr="004526E0">
              <w:rPr>
                <w:rFonts w:ascii="Times New Roman" w:hAnsi="Times New Roman"/>
                <w:sz w:val="24"/>
                <w:szCs w:val="24"/>
              </w:rPr>
              <w:t xml:space="preserve">, apskaičiuotai sudauginus Darbų </w:t>
            </w:r>
            <w:r w:rsidR="00EC1236" w:rsidRPr="004526E0">
              <w:rPr>
                <w:rFonts w:ascii="Times New Roman" w:hAnsi="Times New Roman"/>
                <w:sz w:val="24"/>
                <w:szCs w:val="24"/>
              </w:rPr>
              <w:t xml:space="preserve">ir su </w:t>
            </w:r>
            <w:r w:rsidR="00783F25" w:rsidRPr="004526E0">
              <w:rPr>
                <w:rFonts w:ascii="Times New Roman" w:hAnsi="Times New Roman"/>
                <w:sz w:val="24"/>
                <w:szCs w:val="24"/>
              </w:rPr>
              <w:t>D</w:t>
            </w:r>
            <w:r w:rsidR="00EC1236" w:rsidRPr="004526E0">
              <w:rPr>
                <w:rFonts w:ascii="Times New Roman" w:hAnsi="Times New Roman"/>
                <w:sz w:val="24"/>
                <w:szCs w:val="24"/>
              </w:rPr>
              <w:t xml:space="preserve">arbais susijusių paslaugų </w:t>
            </w:r>
            <w:r w:rsidRPr="004526E0">
              <w:rPr>
                <w:rFonts w:ascii="Times New Roman" w:hAnsi="Times New Roman"/>
                <w:sz w:val="24"/>
                <w:szCs w:val="24"/>
              </w:rPr>
              <w:t>kiekius iš laimėjusio Rangovo pasiūlytų įkainių</w:t>
            </w:r>
            <w:r w:rsidR="00635610" w:rsidRPr="004526E0">
              <w:rPr>
                <w:rFonts w:ascii="Times New Roman" w:hAnsi="Times New Roman"/>
                <w:sz w:val="24"/>
                <w:szCs w:val="24"/>
              </w:rPr>
              <w:t xml:space="preserve"> be PVM</w:t>
            </w:r>
            <w:r w:rsidRPr="004526E0">
              <w:rPr>
                <w:rFonts w:ascii="Times New Roman" w:hAnsi="Times New Roman"/>
                <w:sz w:val="24"/>
                <w:szCs w:val="24"/>
              </w:rPr>
              <w:t>.</w:t>
            </w:r>
          </w:p>
        </w:tc>
      </w:tr>
      <w:tr w:rsidR="00A455CB" w:rsidRPr="004526E0" w14:paraId="1CEEDB8A" w14:textId="77777777" w:rsidTr="005C48C8">
        <w:tc>
          <w:tcPr>
            <w:tcW w:w="993" w:type="dxa"/>
            <w:tcBorders>
              <w:top w:val="nil"/>
              <w:left w:val="nil"/>
              <w:bottom w:val="nil"/>
              <w:right w:val="nil"/>
            </w:tcBorders>
          </w:tcPr>
          <w:p w14:paraId="01B32734" w14:textId="77777777" w:rsidR="00A455CB" w:rsidRPr="004526E0" w:rsidRDefault="00060FD7" w:rsidP="002A33A5">
            <w:pPr>
              <w:pStyle w:val="Stilius1"/>
              <w:framePr w:hSpace="0" w:wrap="auto" w:vAnchor="margin" w:yAlign="inline"/>
              <w:suppressOverlap w:val="0"/>
              <w:rPr>
                <w:b w:val="0"/>
                <w:bCs/>
              </w:rPr>
            </w:pPr>
            <w:r w:rsidRPr="004526E0">
              <w:rPr>
                <w:b w:val="0"/>
                <w:bCs/>
              </w:rPr>
              <w:t>1.15.</w:t>
            </w:r>
          </w:p>
          <w:p w14:paraId="50F3A159" w14:textId="77777777" w:rsidR="00060FD7" w:rsidRPr="004526E0" w:rsidRDefault="00060FD7" w:rsidP="005C48C8">
            <w:pPr>
              <w:spacing w:before="120"/>
              <w:rPr>
                <w:bCs/>
              </w:rPr>
            </w:pPr>
          </w:p>
          <w:p w14:paraId="64E2C261" w14:textId="77777777" w:rsidR="002E3A70" w:rsidRPr="004526E0" w:rsidRDefault="002E3A70" w:rsidP="002E3A70">
            <w:pPr>
              <w:spacing w:before="120"/>
              <w:rPr>
                <w:rFonts w:ascii="Times New Roman" w:hAnsi="Times New Roman"/>
                <w:bCs/>
              </w:rPr>
            </w:pPr>
          </w:p>
          <w:p w14:paraId="6156E819" w14:textId="77777777" w:rsidR="00F467C5" w:rsidRPr="004526E0" w:rsidRDefault="00F467C5" w:rsidP="002E3A70">
            <w:pPr>
              <w:spacing w:before="120"/>
              <w:rPr>
                <w:rFonts w:ascii="Times New Roman" w:hAnsi="Times New Roman"/>
                <w:bCs/>
              </w:rPr>
            </w:pPr>
          </w:p>
          <w:p w14:paraId="7B53C017" w14:textId="77777777" w:rsidR="00F467C5" w:rsidRPr="004526E0" w:rsidRDefault="00777C65" w:rsidP="005C48C8">
            <w:pPr>
              <w:tabs>
                <w:tab w:val="left" w:pos="179"/>
              </w:tabs>
              <w:spacing w:before="120"/>
              <w:rPr>
                <w:rFonts w:ascii="Times New Roman" w:hAnsi="Times New Roman"/>
                <w:bCs/>
              </w:rPr>
            </w:pPr>
            <w:r w:rsidRPr="004526E0">
              <w:rPr>
                <w:rFonts w:ascii="Times New Roman" w:hAnsi="Times New Roman"/>
                <w:bCs/>
              </w:rPr>
              <w:t xml:space="preserve">   </w:t>
            </w:r>
            <w:r w:rsidR="00F467C5" w:rsidRPr="004526E0">
              <w:rPr>
                <w:rFonts w:ascii="Times New Roman" w:hAnsi="Times New Roman"/>
                <w:bCs/>
              </w:rPr>
              <w:t xml:space="preserve"> </w:t>
            </w:r>
          </w:p>
          <w:p w14:paraId="6A47ED09" w14:textId="4A7105E2" w:rsidR="00060FD7" w:rsidRPr="004526E0" w:rsidRDefault="00F467C5" w:rsidP="005C48C8">
            <w:pPr>
              <w:tabs>
                <w:tab w:val="left" w:pos="179"/>
              </w:tabs>
              <w:spacing w:before="120"/>
              <w:rPr>
                <w:rFonts w:ascii="Times New Roman" w:hAnsi="Times New Roman"/>
                <w:bCs/>
              </w:rPr>
            </w:pPr>
            <w:r w:rsidRPr="004526E0">
              <w:rPr>
                <w:rFonts w:ascii="Times New Roman" w:hAnsi="Times New Roman"/>
                <w:bCs/>
              </w:rPr>
              <w:t xml:space="preserve">   </w:t>
            </w:r>
            <w:r w:rsidR="00060FD7" w:rsidRPr="004526E0">
              <w:rPr>
                <w:rFonts w:ascii="Times New Roman" w:hAnsi="Times New Roman"/>
                <w:bCs/>
              </w:rPr>
              <w:t>1.16.</w:t>
            </w:r>
            <w:r w:rsidR="00060FD7" w:rsidRPr="004526E0">
              <w:rPr>
                <w:rFonts w:ascii="Times New Roman" w:hAnsi="Times New Roman"/>
                <w:bCs/>
                <w:color w:val="FFFFFF"/>
              </w:rPr>
              <w:t>.</w:t>
            </w:r>
          </w:p>
        </w:tc>
        <w:tc>
          <w:tcPr>
            <w:tcW w:w="8930" w:type="dxa"/>
            <w:tcBorders>
              <w:top w:val="nil"/>
              <w:left w:val="nil"/>
              <w:bottom w:val="nil"/>
              <w:right w:val="nil"/>
            </w:tcBorders>
          </w:tcPr>
          <w:p w14:paraId="645D5E64" w14:textId="2B8D53DF" w:rsidR="00A455CB" w:rsidRPr="004526E0" w:rsidRDefault="0093560E" w:rsidP="002E3A70">
            <w:pPr>
              <w:spacing w:before="120"/>
              <w:jc w:val="both"/>
              <w:rPr>
                <w:rFonts w:ascii="Times New Roman" w:hAnsi="Times New Roman"/>
                <w:sz w:val="24"/>
                <w:szCs w:val="24"/>
              </w:rPr>
            </w:pPr>
            <w:r w:rsidRPr="004526E0">
              <w:rPr>
                <w:rFonts w:ascii="Times New Roman" w:hAnsi="Times New Roman"/>
                <w:b/>
                <w:bCs/>
                <w:sz w:val="24"/>
                <w:szCs w:val="24"/>
              </w:rPr>
              <w:t xml:space="preserve">Statinio </w:t>
            </w:r>
            <w:r w:rsidR="00F467C5" w:rsidRPr="004526E0">
              <w:rPr>
                <w:rFonts w:ascii="Times New Roman" w:hAnsi="Times New Roman"/>
                <w:b/>
                <w:bCs/>
                <w:sz w:val="24"/>
                <w:szCs w:val="24"/>
              </w:rPr>
              <w:t xml:space="preserve">techninis darbo </w:t>
            </w:r>
            <w:r w:rsidRPr="004526E0">
              <w:rPr>
                <w:rFonts w:ascii="Times New Roman" w:hAnsi="Times New Roman"/>
                <w:b/>
                <w:bCs/>
                <w:sz w:val="24"/>
                <w:szCs w:val="24"/>
              </w:rPr>
              <w:t>projektas</w:t>
            </w:r>
            <w:r w:rsidRPr="004526E0">
              <w:rPr>
                <w:rFonts w:ascii="Times New Roman" w:hAnsi="Times New Roman"/>
                <w:sz w:val="24"/>
                <w:szCs w:val="24"/>
              </w:rPr>
              <w:t xml:space="preserve"> </w:t>
            </w:r>
            <w:r w:rsidR="00F467C5" w:rsidRPr="004526E0">
              <w:rPr>
                <w:rFonts w:ascii="Times New Roman" w:hAnsi="Times New Roman"/>
                <w:sz w:val="24"/>
                <w:szCs w:val="24"/>
              </w:rPr>
              <w:t xml:space="preserve">(toliau – techninis darbo projektas) </w:t>
            </w:r>
            <w:r w:rsidR="00014540" w:rsidRPr="004526E0">
              <w:rPr>
                <w:rFonts w:ascii="Times New Roman" w:hAnsi="Times New Roman"/>
                <w:sz w:val="24"/>
                <w:szCs w:val="24"/>
              </w:rPr>
              <w:t xml:space="preserve">– </w:t>
            </w:r>
            <w:r w:rsidR="00CE16C1" w:rsidRPr="004526E0">
              <w:rPr>
                <w:rFonts w:ascii="Times New Roman" w:hAnsi="Times New Roman"/>
                <w:sz w:val="24"/>
                <w:szCs w:val="24"/>
              </w:rPr>
              <w:t xml:space="preserve">parengtas Užsakovo projektuotojo ir jo pagrindu parinktas Rangovas. </w:t>
            </w:r>
            <w:r w:rsidR="00E95515" w:rsidRPr="004526E0">
              <w:rPr>
                <w:rFonts w:ascii="Times New Roman" w:hAnsi="Times New Roman"/>
                <w:sz w:val="24"/>
                <w:szCs w:val="24"/>
              </w:rPr>
              <w:t xml:space="preserve"> </w:t>
            </w:r>
            <w:r w:rsidR="00F467C5" w:rsidRPr="004526E0">
              <w:rPr>
                <w:rFonts w:ascii="Times New Roman" w:hAnsi="Times New Roman"/>
                <w:sz w:val="24"/>
                <w:szCs w:val="24"/>
              </w:rPr>
              <w:t xml:space="preserve">Techninis darbo </w:t>
            </w:r>
            <w:r w:rsidR="00E95515" w:rsidRPr="004526E0">
              <w:rPr>
                <w:rFonts w:ascii="Times New Roman" w:hAnsi="Times New Roman"/>
                <w:sz w:val="24"/>
                <w:szCs w:val="24"/>
              </w:rPr>
              <w:t>projektas</w:t>
            </w:r>
            <w:r w:rsidR="00E95515" w:rsidRPr="004526E0" w:rsidDel="00E95515">
              <w:rPr>
                <w:rFonts w:ascii="Times New Roman" w:hAnsi="Times New Roman"/>
                <w:sz w:val="24"/>
                <w:szCs w:val="24"/>
              </w:rPr>
              <w:t xml:space="preserve"> </w:t>
            </w:r>
            <w:r w:rsidR="00CE16C1" w:rsidRPr="004526E0">
              <w:rPr>
                <w:rFonts w:ascii="Times New Roman" w:hAnsi="Times New Roman"/>
                <w:sz w:val="24"/>
                <w:szCs w:val="24"/>
              </w:rPr>
              <w:t xml:space="preserve"> yra Sutarties dalis, privaloma perduoti Rangovui. Jeigu viešojo pirkimo metu pirkimo dalykas – Darbai – buvo pakoreguotas pateikiant pirkimo dokumentų patikslinimus, paaiškinimus, pataisymus iki pasiūlymų pateikimo termino pabaigos, atitinkamai turi būti pakoreguotas ir </w:t>
            </w:r>
            <w:r w:rsidR="00E95515" w:rsidRPr="004526E0">
              <w:rPr>
                <w:rFonts w:ascii="Times New Roman" w:hAnsi="Times New Roman"/>
                <w:sz w:val="24"/>
                <w:szCs w:val="24"/>
              </w:rPr>
              <w:t xml:space="preserve"> </w:t>
            </w:r>
            <w:r w:rsidR="00F467C5" w:rsidRPr="004526E0">
              <w:rPr>
                <w:rFonts w:ascii="Times New Roman" w:hAnsi="Times New Roman"/>
                <w:sz w:val="24"/>
                <w:szCs w:val="24"/>
              </w:rPr>
              <w:t>techninis darbo</w:t>
            </w:r>
            <w:r w:rsidR="00E95515" w:rsidRPr="004526E0">
              <w:rPr>
                <w:rFonts w:ascii="Times New Roman" w:hAnsi="Times New Roman"/>
                <w:sz w:val="24"/>
                <w:szCs w:val="24"/>
              </w:rPr>
              <w:t xml:space="preserve"> projektas</w:t>
            </w:r>
            <w:r w:rsidR="00CE16C1" w:rsidRPr="004526E0">
              <w:rPr>
                <w:rFonts w:ascii="Times New Roman" w:hAnsi="Times New Roman"/>
                <w:sz w:val="24"/>
                <w:szCs w:val="24"/>
              </w:rPr>
              <w:t>.</w:t>
            </w:r>
            <w:r w:rsidR="00F467C5" w:rsidRPr="004526E0">
              <w:rPr>
                <w:rFonts w:ascii="Times New Roman" w:hAnsi="Times New Roman"/>
                <w:sz w:val="24"/>
                <w:szCs w:val="24"/>
              </w:rPr>
              <w:t xml:space="preserve"> </w:t>
            </w:r>
          </w:p>
          <w:p w14:paraId="6CFB0049" w14:textId="7B893D83" w:rsidR="00060FD7" w:rsidRPr="004526E0" w:rsidRDefault="00F467C5" w:rsidP="00DD7FEE">
            <w:pPr>
              <w:spacing w:before="120"/>
              <w:jc w:val="both"/>
              <w:rPr>
                <w:rFonts w:ascii="Times New Roman" w:hAnsi="Times New Roman"/>
                <w:sz w:val="24"/>
                <w:szCs w:val="24"/>
              </w:rPr>
            </w:pPr>
            <w:r w:rsidRPr="004526E0">
              <w:rPr>
                <w:rFonts w:ascii="Times New Roman" w:hAnsi="Times New Roman"/>
                <w:b/>
                <w:sz w:val="24"/>
                <w:szCs w:val="24"/>
              </w:rPr>
              <w:t>Techninio darbo</w:t>
            </w:r>
            <w:r w:rsidR="00F84EBB" w:rsidRPr="004526E0">
              <w:rPr>
                <w:rFonts w:ascii="Times New Roman" w:hAnsi="Times New Roman"/>
                <w:b/>
                <w:sz w:val="24"/>
                <w:szCs w:val="24"/>
              </w:rPr>
              <w:t xml:space="preserve"> projekto</w:t>
            </w:r>
            <w:r w:rsidR="00060FD7" w:rsidRPr="004526E0">
              <w:rPr>
                <w:rFonts w:ascii="Times New Roman" w:hAnsi="Times New Roman"/>
                <w:b/>
                <w:sz w:val="24"/>
                <w:szCs w:val="24"/>
              </w:rPr>
              <w:t xml:space="preserve"> klaida</w:t>
            </w:r>
            <w:r w:rsidR="00060FD7" w:rsidRPr="004526E0">
              <w:rPr>
                <w:rFonts w:ascii="Times New Roman" w:hAnsi="Times New Roman"/>
                <w:sz w:val="24"/>
                <w:szCs w:val="24"/>
              </w:rPr>
              <w:t xml:space="preserve"> – </w:t>
            </w:r>
            <w:r w:rsidRPr="004526E0">
              <w:rPr>
                <w:rFonts w:ascii="Times New Roman" w:hAnsi="Times New Roman"/>
                <w:sz w:val="24"/>
                <w:szCs w:val="24"/>
              </w:rPr>
              <w:t>techninio darbo</w:t>
            </w:r>
            <w:r w:rsidR="00060FD7" w:rsidRPr="004526E0">
              <w:rPr>
                <w:rFonts w:ascii="Times New Roman" w:hAnsi="Times New Roman"/>
                <w:sz w:val="24"/>
                <w:szCs w:val="24"/>
              </w:rPr>
              <w:t xml:space="preserve"> projekto (visų jo atskirų dalių ir dokumentų) sprendiniai (sprendinių visuma), kurių negalima įgyvendinti </w:t>
            </w:r>
          </w:p>
          <w:p w14:paraId="7446E82D" w14:textId="77777777" w:rsidR="00060FD7" w:rsidRPr="004526E0" w:rsidRDefault="00060FD7" w:rsidP="00BC1518">
            <w:pPr>
              <w:spacing w:before="120"/>
              <w:ind w:left="318" w:hanging="4"/>
              <w:jc w:val="both"/>
              <w:rPr>
                <w:rFonts w:ascii="Times New Roman" w:hAnsi="Times New Roman"/>
                <w:sz w:val="24"/>
                <w:szCs w:val="24"/>
              </w:rPr>
            </w:pPr>
            <w:r w:rsidRPr="004526E0">
              <w:rPr>
                <w:rFonts w:ascii="Times New Roman" w:hAnsi="Times New Roman"/>
                <w:sz w:val="24"/>
                <w:szCs w:val="24"/>
              </w:rPr>
              <w:t xml:space="preserve">(i) </w:t>
            </w:r>
            <w:r w:rsidRPr="004526E0">
              <w:rPr>
                <w:rFonts w:ascii="Times New Roman" w:hAnsi="Times New Roman"/>
                <w:sz w:val="24"/>
                <w:szCs w:val="24"/>
              </w:rPr>
              <w:tab/>
              <w:t xml:space="preserve">atsižvelgiant į normatyvinių statybos techninių dokumentų ir normatyvinių statinio saugos ir paskirties dokumentų nuostatas ir (arba) </w:t>
            </w:r>
          </w:p>
          <w:p w14:paraId="5F4609B2" w14:textId="45E3CC04" w:rsidR="00060FD7" w:rsidRPr="004526E0" w:rsidRDefault="00060FD7" w:rsidP="00DD7FEE">
            <w:pPr>
              <w:spacing w:before="120"/>
              <w:ind w:left="318"/>
              <w:jc w:val="both"/>
              <w:rPr>
                <w:rFonts w:ascii="Times New Roman" w:hAnsi="Times New Roman"/>
                <w:b/>
                <w:sz w:val="24"/>
                <w:szCs w:val="24"/>
              </w:rPr>
            </w:pPr>
            <w:r w:rsidRPr="004526E0">
              <w:rPr>
                <w:rFonts w:ascii="Times New Roman" w:hAnsi="Times New Roman"/>
                <w:sz w:val="24"/>
                <w:szCs w:val="24"/>
              </w:rPr>
              <w:t xml:space="preserve">(ii) </w:t>
            </w:r>
            <w:r w:rsidRPr="004526E0">
              <w:rPr>
                <w:rFonts w:ascii="Times New Roman" w:hAnsi="Times New Roman"/>
                <w:sz w:val="24"/>
                <w:szCs w:val="24"/>
              </w:rPr>
              <w:tab/>
              <w:t>nepažeidus</w:t>
            </w:r>
            <w:r w:rsidR="001E7C7C" w:rsidRPr="004526E0">
              <w:rPr>
                <w:rFonts w:ascii="Times New Roman" w:hAnsi="Times New Roman"/>
                <w:sz w:val="24"/>
                <w:szCs w:val="24"/>
              </w:rPr>
              <w:t>,</w:t>
            </w:r>
            <w:r w:rsidRPr="004526E0">
              <w:rPr>
                <w:rFonts w:ascii="Times New Roman" w:hAnsi="Times New Roman"/>
                <w:sz w:val="24"/>
                <w:szCs w:val="24"/>
              </w:rPr>
              <w:t xml:space="preserve"> kurio nors iš jų, kai abejojama dėl Sutarties sąlygų, tačiau įvertinus statybos techniniame reglamente STR 1.04.04:2017 „Statinio projektavimas, projekto ekspertizė“ nustatytą dokumentų viršenybę dėl </w:t>
            </w:r>
            <w:r w:rsidR="00F467C5" w:rsidRPr="004526E0">
              <w:rPr>
                <w:rFonts w:ascii="Times New Roman" w:hAnsi="Times New Roman"/>
                <w:sz w:val="24"/>
                <w:szCs w:val="24"/>
              </w:rPr>
              <w:t>techninio darbo</w:t>
            </w:r>
            <w:r w:rsidRPr="004526E0">
              <w:rPr>
                <w:rFonts w:ascii="Times New Roman" w:hAnsi="Times New Roman"/>
                <w:sz w:val="24"/>
                <w:szCs w:val="24"/>
              </w:rPr>
              <w:t xml:space="preserve"> projekto dokumentų neatitikimų ar prieštaravimų.</w:t>
            </w:r>
          </w:p>
        </w:tc>
      </w:tr>
      <w:tr w:rsidR="00A455CB" w:rsidRPr="004526E0" w14:paraId="7EF20882" w14:textId="77777777" w:rsidTr="005C48C8">
        <w:tc>
          <w:tcPr>
            <w:tcW w:w="993" w:type="dxa"/>
            <w:tcBorders>
              <w:top w:val="nil"/>
              <w:left w:val="nil"/>
              <w:bottom w:val="nil"/>
              <w:right w:val="nil"/>
            </w:tcBorders>
          </w:tcPr>
          <w:p w14:paraId="126909DD" w14:textId="77777777" w:rsidR="00A455CB" w:rsidRPr="004526E0" w:rsidRDefault="000C7CF4" w:rsidP="002A33A5">
            <w:pPr>
              <w:pStyle w:val="Stilius1"/>
              <w:framePr w:hSpace="0" w:wrap="auto" w:vAnchor="margin" w:yAlign="inline"/>
              <w:suppressOverlap w:val="0"/>
              <w:rPr>
                <w:b w:val="0"/>
                <w:bCs/>
              </w:rPr>
            </w:pPr>
            <w:r w:rsidRPr="004526E0">
              <w:rPr>
                <w:b w:val="0"/>
                <w:bCs/>
              </w:rPr>
              <w:t>1.17.</w:t>
            </w:r>
          </w:p>
        </w:tc>
        <w:tc>
          <w:tcPr>
            <w:tcW w:w="8930" w:type="dxa"/>
            <w:tcBorders>
              <w:top w:val="nil"/>
              <w:left w:val="nil"/>
              <w:bottom w:val="nil"/>
              <w:right w:val="nil"/>
            </w:tcBorders>
          </w:tcPr>
          <w:p w14:paraId="62AC16C2" w14:textId="77777777" w:rsidR="00A455CB" w:rsidRPr="004526E0" w:rsidRDefault="00A455CB" w:rsidP="002E3A70">
            <w:pPr>
              <w:spacing w:before="120"/>
              <w:jc w:val="both"/>
              <w:rPr>
                <w:rFonts w:ascii="Times New Roman" w:hAnsi="Times New Roman"/>
                <w:sz w:val="24"/>
                <w:szCs w:val="24"/>
              </w:rPr>
            </w:pPr>
            <w:r w:rsidRPr="004526E0">
              <w:rPr>
                <w:rFonts w:ascii="Times New Roman" w:hAnsi="Times New Roman"/>
                <w:b/>
                <w:sz w:val="24"/>
                <w:szCs w:val="24"/>
              </w:rPr>
              <w:t>Rangovo įrengimai</w:t>
            </w:r>
            <w:r w:rsidRPr="004526E0">
              <w:rPr>
                <w:rFonts w:ascii="Times New Roman" w:hAnsi="Times New Roman"/>
                <w:sz w:val="24"/>
                <w:szCs w:val="24"/>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r>
      <w:tr w:rsidR="00D70494" w:rsidRPr="004526E0" w14:paraId="6DDE38C4" w14:textId="77777777" w:rsidTr="005C48C8">
        <w:tc>
          <w:tcPr>
            <w:tcW w:w="993" w:type="dxa"/>
            <w:tcBorders>
              <w:top w:val="nil"/>
              <w:left w:val="nil"/>
              <w:bottom w:val="nil"/>
              <w:right w:val="nil"/>
            </w:tcBorders>
          </w:tcPr>
          <w:p w14:paraId="263D62FB" w14:textId="77777777" w:rsidR="00D70494" w:rsidRPr="004526E0" w:rsidRDefault="00635B37" w:rsidP="002A33A5">
            <w:pPr>
              <w:pStyle w:val="Stilius1"/>
              <w:framePr w:hSpace="0" w:wrap="auto" w:vAnchor="margin" w:yAlign="inline"/>
              <w:suppressOverlap w:val="0"/>
              <w:rPr>
                <w:b w:val="0"/>
                <w:bCs/>
              </w:rPr>
            </w:pPr>
            <w:r w:rsidRPr="004526E0">
              <w:rPr>
                <w:b w:val="0"/>
                <w:bCs/>
              </w:rPr>
              <w:t>1.18.</w:t>
            </w:r>
          </w:p>
        </w:tc>
        <w:tc>
          <w:tcPr>
            <w:tcW w:w="8930" w:type="dxa"/>
            <w:tcBorders>
              <w:top w:val="nil"/>
              <w:left w:val="nil"/>
              <w:bottom w:val="nil"/>
              <w:right w:val="nil"/>
            </w:tcBorders>
          </w:tcPr>
          <w:p w14:paraId="1C0B057C" w14:textId="77777777" w:rsidR="00D70494" w:rsidRPr="004526E0" w:rsidRDefault="00D70494" w:rsidP="002E3A70">
            <w:pPr>
              <w:spacing w:before="120"/>
              <w:jc w:val="both"/>
              <w:rPr>
                <w:rFonts w:ascii="Times New Roman" w:hAnsi="Times New Roman"/>
                <w:b/>
                <w:sz w:val="24"/>
                <w:szCs w:val="24"/>
              </w:rPr>
            </w:pPr>
            <w:r w:rsidRPr="004526E0">
              <w:rPr>
                <w:rFonts w:ascii="Times New Roman" w:hAnsi="Times New Roman"/>
                <w:b/>
                <w:sz w:val="24"/>
                <w:szCs w:val="24"/>
              </w:rPr>
              <w:t>Rangovo pasiūlymas</w:t>
            </w:r>
            <w:r w:rsidRPr="004526E0">
              <w:rPr>
                <w:rFonts w:ascii="Times New Roman" w:hAnsi="Times New Roman"/>
                <w:sz w:val="24"/>
                <w:szCs w:val="24"/>
              </w:rPr>
              <w:t xml:space="preserve"> –</w:t>
            </w:r>
            <w:r w:rsidR="00730763" w:rsidRPr="004526E0">
              <w:rPr>
                <w:rFonts w:ascii="Times New Roman" w:hAnsi="Times New Roman"/>
                <w:sz w:val="24"/>
                <w:szCs w:val="24"/>
              </w:rPr>
              <w:t xml:space="preserve"> </w:t>
            </w:r>
            <w:r w:rsidR="00B512EC" w:rsidRPr="004526E0">
              <w:rPr>
                <w:rFonts w:ascii="Times New Roman" w:hAnsi="Times New Roman"/>
                <w:sz w:val="24"/>
                <w:szCs w:val="24"/>
              </w:rPr>
              <w:t xml:space="preserve">Rangovo užpildyti </w:t>
            </w:r>
            <w:r w:rsidR="00BF4282" w:rsidRPr="004526E0">
              <w:rPr>
                <w:rFonts w:ascii="Times New Roman" w:hAnsi="Times New Roman"/>
                <w:sz w:val="24"/>
                <w:szCs w:val="24"/>
              </w:rPr>
              <w:t xml:space="preserve">ir </w:t>
            </w:r>
            <w:r w:rsidR="005A763A" w:rsidRPr="004526E0">
              <w:rPr>
                <w:rFonts w:ascii="Times New Roman" w:hAnsi="Times New Roman"/>
                <w:sz w:val="24"/>
                <w:szCs w:val="24"/>
              </w:rPr>
              <w:t xml:space="preserve">viešojo darbų pirkimo metu </w:t>
            </w:r>
            <w:r w:rsidR="00BF4282" w:rsidRPr="004526E0">
              <w:rPr>
                <w:rFonts w:ascii="Times New Roman" w:hAnsi="Times New Roman"/>
                <w:sz w:val="24"/>
                <w:szCs w:val="24"/>
              </w:rPr>
              <w:t xml:space="preserve">pateikti </w:t>
            </w:r>
            <w:r w:rsidR="00B512EC" w:rsidRPr="004526E0">
              <w:rPr>
                <w:rFonts w:ascii="Times New Roman" w:hAnsi="Times New Roman"/>
                <w:sz w:val="24"/>
                <w:szCs w:val="24"/>
              </w:rPr>
              <w:t>dokumentai</w:t>
            </w:r>
            <w:r w:rsidR="002448B4" w:rsidRPr="004526E0">
              <w:rPr>
                <w:rFonts w:ascii="Times New Roman" w:hAnsi="Times New Roman"/>
                <w:sz w:val="24"/>
                <w:szCs w:val="24"/>
              </w:rPr>
              <w:t>,</w:t>
            </w:r>
            <w:r w:rsidR="00022BC3" w:rsidRPr="004526E0">
              <w:rPr>
                <w:rFonts w:ascii="Times New Roman" w:hAnsi="Times New Roman"/>
                <w:sz w:val="24"/>
                <w:szCs w:val="24"/>
              </w:rPr>
              <w:t xml:space="preserve"> </w:t>
            </w:r>
            <w:r w:rsidR="002448B4" w:rsidRPr="004526E0">
              <w:rPr>
                <w:rFonts w:ascii="Times New Roman" w:hAnsi="Times New Roman"/>
                <w:sz w:val="24"/>
                <w:szCs w:val="24"/>
              </w:rPr>
              <w:t xml:space="preserve">kuriais siūloma Užsakovui </w:t>
            </w:r>
            <w:r w:rsidR="00022BC3" w:rsidRPr="004526E0">
              <w:rPr>
                <w:rFonts w:ascii="Times New Roman" w:hAnsi="Times New Roman"/>
                <w:sz w:val="24"/>
                <w:szCs w:val="24"/>
              </w:rPr>
              <w:t xml:space="preserve">atlikti </w:t>
            </w:r>
            <w:r w:rsidR="00635B37" w:rsidRPr="004526E0">
              <w:rPr>
                <w:rFonts w:ascii="Times New Roman" w:hAnsi="Times New Roman"/>
                <w:sz w:val="24"/>
                <w:szCs w:val="24"/>
              </w:rPr>
              <w:t>D</w:t>
            </w:r>
            <w:r w:rsidR="00022BC3" w:rsidRPr="004526E0">
              <w:rPr>
                <w:rFonts w:ascii="Times New Roman" w:hAnsi="Times New Roman"/>
                <w:sz w:val="24"/>
                <w:szCs w:val="24"/>
              </w:rPr>
              <w:t>arbus</w:t>
            </w:r>
            <w:r w:rsidR="00635B37" w:rsidRPr="004526E0">
              <w:rPr>
                <w:rFonts w:ascii="Times New Roman" w:hAnsi="Times New Roman"/>
                <w:sz w:val="24"/>
                <w:szCs w:val="24"/>
              </w:rPr>
              <w:t xml:space="preserve"> ir su Darbais susijusias paslaugas</w:t>
            </w:r>
            <w:r w:rsidR="00022BC3" w:rsidRPr="004526E0">
              <w:rPr>
                <w:rFonts w:ascii="Times New Roman" w:hAnsi="Times New Roman"/>
                <w:sz w:val="24"/>
                <w:szCs w:val="24"/>
              </w:rPr>
              <w:t xml:space="preserve"> pagal Užsakovo nustatytas </w:t>
            </w:r>
            <w:r w:rsidR="00F05721" w:rsidRPr="004526E0">
              <w:rPr>
                <w:rFonts w:ascii="Times New Roman" w:hAnsi="Times New Roman"/>
                <w:sz w:val="24"/>
                <w:szCs w:val="24"/>
              </w:rPr>
              <w:t xml:space="preserve">viešojo darbų </w:t>
            </w:r>
            <w:r w:rsidR="00022BC3" w:rsidRPr="004526E0">
              <w:rPr>
                <w:rFonts w:ascii="Times New Roman" w:hAnsi="Times New Roman"/>
                <w:sz w:val="24"/>
                <w:szCs w:val="24"/>
              </w:rPr>
              <w:t>pirkimo sąlygas</w:t>
            </w:r>
            <w:r w:rsidR="00EC5962" w:rsidRPr="004526E0">
              <w:rPr>
                <w:rFonts w:ascii="Times New Roman" w:hAnsi="Times New Roman"/>
                <w:sz w:val="24"/>
                <w:szCs w:val="24"/>
              </w:rPr>
              <w:t xml:space="preserve">. </w:t>
            </w:r>
          </w:p>
        </w:tc>
      </w:tr>
      <w:tr w:rsidR="00A455CB" w:rsidRPr="004526E0" w14:paraId="3037EFA5" w14:textId="77777777" w:rsidTr="005C48C8">
        <w:tc>
          <w:tcPr>
            <w:tcW w:w="993" w:type="dxa"/>
            <w:tcBorders>
              <w:top w:val="nil"/>
              <w:left w:val="nil"/>
              <w:bottom w:val="nil"/>
              <w:right w:val="nil"/>
            </w:tcBorders>
          </w:tcPr>
          <w:p w14:paraId="0134A56D" w14:textId="77777777" w:rsidR="00A455CB" w:rsidRPr="004526E0" w:rsidRDefault="00E32688" w:rsidP="002A33A5">
            <w:pPr>
              <w:pStyle w:val="Stilius1"/>
              <w:framePr w:hSpace="0" w:wrap="auto" w:vAnchor="margin" w:yAlign="inline"/>
              <w:suppressOverlap w:val="0"/>
              <w:rPr>
                <w:b w:val="0"/>
                <w:bCs/>
              </w:rPr>
            </w:pPr>
            <w:r w:rsidRPr="004526E0">
              <w:rPr>
                <w:b w:val="0"/>
                <w:bCs/>
              </w:rPr>
              <w:t>1.19.</w:t>
            </w:r>
          </w:p>
        </w:tc>
        <w:tc>
          <w:tcPr>
            <w:tcW w:w="8930" w:type="dxa"/>
            <w:tcBorders>
              <w:top w:val="nil"/>
              <w:left w:val="nil"/>
              <w:bottom w:val="nil"/>
              <w:right w:val="nil"/>
            </w:tcBorders>
          </w:tcPr>
          <w:p w14:paraId="5BBB0191" w14:textId="77777777" w:rsidR="00A455CB" w:rsidRPr="004526E0" w:rsidRDefault="00A455CB" w:rsidP="002E3A70">
            <w:pPr>
              <w:spacing w:before="120"/>
              <w:jc w:val="both"/>
              <w:rPr>
                <w:rFonts w:ascii="Times New Roman" w:hAnsi="Times New Roman"/>
                <w:sz w:val="24"/>
                <w:szCs w:val="24"/>
              </w:rPr>
            </w:pPr>
            <w:r w:rsidRPr="004526E0">
              <w:rPr>
                <w:rFonts w:ascii="Times New Roman" w:hAnsi="Times New Roman"/>
                <w:b/>
                <w:sz w:val="24"/>
                <w:szCs w:val="24"/>
              </w:rPr>
              <w:t>Rangovo personalas</w:t>
            </w:r>
            <w:r w:rsidRPr="004526E0">
              <w:rPr>
                <w:rFonts w:ascii="Times New Roman" w:hAnsi="Times New Roman"/>
                <w:sz w:val="24"/>
                <w:szCs w:val="24"/>
              </w:rPr>
              <w:t xml:space="preserve"> – </w:t>
            </w:r>
            <w:r w:rsidR="00BF75C4" w:rsidRPr="004526E0">
              <w:rPr>
                <w:rFonts w:ascii="Times New Roman" w:hAnsi="Times New Roman"/>
                <w:sz w:val="24"/>
                <w:szCs w:val="24"/>
              </w:rPr>
              <w:t>vis</w:t>
            </w:r>
            <w:r w:rsidR="00F774A1" w:rsidRPr="004526E0">
              <w:rPr>
                <w:rFonts w:ascii="Times New Roman" w:hAnsi="Times New Roman"/>
                <w:sz w:val="24"/>
                <w:szCs w:val="24"/>
              </w:rPr>
              <w:t xml:space="preserve">i </w:t>
            </w:r>
            <w:r w:rsidR="00A810EA" w:rsidRPr="004526E0">
              <w:rPr>
                <w:rFonts w:ascii="Times New Roman" w:hAnsi="Times New Roman"/>
                <w:sz w:val="24"/>
                <w:szCs w:val="24"/>
              </w:rPr>
              <w:t xml:space="preserve">Statybvietėje </w:t>
            </w:r>
            <w:r w:rsidR="00F004C9" w:rsidRPr="004526E0">
              <w:rPr>
                <w:rFonts w:ascii="Times New Roman" w:hAnsi="Times New Roman"/>
                <w:sz w:val="24"/>
                <w:szCs w:val="24"/>
              </w:rPr>
              <w:t xml:space="preserve">dirbantys </w:t>
            </w:r>
            <w:r w:rsidR="00A810EA" w:rsidRPr="004526E0">
              <w:rPr>
                <w:rFonts w:ascii="Times New Roman" w:hAnsi="Times New Roman"/>
                <w:sz w:val="24"/>
                <w:szCs w:val="24"/>
              </w:rPr>
              <w:t>Rangov</w:t>
            </w:r>
            <w:r w:rsidR="00425DC5" w:rsidRPr="004526E0">
              <w:rPr>
                <w:rFonts w:ascii="Times New Roman" w:hAnsi="Times New Roman"/>
                <w:sz w:val="24"/>
                <w:szCs w:val="24"/>
              </w:rPr>
              <w:t>o</w:t>
            </w:r>
            <w:r w:rsidR="00A810EA" w:rsidRPr="004526E0">
              <w:rPr>
                <w:rFonts w:ascii="Times New Roman" w:hAnsi="Times New Roman"/>
                <w:sz w:val="24"/>
                <w:szCs w:val="24"/>
              </w:rPr>
              <w:t xml:space="preserve"> </w:t>
            </w:r>
            <w:r w:rsidR="0041622F" w:rsidRPr="004526E0">
              <w:rPr>
                <w:rFonts w:ascii="Times New Roman" w:hAnsi="Times New Roman"/>
                <w:sz w:val="24"/>
                <w:szCs w:val="24"/>
              </w:rPr>
              <w:t>arba Sub</w:t>
            </w:r>
            <w:r w:rsidR="004E4C36" w:rsidRPr="004526E0">
              <w:rPr>
                <w:rFonts w:ascii="Times New Roman" w:hAnsi="Times New Roman"/>
                <w:sz w:val="24"/>
                <w:szCs w:val="24"/>
              </w:rPr>
              <w:t>rangovo</w:t>
            </w:r>
            <w:r w:rsidR="0041622F" w:rsidRPr="004526E0">
              <w:rPr>
                <w:rFonts w:ascii="Times New Roman" w:hAnsi="Times New Roman"/>
                <w:sz w:val="24"/>
                <w:szCs w:val="24"/>
              </w:rPr>
              <w:t xml:space="preserve"> </w:t>
            </w:r>
            <w:r w:rsidR="00F774A1" w:rsidRPr="004526E0">
              <w:rPr>
                <w:rFonts w:ascii="Times New Roman" w:hAnsi="Times New Roman"/>
                <w:sz w:val="24"/>
                <w:szCs w:val="24"/>
              </w:rPr>
              <w:t>darbuotojai</w:t>
            </w:r>
            <w:r w:rsidR="006309A8" w:rsidRPr="004526E0">
              <w:rPr>
                <w:rFonts w:ascii="Times New Roman" w:hAnsi="Times New Roman"/>
                <w:sz w:val="24"/>
                <w:szCs w:val="24"/>
              </w:rPr>
              <w:t xml:space="preserve"> ir kiti asmenys, padedant</w:t>
            </w:r>
            <w:r w:rsidR="00685A63" w:rsidRPr="004526E0">
              <w:rPr>
                <w:rFonts w:ascii="Times New Roman" w:hAnsi="Times New Roman"/>
                <w:sz w:val="24"/>
                <w:szCs w:val="24"/>
              </w:rPr>
              <w:t>y</w:t>
            </w:r>
            <w:r w:rsidR="006309A8" w:rsidRPr="004526E0">
              <w:rPr>
                <w:rFonts w:ascii="Times New Roman" w:hAnsi="Times New Roman"/>
                <w:sz w:val="24"/>
                <w:szCs w:val="24"/>
              </w:rPr>
              <w:t>s Rangovui vykdyti Darbus</w:t>
            </w:r>
            <w:r w:rsidR="00E32688" w:rsidRPr="004526E0">
              <w:rPr>
                <w:rFonts w:ascii="Times New Roman" w:hAnsi="Times New Roman"/>
                <w:sz w:val="24"/>
                <w:szCs w:val="24"/>
              </w:rPr>
              <w:t xml:space="preserve"> ir su Darbais susijusias paslaugas</w:t>
            </w:r>
            <w:r w:rsidR="006309A8" w:rsidRPr="004526E0">
              <w:rPr>
                <w:rFonts w:ascii="Times New Roman" w:hAnsi="Times New Roman"/>
                <w:sz w:val="24"/>
                <w:szCs w:val="24"/>
              </w:rPr>
              <w:t>.</w:t>
            </w:r>
            <w:r w:rsidR="00F774A1" w:rsidRPr="004526E0">
              <w:rPr>
                <w:rFonts w:ascii="Times New Roman" w:hAnsi="Times New Roman"/>
                <w:sz w:val="24"/>
                <w:szCs w:val="24"/>
              </w:rPr>
              <w:t xml:space="preserve"> </w:t>
            </w:r>
          </w:p>
        </w:tc>
      </w:tr>
      <w:tr w:rsidR="00A67C26" w:rsidRPr="004526E0" w14:paraId="51618774" w14:textId="77777777" w:rsidTr="005C48C8">
        <w:tc>
          <w:tcPr>
            <w:tcW w:w="993" w:type="dxa"/>
            <w:tcBorders>
              <w:top w:val="nil"/>
              <w:left w:val="nil"/>
              <w:bottom w:val="nil"/>
              <w:right w:val="nil"/>
            </w:tcBorders>
          </w:tcPr>
          <w:p w14:paraId="6CF15552" w14:textId="77777777" w:rsidR="00A67C26" w:rsidRPr="004526E0" w:rsidRDefault="000839BB" w:rsidP="002A33A5">
            <w:pPr>
              <w:pStyle w:val="Stilius1"/>
              <w:framePr w:hSpace="0" w:wrap="auto" w:vAnchor="margin" w:yAlign="inline"/>
              <w:suppressOverlap w:val="0"/>
              <w:rPr>
                <w:b w:val="0"/>
                <w:bCs/>
              </w:rPr>
            </w:pPr>
            <w:r w:rsidRPr="004526E0">
              <w:rPr>
                <w:b w:val="0"/>
                <w:bCs/>
              </w:rPr>
              <w:t>1.20.</w:t>
            </w:r>
          </w:p>
        </w:tc>
        <w:tc>
          <w:tcPr>
            <w:tcW w:w="8930" w:type="dxa"/>
            <w:tcBorders>
              <w:top w:val="nil"/>
              <w:left w:val="nil"/>
              <w:bottom w:val="nil"/>
              <w:right w:val="nil"/>
            </w:tcBorders>
          </w:tcPr>
          <w:p w14:paraId="01631677" w14:textId="7F72FC25" w:rsidR="00A67C26" w:rsidRPr="004526E0" w:rsidRDefault="008F5291" w:rsidP="002E3A70">
            <w:pPr>
              <w:spacing w:before="120"/>
              <w:jc w:val="both"/>
              <w:rPr>
                <w:rFonts w:ascii="Times New Roman" w:hAnsi="Times New Roman"/>
                <w:b/>
                <w:sz w:val="24"/>
                <w:szCs w:val="24"/>
              </w:rPr>
            </w:pPr>
            <w:r w:rsidRPr="004526E0">
              <w:rPr>
                <w:rFonts w:ascii="Times New Roman" w:hAnsi="Times New Roman"/>
                <w:b/>
                <w:sz w:val="24"/>
                <w:szCs w:val="24"/>
              </w:rPr>
              <w:t xml:space="preserve">Statinio statybos techninės priežiūros vadovas </w:t>
            </w:r>
            <w:r w:rsidRPr="004526E0">
              <w:rPr>
                <w:rFonts w:ascii="Times New Roman" w:hAnsi="Times New Roman"/>
                <w:bCs/>
                <w:sz w:val="24"/>
                <w:szCs w:val="24"/>
              </w:rPr>
              <w:t>–</w:t>
            </w:r>
            <w:r w:rsidRPr="004526E0">
              <w:rPr>
                <w:rFonts w:ascii="Times New Roman" w:hAnsi="Times New Roman"/>
                <w:b/>
                <w:sz w:val="24"/>
                <w:szCs w:val="24"/>
              </w:rPr>
              <w:t xml:space="preserve"> </w:t>
            </w:r>
            <w:r w:rsidRPr="004526E0">
              <w:rPr>
                <w:rFonts w:ascii="Times New Roman" w:hAnsi="Times New Roman"/>
                <w:sz w:val="24"/>
                <w:szCs w:val="24"/>
              </w:rPr>
              <w:t xml:space="preserve">asmuo, </w:t>
            </w:r>
            <w:r w:rsidR="00D13923" w:rsidRPr="004526E0">
              <w:rPr>
                <w:rFonts w:ascii="Times New Roman" w:hAnsi="Times New Roman"/>
                <w:sz w:val="24"/>
                <w:szCs w:val="24"/>
              </w:rPr>
              <w:t>kurį</w:t>
            </w:r>
            <w:r w:rsidR="00D13923" w:rsidRPr="004526E0">
              <w:rPr>
                <w:rFonts w:ascii="Times New Roman" w:hAnsi="Times New Roman"/>
                <w:b/>
                <w:sz w:val="24"/>
                <w:szCs w:val="24"/>
              </w:rPr>
              <w:t xml:space="preserve"> </w:t>
            </w:r>
            <w:r w:rsidRPr="004526E0">
              <w:rPr>
                <w:rFonts w:ascii="Times New Roman" w:hAnsi="Times New Roman"/>
                <w:sz w:val="24"/>
                <w:szCs w:val="24"/>
              </w:rPr>
              <w:t>Užsakov</w:t>
            </w:r>
            <w:r w:rsidR="00D13923" w:rsidRPr="004526E0">
              <w:rPr>
                <w:rFonts w:ascii="Times New Roman" w:hAnsi="Times New Roman"/>
                <w:sz w:val="24"/>
                <w:szCs w:val="24"/>
              </w:rPr>
              <w:t>as skiria</w:t>
            </w:r>
            <w:r w:rsidRPr="004526E0">
              <w:rPr>
                <w:rFonts w:ascii="Times New Roman" w:hAnsi="Times New Roman"/>
                <w:sz w:val="24"/>
                <w:szCs w:val="24"/>
              </w:rPr>
              <w:t xml:space="preserve"> organizuoti statinio statybos techninę priežiūrą, kurios tikslas – kontroliuoti, ar statinys statomas pagal </w:t>
            </w:r>
            <w:r w:rsidR="00DF4DA4" w:rsidRPr="004526E0">
              <w:rPr>
                <w:rFonts w:ascii="Times New Roman" w:hAnsi="Times New Roman"/>
                <w:sz w:val="24"/>
                <w:szCs w:val="24"/>
              </w:rPr>
              <w:t>techninį darbo</w:t>
            </w:r>
            <w:r w:rsidR="00CA4151" w:rsidRPr="004526E0">
              <w:rPr>
                <w:rFonts w:ascii="Times New Roman" w:hAnsi="Times New Roman"/>
                <w:sz w:val="24"/>
                <w:szCs w:val="24"/>
              </w:rPr>
              <w:t xml:space="preserve"> projektą</w:t>
            </w:r>
            <w:r w:rsidRPr="004526E0">
              <w:rPr>
                <w:rFonts w:ascii="Times New Roman" w:hAnsi="Times New Roman"/>
                <w:sz w:val="24"/>
                <w:szCs w:val="24"/>
              </w:rPr>
              <w:t>, ar statybos metu laikomasi Sutarties sąlygų, L</w:t>
            </w:r>
            <w:r w:rsidR="003C6C09" w:rsidRPr="004526E0">
              <w:rPr>
                <w:rFonts w:ascii="Times New Roman" w:hAnsi="Times New Roman"/>
                <w:sz w:val="24"/>
                <w:szCs w:val="24"/>
              </w:rPr>
              <w:t>ietuvos Respublikos</w:t>
            </w:r>
            <w:r w:rsidRPr="004526E0">
              <w:rPr>
                <w:rFonts w:ascii="Times New Roman" w:hAnsi="Times New Roman"/>
                <w:sz w:val="24"/>
                <w:szCs w:val="24"/>
              </w:rPr>
              <w:t xml:space="preserve"> teisės aktų, normatyvinių statybos techninių dokumentų, normatyvinių statinio saugos ir paskirties dokumentų reikalavimų.</w:t>
            </w:r>
            <w:r w:rsidR="005D61DB" w:rsidRPr="004526E0">
              <w:rPr>
                <w:rFonts w:ascii="Times New Roman" w:hAnsi="Times New Roman"/>
                <w:sz w:val="24"/>
                <w:szCs w:val="24"/>
              </w:rPr>
              <w:t xml:space="preserve"> </w:t>
            </w:r>
          </w:p>
        </w:tc>
      </w:tr>
      <w:tr w:rsidR="008E5D6D" w:rsidRPr="004526E0" w14:paraId="44343360" w14:textId="77777777" w:rsidTr="005C48C8">
        <w:tc>
          <w:tcPr>
            <w:tcW w:w="993" w:type="dxa"/>
            <w:tcBorders>
              <w:top w:val="nil"/>
              <w:left w:val="nil"/>
              <w:bottom w:val="nil"/>
              <w:right w:val="nil"/>
            </w:tcBorders>
          </w:tcPr>
          <w:p w14:paraId="25965E23" w14:textId="77777777" w:rsidR="008E5D6D" w:rsidRPr="004526E0" w:rsidRDefault="00892B9F" w:rsidP="002A33A5">
            <w:pPr>
              <w:pStyle w:val="Stilius1"/>
              <w:framePr w:hSpace="0" w:wrap="auto" w:vAnchor="margin" w:yAlign="inline"/>
              <w:suppressOverlap w:val="0"/>
              <w:rPr>
                <w:b w:val="0"/>
                <w:bCs/>
              </w:rPr>
            </w:pPr>
            <w:r w:rsidRPr="004526E0">
              <w:rPr>
                <w:b w:val="0"/>
                <w:bCs/>
              </w:rPr>
              <w:lastRenderedPageBreak/>
              <w:t>1.21.</w:t>
            </w:r>
          </w:p>
        </w:tc>
        <w:tc>
          <w:tcPr>
            <w:tcW w:w="8930" w:type="dxa"/>
            <w:tcBorders>
              <w:top w:val="nil"/>
              <w:left w:val="nil"/>
              <w:bottom w:val="nil"/>
              <w:right w:val="nil"/>
            </w:tcBorders>
          </w:tcPr>
          <w:p w14:paraId="14A6205C" w14:textId="72180FF7" w:rsidR="008E5D6D" w:rsidRPr="000725C4" w:rsidRDefault="008E5D6D" w:rsidP="002E3A70">
            <w:pPr>
              <w:spacing w:before="120"/>
              <w:jc w:val="both"/>
              <w:rPr>
                <w:rFonts w:ascii="Times New Roman" w:hAnsi="Times New Roman"/>
                <w:b/>
                <w:sz w:val="24"/>
                <w:szCs w:val="24"/>
              </w:rPr>
            </w:pPr>
            <w:r w:rsidRPr="000725C4">
              <w:rPr>
                <w:rFonts w:ascii="Times New Roman" w:hAnsi="Times New Roman"/>
                <w:b/>
                <w:sz w:val="24"/>
                <w:szCs w:val="24"/>
              </w:rPr>
              <w:t xml:space="preserve">Statinio projekto vykdymo priežiūros vadovas </w:t>
            </w:r>
            <w:r w:rsidR="00077A86" w:rsidRPr="000725C4">
              <w:rPr>
                <w:rFonts w:ascii="Times New Roman" w:hAnsi="Times New Roman"/>
                <w:bCs/>
                <w:sz w:val="24"/>
                <w:szCs w:val="24"/>
              </w:rPr>
              <w:t>–</w:t>
            </w:r>
            <w:r w:rsidRPr="000725C4">
              <w:rPr>
                <w:rFonts w:ascii="Times New Roman" w:hAnsi="Times New Roman"/>
                <w:b/>
                <w:sz w:val="24"/>
                <w:szCs w:val="24"/>
              </w:rPr>
              <w:t xml:space="preserve"> </w:t>
            </w:r>
            <w:r w:rsidR="00077A86" w:rsidRPr="000725C4">
              <w:rPr>
                <w:rFonts w:ascii="Times New Roman" w:hAnsi="Times New Roman"/>
                <w:sz w:val="24"/>
                <w:szCs w:val="24"/>
              </w:rPr>
              <w:t xml:space="preserve">architektas, statybos inžinierius, vadovaujantis </w:t>
            </w:r>
            <w:r w:rsidR="00DF4DA4" w:rsidRPr="000725C4">
              <w:rPr>
                <w:rFonts w:ascii="Times New Roman" w:hAnsi="Times New Roman"/>
                <w:sz w:val="24"/>
                <w:szCs w:val="24"/>
              </w:rPr>
              <w:t>techninio darbo</w:t>
            </w:r>
            <w:r w:rsidR="00892B9F" w:rsidRPr="000725C4">
              <w:rPr>
                <w:rFonts w:ascii="Times New Roman" w:hAnsi="Times New Roman"/>
                <w:sz w:val="24"/>
                <w:szCs w:val="24"/>
              </w:rPr>
              <w:t xml:space="preserve"> </w:t>
            </w:r>
            <w:r w:rsidR="00077A86" w:rsidRPr="000725C4">
              <w:rPr>
                <w:rFonts w:ascii="Times New Roman" w:hAnsi="Times New Roman"/>
                <w:sz w:val="24"/>
                <w:szCs w:val="24"/>
              </w:rPr>
              <w:t xml:space="preserve">projekto dalių vykdymo priežiūros vadovams ir prižiūrintis </w:t>
            </w:r>
            <w:r w:rsidR="00DF4DA4" w:rsidRPr="000725C4">
              <w:rPr>
                <w:rFonts w:ascii="Times New Roman" w:hAnsi="Times New Roman"/>
                <w:sz w:val="24"/>
                <w:szCs w:val="24"/>
              </w:rPr>
              <w:t>techninio darbo</w:t>
            </w:r>
            <w:r w:rsidR="00077A86" w:rsidRPr="000725C4">
              <w:rPr>
                <w:rFonts w:ascii="Times New Roman" w:hAnsi="Times New Roman"/>
                <w:sz w:val="24"/>
                <w:szCs w:val="24"/>
              </w:rPr>
              <w:t xml:space="preserve"> projekto sprendinių įgyvendinimą Darbų vykdymo metu.</w:t>
            </w:r>
          </w:p>
        </w:tc>
      </w:tr>
      <w:tr w:rsidR="006160A0" w:rsidRPr="004526E0" w14:paraId="58C578EC" w14:textId="77777777" w:rsidTr="005C48C8">
        <w:tc>
          <w:tcPr>
            <w:tcW w:w="993" w:type="dxa"/>
            <w:tcBorders>
              <w:top w:val="nil"/>
              <w:left w:val="nil"/>
              <w:bottom w:val="nil"/>
              <w:right w:val="nil"/>
            </w:tcBorders>
          </w:tcPr>
          <w:p w14:paraId="21A3CE6E" w14:textId="77777777" w:rsidR="006160A0" w:rsidRPr="004526E0" w:rsidRDefault="00D2653F" w:rsidP="002A33A5">
            <w:pPr>
              <w:pStyle w:val="Stilius1"/>
              <w:framePr w:hSpace="0" w:wrap="auto" w:vAnchor="margin" w:yAlign="inline"/>
              <w:suppressOverlap w:val="0"/>
              <w:rPr>
                <w:b w:val="0"/>
                <w:bCs/>
              </w:rPr>
            </w:pPr>
            <w:r w:rsidRPr="004526E0">
              <w:rPr>
                <w:b w:val="0"/>
                <w:bCs/>
              </w:rPr>
              <w:t>1.22.</w:t>
            </w:r>
          </w:p>
        </w:tc>
        <w:tc>
          <w:tcPr>
            <w:tcW w:w="8930" w:type="dxa"/>
            <w:tcBorders>
              <w:top w:val="nil"/>
              <w:left w:val="nil"/>
              <w:bottom w:val="nil"/>
              <w:right w:val="nil"/>
            </w:tcBorders>
          </w:tcPr>
          <w:p w14:paraId="243322A9" w14:textId="728BC8E7" w:rsidR="006160A0" w:rsidRPr="000725C4" w:rsidRDefault="00DF4DA4" w:rsidP="002E3A70">
            <w:pPr>
              <w:spacing w:before="120"/>
              <w:jc w:val="both"/>
              <w:rPr>
                <w:rFonts w:ascii="Times New Roman" w:hAnsi="Times New Roman"/>
                <w:b/>
                <w:sz w:val="24"/>
                <w:szCs w:val="24"/>
              </w:rPr>
            </w:pPr>
            <w:r w:rsidRPr="000725C4">
              <w:rPr>
                <w:rFonts w:ascii="Times New Roman" w:hAnsi="Times New Roman"/>
                <w:b/>
                <w:sz w:val="24"/>
                <w:szCs w:val="24"/>
              </w:rPr>
              <w:t xml:space="preserve">Statybos užbaigimo aktas – </w:t>
            </w:r>
            <w:r w:rsidRPr="000725C4">
              <w:rPr>
                <w:rFonts w:ascii="Times New Roman" w:hAnsi="Times New Roman"/>
                <w:sz w:val="24"/>
                <w:szCs w:val="24"/>
              </w:rPr>
              <w:t>STR 1.05.01:2017 „Statybą leidžiantys dokumentai. Statybos užbaigimas. Statybos sustabdymas. Savavališkos statybos padarinių šalinimas. Statybos pagal neteisėtai išduotą statybą leidžiantį dokumentą padarinių šalinimas“</w:t>
            </w:r>
            <w:r w:rsidRPr="000725C4" w:rsidDel="00665F61">
              <w:rPr>
                <w:rFonts w:ascii="Times New Roman" w:hAnsi="Times New Roman"/>
                <w:sz w:val="24"/>
                <w:szCs w:val="24"/>
              </w:rPr>
              <w:t xml:space="preserve"> </w:t>
            </w:r>
            <w:r w:rsidRPr="000725C4">
              <w:rPr>
                <w:rFonts w:ascii="Times New Roman" w:hAnsi="Times New Roman"/>
                <w:sz w:val="24"/>
                <w:szCs w:val="24"/>
              </w:rPr>
              <w:t>nustatyta tvarka sudarytos statybos užbaigimo komisijos surašytas dokumentas, patvirtinantis, kad ypatingasis ar neypatingasis statinys pastatytas ar rekonstruotas pagal techninio darbo projekto sprendinius.</w:t>
            </w:r>
          </w:p>
        </w:tc>
      </w:tr>
      <w:tr w:rsidR="00AE3CFB" w:rsidRPr="004526E0" w14:paraId="3433E90B" w14:textId="77777777" w:rsidTr="005C48C8">
        <w:tc>
          <w:tcPr>
            <w:tcW w:w="993" w:type="dxa"/>
            <w:tcBorders>
              <w:top w:val="nil"/>
              <w:left w:val="nil"/>
              <w:bottom w:val="nil"/>
              <w:right w:val="nil"/>
            </w:tcBorders>
          </w:tcPr>
          <w:p w14:paraId="715185BE" w14:textId="77777777" w:rsidR="00DF4DA4" w:rsidRPr="004526E0" w:rsidRDefault="00DF4DA4" w:rsidP="00A8008D">
            <w:pPr>
              <w:pStyle w:val="Stilius1"/>
              <w:framePr w:hSpace="0" w:wrap="auto" w:vAnchor="margin" w:yAlign="inline"/>
              <w:spacing w:before="0" w:after="0"/>
              <w:suppressOverlap w:val="0"/>
              <w:rPr>
                <w:b w:val="0"/>
                <w:bCs/>
              </w:rPr>
            </w:pPr>
          </w:p>
          <w:p w14:paraId="1F0757E5" w14:textId="202973F0" w:rsidR="00AE3CFB" w:rsidRPr="004526E0" w:rsidRDefault="00D2653F" w:rsidP="00A8008D">
            <w:pPr>
              <w:pStyle w:val="Stilius1"/>
              <w:framePr w:hSpace="0" w:wrap="auto" w:vAnchor="margin" w:yAlign="inline"/>
              <w:spacing w:before="0" w:after="0"/>
              <w:suppressOverlap w:val="0"/>
              <w:rPr>
                <w:b w:val="0"/>
                <w:bCs/>
              </w:rPr>
            </w:pPr>
            <w:r w:rsidRPr="004526E0">
              <w:rPr>
                <w:b w:val="0"/>
                <w:bCs/>
              </w:rPr>
              <w:t>1.23.</w:t>
            </w:r>
          </w:p>
          <w:p w14:paraId="13A6C47D" w14:textId="77777777" w:rsidR="00A8008D" w:rsidRPr="004526E0" w:rsidRDefault="00A8008D" w:rsidP="00A8008D">
            <w:pPr>
              <w:pStyle w:val="Stilius1"/>
              <w:framePr w:hSpace="0" w:wrap="auto" w:vAnchor="margin" w:yAlign="inline"/>
              <w:spacing w:before="0" w:after="0"/>
              <w:suppressOverlap w:val="0"/>
              <w:rPr>
                <w:b w:val="0"/>
                <w:bCs/>
              </w:rPr>
            </w:pPr>
          </w:p>
          <w:p w14:paraId="2ABCD32C" w14:textId="78FA178F" w:rsidR="00A8008D" w:rsidRPr="004526E0" w:rsidRDefault="00A8008D" w:rsidP="00A8008D">
            <w:pPr>
              <w:pStyle w:val="Stilius1"/>
              <w:framePr w:hSpace="0" w:wrap="auto" w:vAnchor="margin" w:yAlign="inline"/>
              <w:spacing w:before="0" w:after="0"/>
              <w:suppressOverlap w:val="0"/>
              <w:rPr>
                <w:b w:val="0"/>
                <w:bCs/>
              </w:rPr>
            </w:pPr>
          </w:p>
        </w:tc>
        <w:tc>
          <w:tcPr>
            <w:tcW w:w="8930" w:type="dxa"/>
            <w:tcBorders>
              <w:top w:val="nil"/>
              <w:left w:val="nil"/>
              <w:bottom w:val="nil"/>
              <w:right w:val="nil"/>
            </w:tcBorders>
          </w:tcPr>
          <w:p w14:paraId="28FE05DE" w14:textId="52324AC6" w:rsidR="00AE3CFB" w:rsidRPr="004526E0" w:rsidRDefault="00AE3CFB" w:rsidP="002E3A70">
            <w:pPr>
              <w:spacing w:before="120"/>
              <w:jc w:val="both"/>
              <w:rPr>
                <w:rFonts w:ascii="Times New Roman" w:hAnsi="Times New Roman"/>
                <w:b/>
                <w:sz w:val="24"/>
                <w:szCs w:val="24"/>
              </w:rPr>
            </w:pPr>
            <w:r w:rsidRPr="004526E0">
              <w:rPr>
                <w:rFonts w:ascii="Times New Roman" w:hAnsi="Times New Roman"/>
                <w:b/>
                <w:sz w:val="24"/>
                <w:szCs w:val="24"/>
              </w:rPr>
              <w:t>Statybos užbaigimo terminas</w:t>
            </w:r>
            <w:r w:rsidRPr="004526E0">
              <w:rPr>
                <w:rFonts w:ascii="Times New Roman" w:hAnsi="Times New Roman"/>
                <w:sz w:val="24"/>
                <w:szCs w:val="24"/>
              </w:rPr>
              <w:t xml:space="preserve"> – laikas, skaičiuojamas </w:t>
            </w:r>
            <w:r w:rsidR="006220F9" w:rsidRPr="004526E0">
              <w:rPr>
                <w:rFonts w:ascii="Times New Roman" w:hAnsi="Times New Roman"/>
                <w:sz w:val="24"/>
                <w:szCs w:val="24"/>
              </w:rPr>
              <w:t>mėnesiais</w:t>
            </w:r>
            <w:r w:rsidRPr="004526E0">
              <w:rPr>
                <w:rFonts w:ascii="Times New Roman" w:hAnsi="Times New Roman"/>
                <w:sz w:val="24"/>
                <w:szCs w:val="24"/>
              </w:rPr>
              <w:t xml:space="preserve"> nuo Darbų perdavimo</w:t>
            </w:r>
            <w:r w:rsidR="00E871D1" w:rsidRPr="004526E0">
              <w:rPr>
                <w:rFonts w:ascii="Times New Roman" w:hAnsi="Times New Roman"/>
                <w:sz w:val="24"/>
                <w:szCs w:val="24"/>
              </w:rPr>
              <w:t>-</w:t>
            </w:r>
            <w:r w:rsidRPr="004526E0">
              <w:rPr>
                <w:rFonts w:ascii="Times New Roman" w:hAnsi="Times New Roman"/>
                <w:sz w:val="24"/>
                <w:szCs w:val="24"/>
              </w:rPr>
              <w:t>priėmimo akto datos iki užbaigiama statinio (jo dalies) statyba, t.</w:t>
            </w:r>
            <w:r w:rsidR="008D66A5" w:rsidRPr="004526E0">
              <w:rPr>
                <w:rFonts w:ascii="Times New Roman" w:hAnsi="Times New Roman"/>
                <w:sz w:val="24"/>
                <w:szCs w:val="24"/>
              </w:rPr>
              <w:t xml:space="preserve"> </w:t>
            </w:r>
            <w:r w:rsidRPr="004526E0">
              <w:rPr>
                <w:rFonts w:ascii="Times New Roman" w:hAnsi="Times New Roman"/>
                <w:sz w:val="24"/>
                <w:szCs w:val="24"/>
              </w:rPr>
              <w:t>y. kai po Darbų perdavimo Užsakovui ištaisomi defektai (jei reikia)</w:t>
            </w:r>
            <w:r w:rsidR="00DF4DA4" w:rsidRPr="004526E0">
              <w:rPr>
                <w:rFonts w:ascii="Times New Roman" w:hAnsi="Times New Roman"/>
                <w:sz w:val="24"/>
                <w:szCs w:val="24"/>
              </w:rPr>
              <w:t>, atliekamos statybos užbaigimo procedūros ir surašomas Statybos užbaigimo aktas.</w:t>
            </w:r>
          </w:p>
        </w:tc>
      </w:tr>
      <w:tr w:rsidR="00A455CB" w:rsidRPr="004526E0" w14:paraId="12AE9F9B" w14:textId="77777777" w:rsidTr="005C48C8">
        <w:tc>
          <w:tcPr>
            <w:tcW w:w="993" w:type="dxa"/>
            <w:tcBorders>
              <w:top w:val="nil"/>
              <w:left w:val="nil"/>
              <w:bottom w:val="nil"/>
              <w:right w:val="nil"/>
            </w:tcBorders>
          </w:tcPr>
          <w:p w14:paraId="694F6799" w14:textId="77777777" w:rsidR="00A8008D" w:rsidRPr="004526E0" w:rsidRDefault="00A8008D" w:rsidP="00A8008D">
            <w:pPr>
              <w:pStyle w:val="Stilius1"/>
              <w:framePr w:hSpace="0" w:wrap="auto" w:vAnchor="margin" w:yAlign="inline"/>
              <w:spacing w:before="0" w:after="0"/>
              <w:suppressOverlap w:val="0"/>
              <w:rPr>
                <w:b w:val="0"/>
                <w:bCs/>
              </w:rPr>
            </w:pPr>
          </w:p>
          <w:p w14:paraId="46802B34" w14:textId="7FCCA7D4" w:rsidR="00A455CB" w:rsidRPr="004526E0" w:rsidRDefault="00DD6E9C" w:rsidP="00A8008D">
            <w:pPr>
              <w:pStyle w:val="Stilius1"/>
              <w:framePr w:hSpace="0" w:wrap="auto" w:vAnchor="margin" w:yAlign="inline"/>
              <w:spacing w:before="0" w:after="0"/>
              <w:suppressOverlap w:val="0"/>
              <w:rPr>
                <w:b w:val="0"/>
                <w:bCs/>
              </w:rPr>
            </w:pPr>
            <w:r w:rsidRPr="004526E0">
              <w:rPr>
                <w:b w:val="0"/>
                <w:bCs/>
              </w:rPr>
              <w:t>1.24.</w:t>
            </w:r>
          </w:p>
        </w:tc>
        <w:tc>
          <w:tcPr>
            <w:tcW w:w="8930" w:type="dxa"/>
            <w:tcBorders>
              <w:top w:val="nil"/>
              <w:left w:val="nil"/>
              <w:bottom w:val="nil"/>
              <w:right w:val="nil"/>
            </w:tcBorders>
          </w:tcPr>
          <w:p w14:paraId="3E064C6C" w14:textId="77777777" w:rsidR="00A455CB" w:rsidRPr="004526E0" w:rsidRDefault="00A455CB" w:rsidP="002E3A70">
            <w:pPr>
              <w:spacing w:before="120"/>
              <w:jc w:val="both"/>
              <w:rPr>
                <w:rFonts w:ascii="Times New Roman" w:hAnsi="Times New Roman"/>
                <w:b/>
                <w:sz w:val="24"/>
                <w:szCs w:val="24"/>
              </w:rPr>
            </w:pPr>
            <w:r w:rsidRPr="004526E0">
              <w:rPr>
                <w:rFonts w:ascii="Times New Roman" w:hAnsi="Times New Roman"/>
                <w:b/>
                <w:sz w:val="24"/>
                <w:szCs w:val="24"/>
              </w:rPr>
              <w:t>Statybvietė</w:t>
            </w:r>
            <w:r w:rsidRPr="004526E0">
              <w:rPr>
                <w:rFonts w:ascii="Times New Roman" w:hAnsi="Times New Roman"/>
                <w:sz w:val="24"/>
                <w:szCs w:val="24"/>
              </w:rPr>
              <w:t xml:space="preserve"> – Darbų vykdymo vieta ar vietos, į kurias turi būti pristatoma Įranga bei Medžiagos, ir kurios ribos apibrėžiamos perduodant Rangovui Statybvietę ir jos valdymo teisę vad</w:t>
            </w:r>
            <w:r w:rsidR="00E35335" w:rsidRPr="004526E0">
              <w:rPr>
                <w:rFonts w:ascii="Times New Roman" w:hAnsi="Times New Roman"/>
                <w:sz w:val="24"/>
                <w:szCs w:val="24"/>
              </w:rPr>
              <w:t>ovaujantis Sutarties sąlygų 4.1</w:t>
            </w:r>
            <w:r w:rsidRPr="004526E0">
              <w:rPr>
                <w:rFonts w:ascii="Times New Roman" w:hAnsi="Times New Roman"/>
                <w:sz w:val="24"/>
                <w:szCs w:val="24"/>
              </w:rPr>
              <w:t xml:space="preserve"> p</w:t>
            </w:r>
            <w:r w:rsidR="00316771" w:rsidRPr="004526E0">
              <w:rPr>
                <w:rFonts w:ascii="Times New Roman" w:hAnsi="Times New Roman"/>
                <w:sz w:val="24"/>
                <w:szCs w:val="24"/>
              </w:rPr>
              <w:t>apunkči</w:t>
            </w:r>
            <w:r w:rsidRPr="004526E0">
              <w:rPr>
                <w:rFonts w:ascii="Times New Roman" w:hAnsi="Times New Roman"/>
                <w:sz w:val="24"/>
                <w:szCs w:val="24"/>
              </w:rPr>
              <w:t>u.</w:t>
            </w:r>
          </w:p>
        </w:tc>
      </w:tr>
      <w:tr w:rsidR="00A455CB" w:rsidRPr="004526E0" w14:paraId="26736E2C" w14:textId="77777777" w:rsidTr="005C48C8">
        <w:tc>
          <w:tcPr>
            <w:tcW w:w="993" w:type="dxa"/>
            <w:tcBorders>
              <w:top w:val="nil"/>
              <w:left w:val="nil"/>
              <w:bottom w:val="nil"/>
              <w:right w:val="nil"/>
            </w:tcBorders>
          </w:tcPr>
          <w:p w14:paraId="502DC504" w14:textId="77777777" w:rsidR="00A455CB" w:rsidRPr="004526E0" w:rsidRDefault="009E064D" w:rsidP="00F72D37">
            <w:pPr>
              <w:pStyle w:val="Stilius1"/>
              <w:framePr w:hSpace="0" w:wrap="auto" w:vAnchor="margin" w:yAlign="inline"/>
              <w:spacing w:before="0" w:after="240"/>
              <w:suppressOverlap w:val="0"/>
              <w:rPr>
                <w:b w:val="0"/>
                <w:bCs/>
              </w:rPr>
            </w:pPr>
            <w:r w:rsidRPr="004526E0">
              <w:rPr>
                <w:b w:val="0"/>
                <w:bCs/>
              </w:rPr>
              <w:t>1.25.</w:t>
            </w:r>
          </w:p>
        </w:tc>
        <w:tc>
          <w:tcPr>
            <w:tcW w:w="8930" w:type="dxa"/>
            <w:tcBorders>
              <w:top w:val="nil"/>
              <w:left w:val="nil"/>
              <w:bottom w:val="nil"/>
              <w:right w:val="nil"/>
            </w:tcBorders>
          </w:tcPr>
          <w:p w14:paraId="06EBFDC7" w14:textId="77777777" w:rsidR="00A455CB" w:rsidRPr="004526E0" w:rsidRDefault="004E4C36" w:rsidP="002E3A70">
            <w:pPr>
              <w:spacing w:before="120"/>
              <w:jc w:val="both"/>
              <w:rPr>
                <w:rFonts w:ascii="Times New Roman" w:hAnsi="Times New Roman"/>
                <w:sz w:val="24"/>
                <w:szCs w:val="24"/>
              </w:rPr>
            </w:pPr>
            <w:r w:rsidRPr="004526E0">
              <w:rPr>
                <w:rFonts w:ascii="Times New Roman" w:hAnsi="Times New Roman"/>
                <w:b/>
                <w:sz w:val="24"/>
                <w:szCs w:val="24"/>
              </w:rPr>
              <w:t>Subrangovas</w:t>
            </w:r>
            <w:r w:rsidR="00A455CB" w:rsidRPr="004526E0">
              <w:rPr>
                <w:rFonts w:ascii="Times New Roman" w:hAnsi="Times New Roman"/>
                <w:sz w:val="24"/>
                <w:szCs w:val="24"/>
              </w:rPr>
              <w:t xml:space="preserve"> </w:t>
            </w:r>
            <w:r w:rsidR="00944D21" w:rsidRPr="004526E0">
              <w:rPr>
                <w:rFonts w:ascii="Times New Roman" w:hAnsi="Times New Roman"/>
                <w:sz w:val="24"/>
                <w:szCs w:val="24"/>
              </w:rPr>
              <w:t>–</w:t>
            </w:r>
            <w:r w:rsidR="00651401" w:rsidRPr="004526E0">
              <w:rPr>
                <w:rFonts w:ascii="Times New Roman" w:hAnsi="Times New Roman"/>
                <w:sz w:val="24"/>
                <w:szCs w:val="24"/>
              </w:rPr>
              <w:t xml:space="preserve"> </w:t>
            </w:r>
            <w:r w:rsidR="00A455CB" w:rsidRPr="004526E0">
              <w:rPr>
                <w:rFonts w:ascii="Times New Roman" w:hAnsi="Times New Roman"/>
                <w:sz w:val="24"/>
                <w:szCs w:val="24"/>
              </w:rPr>
              <w:t xml:space="preserve">asmuo </w:t>
            </w:r>
            <w:r w:rsidR="00B84CF7" w:rsidRPr="004526E0">
              <w:rPr>
                <w:rFonts w:ascii="Times New Roman" w:hAnsi="Times New Roman"/>
                <w:sz w:val="24"/>
                <w:szCs w:val="24"/>
              </w:rPr>
              <w:t>Rangovo pasiūlyme</w:t>
            </w:r>
            <w:r w:rsidR="002E13FE" w:rsidRPr="004526E0">
              <w:rPr>
                <w:rFonts w:ascii="Times New Roman" w:hAnsi="Times New Roman"/>
                <w:sz w:val="24"/>
                <w:szCs w:val="24"/>
              </w:rPr>
              <w:t xml:space="preserve"> ir</w:t>
            </w:r>
            <w:r w:rsidR="00A455CB" w:rsidRPr="004526E0">
              <w:rPr>
                <w:rFonts w:ascii="Times New Roman" w:hAnsi="Times New Roman"/>
                <w:sz w:val="24"/>
                <w:szCs w:val="24"/>
              </w:rPr>
              <w:t xml:space="preserve"> Sutartyje įvardintas kaip </w:t>
            </w:r>
            <w:r w:rsidR="009E064D" w:rsidRPr="004526E0">
              <w:rPr>
                <w:rFonts w:ascii="Times New Roman" w:hAnsi="Times New Roman"/>
                <w:sz w:val="24"/>
                <w:szCs w:val="24"/>
              </w:rPr>
              <w:t>s</w:t>
            </w:r>
            <w:r w:rsidRPr="004526E0">
              <w:rPr>
                <w:rFonts w:ascii="Times New Roman" w:hAnsi="Times New Roman"/>
                <w:sz w:val="24"/>
                <w:szCs w:val="24"/>
              </w:rPr>
              <w:t>ubrangovas</w:t>
            </w:r>
            <w:r w:rsidR="00975A01" w:rsidRPr="004526E0">
              <w:rPr>
                <w:rFonts w:ascii="Times New Roman" w:hAnsi="Times New Roman"/>
                <w:sz w:val="24"/>
                <w:szCs w:val="24"/>
              </w:rPr>
              <w:t xml:space="preserve">. </w:t>
            </w:r>
          </w:p>
        </w:tc>
      </w:tr>
      <w:tr w:rsidR="00AE3CFB" w:rsidRPr="004526E0" w14:paraId="32F4CBD4" w14:textId="77777777" w:rsidTr="005C48C8">
        <w:tc>
          <w:tcPr>
            <w:tcW w:w="993" w:type="dxa"/>
            <w:tcBorders>
              <w:top w:val="nil"/>
              <w:left w:val="nil"/>
              <w:bottom w:val="nil"/>
              <w:right w:val="nil"/>
            </w:tcBorders>
          </w:tcPr>
          <w:p w14:paraId="35564E46" w14:textId="77777777" w:rsidR="00AE3CFB" w:rsidRPr="004526E0" w:rsidRDefault="009E064D" w:rsidP="002A33A5">
            <w:pPr>
              <w:pStyle w:val="Stilius1"/>
              <w:framePr w:hSpace="0" w:wrap="auto" w:vAnchor="margin" w:yAlign="inline"/>
              <w:suppressOverlap w:val="0"/>
              <w:rPr>
                <w:b w:val="0"/>
                <w:bCs/>
              </w:rPr>
            </w:pPr>
            <w:r w:rsidRPr="004526E0">
              <w:rPr>
                <w:b w:val="0"/>
                <w:bCs/>
              </w:rPr>
              <w:t>1.26.</w:t>
            </w:r>
          </w:p>
        </w:tc>
        <w:tc>
          <w:tcPr>
            <w:tcW w:w="8930" w:type="dxa"/>
            <w:tcBorders>
              <w:top w:val="nil"/>
              <w:left w:val="nil"/>
              <w:bottom w:val="nil"/>
              <w:right w:val="nil"/>
            </w:tcBorders>
          </w:tcPr>
          <w:p w14:paraId="4B05A76D" w14:textId="77777777" w:rsidR="00AE3CFB" w:rsidRPr="004526E0" w:rsidRDefault="00AE3CFB" w:rsidP="002E3A70">
            <w:pPr>
              <w:spacing w:before="120"/>
              <w:jc w:val="both"/>
              <w:rPr>
                <w:rFonts w:ascii="Times New Roman" w:hAnsi="Times New Roman"/>
                <w:sz w:val="24"/>
                <w:szCs w:val="24"/>
              </w:rPr>
            </w:pPr>
            <w:r w:rsidRPr="004526E0">
              <w:rPr>
                <w:rFonts w:ascii="Times New Roman" w:hAnsi="Times New Roman"/>
                <w:b/>
                <w:sz w:val="24"/>
                <w:szCs w:val="24"/>
              </w:rPr>
              <w:t>Sutarties galiojimas</w:t>
            </w:r>
            <w:r w:rsidRPr="004526E0">
              <w:rPr>
                <w:rFonts w:ascii="Times New Roman" w:hAnsi="Times New Roman"/>
                <w:sz w:val="24"/>
                <w:szCs w:val="24"/>
              </w:rPr>
              <w:t xml:space="preserve"> – </w:t>
            </w:r>
            <w:r w:rsidR="009E064D" w:rsidRPr="004526E0">
              <w:rPr>
                <w:rFonts w:ascii="Times New Roman" w:hAnsi="Times New Roman"/>
                <w:sz w:val="24"/>
                <w:szCs w:val="24"/>
              </w:rPr>
              <w:t>Sutartis įsigalioja Sutarties Šalims pasirašius Sutartį ir Rangovui pateikus tinkamą Sutarties įvykdymo užtikrinimą ir galioja iki visiško Sutartyje numatytų įsipareigojimų įvykdymo.</w:t>
            </w:r>
          </w:p>
        </w:tc>
      </w:tr>
      <w:tr w:rsidR="00A455CB" w:rsidRPr="004526E0" w14:paraId="66CBE865" w14:textId="77777777" w:rsidTr="005C48C8">
        <w:tc>
          <w:tcPr>
            <w:tcW w:w="993" w:type="dxa"/>
            <w:tcBorders>
              <w:top w:val="nil"/>
              <w:left w:val="nil"/>
              <w:bottom w:val="nil"/>
              <w:right w:val="nil"/>
            </w:tcBorders>
          </w:tcPr>
          <w:p w14:paraId="743C4593" w14:textId="77777777" w:rsidR="00A455CB" w:rsidRPr="004526E0" w:rsidRDefault="007E3A15" w:rsidP="002A33A5">
            <w:pPr>
              <w:pStyle w:val="Stilius1"/>
              <w:framePr w:hSpace="0" w:wrap="auto" w:vAnchor="margin" w:yAlign="inline"/>
              <w:suppressOverlap w:val="0"/>
              <w:rPr>
                <w:b w:val="0"/>
                <w:bCs/>
              </w:rPr>
            </w:pPr>
            <w:r w:rsidRPr="004526E0">
              <w:rPr>
                <w:b w:val="0"/>
                <w:bCs/>
              </w:rPr>
              <w:t>1.27.</w:t>
            </w:r>
          </w:p>
        </w:tc>
        <w:tc>
          <w:tcPr>
            <w:tcW w:w="8930" w:type="dxa"/>
            <w:tcBorders>
              <w:top w:val="nil"/>
              <w:left w:val="nil"/>
              <w:bottom w:val="nil"/>
              <w:right w:val="nil"/>
            </w:tcBorders>
          </w:tcPr>
          <w:p w14:paraId="47461622" w14:textId="77777777" w:rsidR="00A455CB" w:rsidRPr="004526E0" w:rsidRDefault="00A455CB" w:rsidP="002E3A70">
            <w:pPr>
              <w:spacing w:before="120"/>
              <w:jc w:val="both"/>
              <w:rPr>
                <w:rFonts w:ascii="Times New Roman" w:hAnsi="Times New Roman"/>
                <w:sz w:val="24"/>
                <w:szCs w:val="24"/>
              </w:rPr>
            </w:pPr>
            <w:r w:rsidRPr="004526E0">
              <w:rPr>
                <w:rFonts w:ascii="Times New Roman" w:hAnsi="Times New Roman"/>
                <w:b/>
                <w:sz w:val="24"/>
                <w:szCs w:val="24"/>
              </w:rPr>
              <w:t>Sutarties kaina</w:t>
            </w:r>
            <w:r w:rsidRPr="004526E0">
              <w:rPr>
                <w:rFonts w:ascii="Times New Roman" w:hAnsi="Times New Roman"/>
                <w:sz w:val="24"/>
                <w:szCs w:val="24"/>
              </w:rPr>
              <w:t xml:space="preserve"> –</w:t>
            </w:r>
            <w:r w:rsidR="00287C15" w:rsidRPr="004526E0">
              <w:rPr>
                <w:rFonts w:ascii="Times New Roman" w:hAnsi="Times New Roman"/>
                <w:sz w:val="24"/>
                <w:szCs w:val="24"/>
              </w:rPr>
              <w:t xml:space="preserve"> </w:t>
            </w:r>
            <w:r w:rsidR="00057572" w:rsidRPr="004526E0">
              <w:rPr>
                <w:rFonts w:ascii="Times New Roman" w:hAnsi="Times New Roman"/>
                <w:sz w:val="24"/>
                <w:szCs w:val="24"/>
              </w:rPr>
              <w:t xml:space="preserve">Rangovui mokėtina suma, kuri nustatoma vadovaujantis Sutarties </w:t>
            </w:r>
            <w:r w:rsidR="00944CCC" w:rsidRPr="004526E0">
              <w:rPr>
                <w:rFonts w:ascii="Times New Roman" w:hAnsi="Times New Roman"/>
                <w:sz w:val="24"/>
                <w:szCs w:val="24"/>
              </w:rPr>
              <w:t xml:space="preserve">9 skyriaus </w:t>
            </w:r>
            <w:r w:rsidR="00057572" w:rsidRPr="004526E0">
              <w:rPr>
                <w:rFonts w:ascii="Times New Roman" w:hAnsi="Times New Roman"/>
                <w:sz w:val="24"/>
                <w:szCs w:val="24"/>
              </w:rPr>
              <w:t xml:space="preserve"> nuostatomis, </w:t>
            </w:r>
            <w:r w:rsidR="00944CCC" w:rsidRPr="004526E0">
              <w:rPr>
                <w:rFonts w:ascii="Times New Roman" w:hAnsi="Times New Roman"/>
                <w:sz w:val="24"/>
                <w:szCs w:val="24"/>
              </w:rPr>
              <w:t>už tinkamai atliktus Darbus ir su Darbais susijusias paslaugas pagal Sutartį.</w:t>
            </w:r>
          </w:p>
        </w:tc>
      </w:tr>
      <w:tr w:rsidR="00A455CB" w:rsidRPr="004526E0" w14:paraId="19319F79" w14:textId="77777777" w:rsidTr="005C48C8">
        <w:tc>
          <w:tcPr>
            <w:tcW w:w="993" w:type="dxa"/>
            <w:tcBorders>
              <w:top w:val="nil"/>
              <w:left w:val="nil"/>
              <w:bottom w:val="nil"/>
              <w:right w:val="nil"/>
            </w:tcBorders>
          </w:tcPr>
          <w:p w14:paraId="379F66EC" w14:textId="77777777" w:rsidR="00A455CB" w:rsidRPr="004526E0" w:rsidRDefault="00944CCC" w:rsidP="002A33A5">
            <w:pPr>
              <w:pStyle w:val="Stilius1"/>
              <w:framePr w:hSpace="0" w:wrap="auto" w:vAnchor="margin" w:yAlign="inline"/>
              <w:suppressOverlap w:val="0"/>
              <w:rPr>
                <w:b w:val="0"/>
                <w:bCs/>
              </w:rPr>
            </w:pPr>
            <w:r w:rsidRPr="004526E0">
              <w:rPr>
                <w:b w:val="0"/>
                <w:bCs/>
              </w:rPr>
              <w:t>1.28.</w:t>
            </w:r>
          </w:p>
        </w:tc>
        <w:tc>
          <w:tcPr>
            <w:tcW w:w="8930" w:type="dxa"/>
            <w:tcBorders>
              <w:top w:val="nil"/>
              <w:left w:val="nil"/>
              <w:bottom w:val="nil"/>
              <w:right w:val="nil"/>
            </w:tcBorders>
          </w:tcPr>
          <w:p w14:paraId="793C4BB7" w14:textId="77777777" w:rsidR="00A455CB" w:rsidRPr="004526E0" w:rsidRDefault="00A455CB" w:rsidP="002E3A70">
            <w:pPr>
              <w:spacing w:before="120"/>
              <w:jc w:val="both"/>
              <w:rPr>
                <w:rFonts w:ascii="Times New Roman" w:hAnsi="Times New Roman"/>
                <w:sz w:val="24"/>
                <w:szCs w:val="24"/>
              </w:rPr>
            </w:pPr>
            <w:r w:rsidRPr="004526E0">
              <w:rPr>
                <w:rFonts w:ascii="Times New Roman" w:hAnsi="Times New Roman"/>
                <w:b/>
                <w:sz w:val="24"/>
                <w:szCs w:val="24"/>
              </w:rPr>
              <w:t>Užsakovo personalas</w:t>
            </w:r>
            <w:r w:rsidRPr="004526E0">
              <w:rPr>
                <w:rFonts w:ascii="Times New Roman" w:hAnsi="Times New Roman"/>
                <w:sz w:val="24"/>
                <w:szCs w:val="24"/>
              </w:rPr>
              <w:t xml:space="preserve"> – visi Užsakovui dirbantys arba Užsakovo</w:t>
            </w:r>
            <w:r w:rsidR="005D0768" w:rsidRPr="004526E0">
              <w:rPr>
                <w:rFonts w:ascii="Times New Roman" w:hAnsi="Times New Roman"/>
                <w:sz w:val="24"/>
                <w:szCs w:val="24"/>
              </w:rPr>
              <w:t xml:space="preserve"> įgalioti asmenys</w:t>
            </w:r>
            <w:r w:rsidRPr="004526E0">
              <w:rPr>
                <w:rFonts w:ascii="Times New Roman" w:hAnsi="Times New Roman"/>
                <w:sz w:val="24"/>
                <w:szCs w:val="24"/>
              </w:rPr>
              <w:t xml:space="preserve">, taip pat </w:t>
            </w:r>
            <w:r w:rsidR="003E778E" w:rsidRPr="004526E0">
              <w:rPr>
                <w:rFonts w:ascii="Times New Roman" w:hAnsi="Times New Roman"/>
                <w:sz w:val="24"/>
                <w:szCs w:val="24"/>
              </w:rPr>
              <w:t>kiti asmenys</w:t>
            </w:r>
            <w:r w:rsidRPr="004526E0">
              <w:rPr>
                <w:rFonts w:ascii="Times New Roman" w:hAnsi="Times New Roman"/>
                <w:sz w:val="24"/>
                <w:szCs w:val="24"/>
              </w:rPr>
              <w:t xml:space="preserve">, apie </w:t>
            </w:r>
            <w:r w:rsidR="003E778E" w:rsidRPr="004526E0">
              <w:rPr>
                <w:rFonts w:ascii="Times New Roman" w:hAnsi="Times New Roman"/>
                <w:sz w:val="24"/>
                <w:szCs w:val="24"/>
              </w:rPr>
              <w:t xml:space="preserve">kuriuos </w:t>
            </w:r>
            <w:r w:rsidRPr="004526E0">
              <w:rPr>
                <w:rFonts w:ascii="Times New Roman" w:hAnsi="Times New Roman"/>
                <w:sz w:val="24"/>
                <w:szCs w:val="24"/>
              </w:rPr>
              <w:t>Užsakovas pranešė Rangovui kaip apie Užsakovo personalą.</w:t>
            </w:r>
          </w:p>
        </w:tc>
      </w:tr>
      <w:tr w:rsidR="00A455CB" w:rsidRPr="004526E0" w14:paraId="3DEC3CF8" w14:textId="77777777" w:rsidTr="005C48C8">
        <w:tc>
          <w:tcPr>
            <w:tcW w:w="993" w:type="dxa"/>
            <w:tcBorders>
              <w:top w:val="nil"/>
              <w:left w:val="nil"/>
              <w:bottom w:val="nil"/>
              <w:right w:val="nil"/>
            </w:tcBorders>
          </w:tcPr>
          <w:p w14:paraId="1FBF9F54" w14:textId="77777777" w:rsidR="00A455CB" w:rsidRPr="004526E0" w:rsidRDefault="00944CCC" w:rsidP="002A33A5">
            <w:pPr>
              <w:pStyle w:val="Stilius1"/>
              <w:framePr w:hSpace="0" w:wrap="auto" w:vAnchor="margin" w:yAlign="inline"/>
              <w:suppressOverlap w:val="0"/>
              <w:rPr>
                <w:b w:val="0"/>
                <w:bCs/>
              </w:rPr>
            </w:pPr>
            <w:r w:rsidRPr="004526E0">
              <w:rPr>
                <w:b w:val="0"/>
                <w:bCs/>
              </w:rPr>
              <w:t>1.29.</w:t>
            </w:r>
          </w:p>
        </w:tc>
        <w:tc>
          <w:tcPr>
            <w:tcW w:w="8930" w:type="dxa"/>
            <w:tcBorders>
              <w:top w:val="nil"/>
              <w:left w:val="nil"/>
              <w:bottom w:val="nil"/>
              <w:right w:val="nil"/>
            </w:tcBorders>
          </w:tcPr>
          <w:p w14:paraId="1550201A" w14:textId="77777777" w:rsidR="00A455CB" w:rsidRPr="004526E0" w:rsidRDefault="00A455CB" w:rsidP="002E3A70">
            <w:pPr>
              <w:spacing w:before="120"/>
              <w:jc w:val="both"/>
              <w:rPr>
                <w:rFonts w:ascii="Times New Roman" w:hAnsi="Times New Roman"/>
                <w:sz w:val="24"/>
                <w:szCs w:val="24"/>
              </w:rPr>
            </w:pPr>
            <w:r w:rsidRPr="004526E0">
              <w:rPr>
                <w:rFonts w:ascii="Times New Roman" w:hAnsi="Times New Roman"/>
                <w:sz w:val="24"/>
                <w:szCs w:val="24"/>
              </w:rPr>
              <w:t>Kitos vartojamos sąvokos</w:t>
            </w:r>
            <w:r w:rsidRPr="004526E0">
              <w:rPr>
                <w:rFonts w:ascii="Times New Roman" w:hAnsi="Times New Roman"/>
                <w:b/>
                <w:sz w:val="24"/>
                <w:szCs w:val="24"/>
              </w:rPr>
              <w:t xml:space="preserve"> </w:t>
            </w:r>
            <w:r w:rsidRPr="004526E0">
              <w:rPr>
                <w:rFonts w:ascii="Times New Roman" w:hAnsi="Times New Roman"/>
                <w:bCs/>
                <w:sz w:val="24"/>
                <w:szCs w:val="24"/>
              </w:rPr>
              <w:t>atitinka sąvokas</w:t>
            </w:r>
            <w:r w:rsidR="00FB7D47" w:rsidRPr="004526E0">
              <w:rPr>
                <w:rFonts w:ascii="Times New Roman" w:hAnsi="Times New Roman"/>
                <w:bCs/>
                <w:sz w:val="24"/>
                <w:szCs w:val="24"/>
              </w:rPr>
              <w:t>,</w:t>
            </w:r>
            <w:r w:rsidRPr="004526E0">
              <w:rPr>
                <w:rFonts w:ascii="Times New Roman" w:hAnsi="Times New Roman"/>
                <w:bCs/>
                <w:sz w:val="24"/>
                <w:szCs w:val="24"/>
              </w:rPr>
              <w:t xml:space="preserve"> vartojamas Lietuvos Respublikos civiliniame kodekse, Lietuvos Respublikos statybos</w:t>
            </w:r>
            <w:r w:rsidR="00880120" w:rsidRPr="004526E0">
              <w:rPr>
                <w:rFonts w:ascii="Times New Roman" w:hAnsi="Times New Roman"/>
                <w:bCs/>
                <w:sz w:val="24"/>
                <w:szCs w:val="24"/>
              </w:rPr>
              <w:t xml:space="preserve"> įstatyme</w:t>
            </w:r>
            <w:r w:rsidR="009E5B05" w:rsidRPr="004526E0">
              <w:rPr>
                <w:rFonts w:ascii="Times New Roman" w:hAnsi="Times New Roman"/>
                <w:bCs/>
                <w:sz w:val="24"/>
                <w:szCs w:val="24"/>
              </w:rPr>
              <w:t>,</w:t>
            </w:r>
            <w:r w:rsidRPr="004526E0">
              <w:rPr>
                <w:rFonts w:ascii="Times New Roman" w:hAnsi="Times New Roman"/>
                <w:bCs/>
                <w:sz w:val="24"/>
                <w:szCs w:val="24"/>
              </w:rPr>
              <w:t xml:space="preserve"> </w:t>
            </w:r>
            <w:r w:rsidR="009E5B05" w:rsidRPr="004526E0">
              <w:rPr>
                <w:rFonts w:ascii="Times New Roman" w:hAnsi="Times New Roman"/>
                <w:bCs/>
                <w:sz w:val="24"/>
                <w:szCs w:val="24"/>
              </w:rPr>
              <w:t xml:space="preserve">Lietuvos Respublikos architektūros įstatyme </w:t>
            </w:r>
            <w:r w:rsidRPr="004526E0">
              <w:rPr>
                <w:rFonts w:ascii="Times New Roman" w:hAnsi="Times New Roman"/>
                <w:bCs/>
                <w:sz w:val="24"/>
                <w:szCs w:val="24"/>
              </w:rPr>
              <w:t>ir Lietuvos Respublikos viešųjų pirkimų įstatyme</w:t>
            </w:r>
            <w:r w:rsidR="00B452EC" w:rsidRPr="004526E0">
              <w:rPr>
                <w:rFonts w:ascii="Times New Roman" w:hAnsi="Times New Roman"/>
                <w:bCs/>
                <w:sz w:val="24"/>
                <w:szCs w:val="24"/>
              </w:rPr>
              <w:t xml:space="preserve"> </w:t>
            </w:r>
            <w:r w:rsidR="00F66D3D" w:rsidRPr="004526E0">
              <w:rPr>
                <w:rFonts w:ascii="Times New Roman" w:hAnsi="Times New Roman"/>
                <w:bCs/>
                <w:sz w:val="24"/>
                <w:szCs w:val="24"/>
              </w:rPr>
              <w:t xml:space="preserve">ir susijusiuose </w:t>
            </w:r>
            <w:r w:rsidR="00D43756" w:rsidRPr="004526E0">
              <w:rPr>
                <w:rFonts w:ascii="Times New Roman" w:hAnsi="Times New Roman"/>
                <w:bCs/>
                <w:sz w:val="24"/>
                <w:szCs w:val="24"/>
              </w:rPr>
              <w:t xml:space="preserve">įstatymų įgyvendinamuosiuose teisės </w:t>
            </w:r>
            <w:r w:rsidR="00B452EC" w:rsidRPr="004526E0">
              <w:rPr>
                <w:rFonts w:ascii="Times New Roman" w:hAnsi="Times New Roman"/>
                <w:bCs/>
                <w:sz w:val="24"/>
                <w:szCs w:val="24"/>
              </w:rPr>
              <w:t>aktuose</w:t>
            </w:r>
            <w:r w:rsidRPr="004526E0">
              <w:rPr>
                <w:rFonts w:ascii="Times New Roman" w:hAnsi="Times New Roman"/>
                <w:sz w:val="24"/>
                <w:szCs w:val="24"/>
              </w:rPr>
              <w:t>.</w:t>
            </w:r>
          </w:p>
        </w:tc>
      </w:tr>
      <w:tr w:rsidR="00A455CB" w:rsidRPr="004526E0" w14:paraId="7A3C0943" w14:textId="77777777" w:rsidTr="005C48C8">
        <w:tc>
          <w:tcPr>
            <w:tcW w:w="9923" w:type="dxa"/>
            <w:gridSpan w:val="2"/>
            <w:tcBorders>
              <w:top w:val="nil"/>
              <w:left w:val="nil"/>
              <w:bottom w:val="nil"/>
              <w:right w:val="nil"/>
            </w:tcBorders>
          </w:tcPr>
          <w:p w14:paraId="2AEBC06D" w14:textId="77777777" w:rsidR="00A455CB" w:rsidRPr="004526E0" w:rsidRDefault="002E1804" w:rsidP="002A33A5">
            <w:pPr>
              <w:pStyle w:val="Stilius1"/>
              <w:framePr w:hSpace="0" w:wrap="auto" w:vAnchor="margin" w:yAlign="inline"/>
              <w:suppressOverlap w:val="0"/>
            </w:pPr>
            <w:r w:rsidRPr="004526E0">
              <w:t>2.</w:t>
            </w:r>
            <w:r w:rsidRPr="004526E0">
              <w:rPr>
                <w:color w:val="FFFFFF"/>
              </w:rPr>
              <w:t>.</w:t>
            </w:r>
            <w:r w:rsidR="00A455CB" w:rsidRPr="004526E0">
              <w:t xml:space="preserve">SUTARTIES </w:t>
            </w:r>
            <w:r w:rsidR="00C7653D" w:rsidRPr="004526E0">
              <w:t>DALYKAS</w:t>
            </w:r>
            <w:r w:rsidR="00A455CB" w:rsidRPr="004526E0">
              <w:t xml:space="preserve"> </w:t>
            </w:r>
            <w:r w:rsidR="00DE3C8B" w:rsidRPr="004526E0">
              <w:t xml:space="preserve"> </w:t>
            </w:r>
          </w:p>
          <w:tbl>
            <w:tblPr>
              <w:tblW w:w="9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2"/>
              <w:gridCol w:w="8912"/>
            </w:tblGrid>
            <w:tr w:rsidR="00A455CB" w:rsidRPr="004526E0" w14:paraId="61850880" w14:textId="77777777" w:rsidTr="0007026C">
              <w:tc>
                <w:tcPr>
                  <w:tcW w:w="872" w:type="dxa"/>
                  <w:tcBorders>
                    <w:top w:val="nil"/>
                    <w:left w:val="nil"/>
                    <w:bottom w:val="nil"/>
                    <w:right w:val="nil"/>
                  </w:tcBorders>
                </w:tcPr>
                <w:p w14:paraId="3141D045" w14:textId="77777777" w:rsidR="00A455CB" w:rsidRPr="004526E0" w:rsidRDefault="00152D1E" w:rsidP="005E4759">
                  <w:pPr>
                    <w:pStyle w:val="Stilius3"/>
                    <w:framePr w:hSpace="180" w:wrap="around" w:vAnchor="text" w:hAnchor="text" w:y="1"/>
                    <w:spacing w:before="120"/>
                    <w:ind w:left="-12"/>
                    <w:suppressOverlap/>
                    <w:rPr>
                      <w:sz w:val="24"/>
                      <w:szCs w:val="24"/>
                    </w:rPr>
                  </w:pPr>
                  <w:r w:rsidRPr="004526E0">
                    <w:rPr>
                      <w:sz w:val="24"/>
                      <w:szCs w:val="24"/>
                    </w:rPr>
                    <w:t>2.1.</w:t>
                  </w:r>
                </w:p>
                <w:p w14:paraId="44DFA329" w14:textId="77777777" w:rsidR="003E2329" w:rsidRPr="004526E0" w:rsidRDefault="003E2329" w:rsidP="005E4759">
                  <w:pPr>
                    <w:framePr w:hSpace="180" w:wrap="around" w:vAnchor="text" w:hAnchor="text" w:y="1"/>
                    <w:spacing w:before="120"/>
                    <w:suppressOverlap/>
                    <w:rPr>
                      <w:rFonts w:ascii="Times New Roman" w:hAnsi="Times New Roman"/>
                      <w:sz w:val="24"/>
                      <w:szCs w:val="24"/>
                    </w:rPr>
                  </w:pPr>
                </w:p>
                <w:p w14:paraId="5283294B" w14:textId="77777777" w:rsidR="003E2329" w:rsidRPr="004526E0" w:rsidRDefault="003E2329" w:rsidP="005E4759">
                  <w:pPr>
                    <w:framePr w:hSpace="180" w:wrap="around" w:vAnchor="text" w:hAnchor="text" w:y="1"/>
                    <w:spacing w:before="120"/>
                    <w:suppressOverlap/>
                    <w:rPr>
                      <w:rFonts w:ascii="Times New Roman" w:hAnsi="Times New Roman"/>
                      <w:sz w:val="24"/>
                      <w:szCs w:val="24"/>
                    </w:rPr>
                  </w:pPr>
                </w:p>
                <w:p w14:paraId="0CD41471" w14:textId="77777777" w:rsidR="003E2329" w:rsidRPr="004526E0" w:rsidRDefault="003E2329" w:rsidP="005E4759">
                  <w:pPr>
                    <w:framePr w:hSpace="180" w:wrap="around" w:vAnchor="text" w:hAnchor="text" w:y="1"/>
                    <w:spacing w:before="120"/>
                    <w:suppressOverlap/>
                    <w:rPr>
                      <w:rFonts w:ascii="Times New Roman" w:hAnsi="Times New Roman"/>
                      <w:sz w:val="24"/>
                      <w:szCs w:val="24"/>
                    </w:rPr>
                  </w:pPr>
                </w:p>
                <w:p w14:paraId="3F20DFA2" w14:textId="77777777" w:rsidR="003E2329" w:rsidRPr="004526E0" w:rsidRDefault="003E2329" w:rsidP="005E4759">
                  <w:pPr>
                    <w:framePr w:hSpace="180" w:wrap="around" w:vAnchor="text" w:hAnchor="text" w:y="1"/>
                    <w:spacing w:before="120"/>
                    <w:suppressOverlap/>
                    <w:rPr>
                      <w:rFonts w:ascii="Times New Roman" w:hAnsi="Times New Roman"/>
                      <w:sz w:val="24"/>
                      <w:szCs w:val="24"/>
                    </w:rPr>
                  </w:pPr>
                </w:p>
                <w:p w14:paraId="6B30269C" w14:textId="77777777" w:rsidR="003E2329" w:rsidRPr="004526E0" w:rsidRDefault="003E2329" w:rsidP="005E4759">
                  <w:pPr>
                    <w:framePr w:hSpace="180" w:wrap="around" w:vAnchor="text" w:hAnchor="text" w:y="1"/>
                    <w:spacing w:before="120"/>
                    <w:suppressOverlap/>
                    <w:rPr>
                      <w:rFonts w:ascii="Times New Roman" w:hAnsi="Times New Roman"/>
                      <w:sz w:val="24"/>
                      <w:szCs w:val="24"/>
                    </w:rPr>
                  </w:pPr>
                </w:p>
                <w:p w14:paraId="314629EE" w14:textId="77777777" w:rsidR="003E2329" w:rsidRPr="004526E0" w:rsidRDefault="003E2329" w:rsidP="005E4759">
                  <w:pPr>
                    <w:framePr w:hSpace="180" w:wrap="around" w:vAnchor="text" w:hAnchor="text" w:y="1"/>
                    <w:spacing w:before="120"/>
                    <w:suppressOverlap/>
                    <w:rPr>
                      <w:rFonts w:ascii="Times New Roman" w:hAnsi="Times New Roman"/>
                      <w:sz w:val="24"/>
                      <w:szCs w:val="24"/>
                    </w:rPr>
                  </w:pPr>
                </w:p>
                <w:p w14:paraId="6BC361A8" w14:textId="77777777" w:rsidR="009D052D" w:rsidRPr="004526E0" w:rsidRDefault="009D052D" w:rsidP="005E4759">
                  <w:pPr>
                    <w:framePr w:hSpace="180" w:wrap="around" w:vAnchor="text" w:hAnchor="text" w:y="1"/>
                    <w:spacing w:before="120"/>
                    <w:suppressOverlap/>
                    <w:rPr>
                      <w:rFonts w:ascii="Times New Roman" w:hAnsi="Times New Roman"/>
                      <w:sz w:val="24"/>
                      <w:szCs w:val="24"/>
                    </w:rPr>
                  </w:pPr>
                </w:p>
                <w:p w14:paraId="41864DD6" w14:textId="77777777" w:rsidR="009D052D" w:rsidRPr="004526E0" w:rsidRDefault="009D052D" w:rsidP="005E4759">
                  <w:pPr>
                    <w:framePr w:hSpace="180" w:wrap="around" w:vAnchor="text" w:hAnchor="text" w:y="1"/>
                    <w:spacing w:before="120"/>
                    <w:suppressOverlap/>
                    <w:rPr>
                      <w:rFonts w:ascii="Times New Roman" w:hAnsi="Times New Roman"/>
                      <w:sz w:val="24"/>
                      <w:szCs w:val="24"/>
                    </w:rPr>
                  </w:pPr>
                </w:p>
                <w:p w14:paraId="5864E27B" w14:textId="77777777" w:rsidR="009D052D" w:rsidRPr="004526E0" w:rsidRDefault="009D052D" w:rsidP="005E4759">
                  <w:pPr>
                    <w:framePr w:hSpace="180" w:wrap="around" w:vAnchor="text" w:hAnchor="text" w:y="1"/>
                    <w:spacing w:before="120"/>
                    <w:suppressOverlap/>
                    <w:rPr>
                      <w:rFonts w:ascii="Times New Roman" w:hAnsi="Times New Roman"/>
                      <w:sz w:val="24"/>
                      <w:szCs w:val="24"/>
                    </w:rPr>
                  </w:pPr>
                </w:p>
                <w:p w14:paraId="31517D6C" w14:textId="77777777" w:rsidR="009D052D" w:rsidRPr="004526E0" w:rsidRDefault="009D052D" w:rsidP="005E4759">
                  <w:pPr>
                    <w:framePr w:hSpace="180" w:wrap="around" w:vAnchor="text" w:hAnchor="text" w:y="1"/>
                    <w:spacing w:before="120"/>
                    <w:suppressOverlap/>
                    <w:rPr>
                      <w:rFonts w:ascii="Times New Roman" w:hAnsi="Times New Roman"/>
                      <w:sz w:val="24"/>
                      <w:szCs w:val="24"/>
                    </w:rPr>
                  </w:pPr>
                </w:p>
                <w:p w14:paraId="155F3EAA" w14:textId="77777777" w:rsidR="00AA1241" w:rsidRPr="004526E0" w:rsidRDefault="00AA1241" w:rsidP="005E4759">
                  <w:pPr>
                    <w:framePr w:hSpace="180" w:wrap="around" w:vAnchor="text" w:hAnchor="text" w:y="1"/>
                    <w:spacing w:before="120"/>
                    <w:suppressOverlap/>
                    <w:rPr>
                      <w:rFonts w:ascii="Times New Roman" w:hAnsi="Times New Roman"/>
                      <w:sz w:val="24"/>
                      <w:szCs w:val="24"/>
                    </w:rPr>
                  </w:pPr>
                </w:p>
                <w:p w14:paraId="68D2D4B8" w14:textId="77777777" w:rsidR="005E4759" w:rsidRDefault="005E4759" w:rsidP="005E4759">
                  <w:pPr>
                    <w:framePr w:hSpace="180" w:wrap="around" w:vAnchor="text" w:hAnchor="text" w:y="1"/>
                    <w:spacing w:before="120"/>
                    <w:suppressOverlap/>
                    <w:rPr>
                      <w:ins w:id="0" w:author="Dovilė Kėkštienė" w:date="2026-01-13T11:20:00Z" w16du:dateUtc="2026-01-13T09:20:00Z"/>
                      <w:rFonts w:ascii="Times New Roman" w:hAnsi="Times New Roman"/>
                      <w:sz w:val="24"/>
                      <w:szCs w:val="24"/>
                    </w:rPr>
                  </w:pPr>
                </w:p>
                <w:p w14:paraId="0AD5117B" w14:textId="77777777" w:rsidR="005E4759" w:rsidRDefault="005E4759" w:rsidP="005E4759">
                  <w:pPr>
                    <w:framePr w:hSpace="180" w:wrap="around" w:vAnchor="text" w:hAnchor="text" w:y="1"/>
                    <w:spacing w:before="120"/>
                    <w:suppressOverlap/>
                    <w:rPr>
                      <w:ins w:id="1" w:author="Dovilė Kėkštienė" w:date="2026-01-13T11:20:00Z" w16du:dateUtc="2026-01-13T09:20:00Z"/>
                      <w:rFonts w:ascii="Times New Roman" w:hAnsi="Times New Roman"/>
                      <w:sz w:val="24"/>
                      <w:szCs w:val="24"/>
                    </w:rPr>
                  </w:pPr>
                </w:p>
                <w:p w14:paraId="7F894B01" w14:textId="77777777" w:rsidR="005E4759" w:rsidRDefault="005E4759" w:rsidP="005E4759">
                  <w:pPr>
                    <w:framePr w:hSpace="180" w:wrap="around" w:vAnchor="text" w:hAnchor="text" w:y="1"/>
                    <w:spacing w:before="120"/>
                    <w:suppressOverlap/>
                    <w:rPr>
                      <w:ins w:id="2" w:author="Dovilė Kėkštienė" w:date="2026-01-13T11:20:00Z" w16du:dateUtc="2026-01-13T09:20:00Z"/>
                      <w:rFonts w:ascii="Times New Roman" w:hAnsi="Times New Roman"/>
                      <w:sz w:val="24"/>
                      <w:szCs w:val="24"/>
                    </w:rPr>
                  </w:pPr>
                </w:p>
                <w:p w14:paraId="116EDBFA" w14:textId="77777777" w:rsidR="005E4759" w:rsidRDefault="005E4759" w:rsidP="005E4759">
                  <w:pPr>
                    <w:framePr w:hSpace="180" w:wrap="around" w:vAnchor="text" w:hAnchor="text" w:y="1"/>
                    <w:spacing w:before="120"/>
                    <w:suppressOverlap/>
                    <w:rPr>
                      <w:ins w:id="3" w:author="Dovilė Kėkštienė" w:date="2026-01-13T11:20:00Z" w16du:dateUtc="2026-01-13T09:20:00Z"/>
                      <w:rFonts w:ascii="Times New Roman" w:hAnsi="Times New Roman"/>
                      <w:sz w:val="24"/>
                      <w:szCs w:val="24"/>
                    </w:rPr>
                  </w:pPr>
                </w:p>
                <w:p w14:paraId="31DCD42D" w14:textId="77777777" w:rsidR="005E4759" w:rsidRDefault="005E4759" w:rsidP="005E4759">
                  <w:pPr>
                    <w:framePr w:hSpace="180" w:wrap="around" w:vAnchor="text" w:hAnchor="text" w:y="1"/>
                    <w:spacing w:before="120"/>
                    <w:suppressOverlap/>
                    <w:rPr>
                      <w:ins w:id="4" w:author="Dovilė Kėkštienė" w:date="2026-01-13T11:20:00Z" w16du:dateUtc="2026-01-13T09:20:00Z"/>
                      <w:rFonts w:ascii="Times New Roman" w:hAnsi="Times New Roman"/>
                      <w:sz w:val="24"/>
                      <w:szCs w:val="24"/>
                    </w:rPr>
                  </w:pPr>
                </w:p>
                <w:p w14:paraId="5CA2D8DE" w14:textId="77777777" w:rsidR="005E4759" w:rsidRDefault="005E4759" w:rsidP="005E4759">
                  <w:pPr>
                    <w:framePr w:hSpace="180" w:wrap="around" w:vAnchor="text" w:hAnchor="text" w:y="1"/>
                    <w:spacing w:before="120"/>
                    <w:suppressOverlap/>
                    <w:rPr>
                      <w:ins w:id="5" w:author="Dovilė Kėkštienė" w:date="2026-01-13T11:20:00Z" w16du:dateUtc="2026-01-13T09:20:00Z"/>
                      <w:rFonts w:ascii="Times New Roman" w:hAnsi="Times New Roman"/>
                      <w:sz w:val="24"/>
                      <w:szCs w:val="24"/>
                    </w:rPr>
                  </w:pPr>
                </w:p>
                <w:p w14:paraId="647180EB" w14:textId="77777777" w:rsidR="005E4759" w:rsidRDefault="005E4759" w:rsidP="005E4759">
                  <w:pPr>
                    <w:framePr w:hSpace="180" w:wrap="around" w:vAnchor="text" w:hAnchor="text" w:y="1"/>
                    <w:spacing w:before="120"/>
                    <w:suppressOverlap/>
                    <w:rPr>
                      <w:ins w:id="6" w:author="Dovilė Kėkštienė" w:date="2026-01-13T11:20:00Z" w16du:dateUtc="2026-01-13T09:20:00Z"/>
                      <w:rFonts w:ascii="Times New Roman" w:hAnsi="Times New Roman"/>
                      <w:sz w:val="24"/>
                      <w:szCs w:val="24"/>
                    </w:rPr>
                  </w:pPr>
                </w:p>
                <w:p w14:paraId="1DAC0ACD" w14:textId="77777777" w:rsidR="005E4759" w:rsidRDefault="005E4759" w:rsidP="005E4759">
                  <w:pPr>
                    <w:framePr w:hSpace="180" w:wrap="around" w:vAnchor="text" w:hAnchor="text" w:y="1"/>
                    <w:spacing w:before="120"/>
                    <w:suppressOverlap/>
                    <w:rPr>
                      <w:ins w:id="7" w:author="Dovilė Kėkštienė" w:date="2026-01-13T11:20:00Z" w16du:dateUtc="2026-01-13T09:20:00Z"/>
                      <w:rFonts w:ascii="Times New Roman" w:hAnsi="Times New Roman"/>
                      <w:sz w:val="24"/>
                      <w:szCs w:val="24"/>
                    </w:rPr>
                  </w:pPr>
                </w:p>
                <w:p w14:paraId="4235253C" w14:textId="77777777" w:rsidR="005E4759" w:rsidRDefault="005E4759" w:rsidP="005E4759">
                  <w:pPr>
                    <w:framePr w:hSpace="180" w:wrap="around" w:vAnchor="text" w:hAnchor="text" w:y="1"/>
                    <w:spacing w:before="120"/>
                    <w:suppressOverlap/>
                    <w:rPr>
                      <w:ins w:id="8" w:author="Dovilė Kėkštienė" w:date="2026-01-13T11:20:00Z" w16du:dateUtc="2026-01-13T09:20:00Z"/>
                      <w:rFonts w:ascii="Times New Roman" w:hAnsi="Times New Roman"/>
                      <w:sz w:val="24"/>
                      <w:szCs w:val="24"/>
                    </w:rPr>
                  </w:pPr>
                </w:p>
                <w:p w14:paraId="2E8FBE86" w14:textId="45254782" w:rsidR="009D052D" w:rsidRPr="004526E0" w:rsidRDefault="009D052D" w:rsidP="005E4759">
                  <w:pPr>
                    <w:framePr w:hSpace="180" w:wrap="around" w:vAnchor="text" w:hAnchor="text" w:y="1"/>
                    <w:spacing w:before="120"/>
                    <w:suppressOverlap/>
                    <w:rPr>
                      <w:rFonts w:ascii="Times New Roman" w:hAnsi="Times New Roman"/>
                      <w:sz w:val="24"/>
                      <w:szCs w:val="24"/>
                    </w:rPr>
                  </w:pPr>
                  <w:r w:rsidRPr="004526E0">
                    <w:rPr>
                      <w:rFonts w:ascii="Times New Roman" w:hAnsi="Times New Roman"/>
                      <w:sz w:val="24"/>
                      <w:szCs w:val="24"/>
                    </w:rPr>
                    <w:t xml:space="preserve">2.2. </w:t>
                  </w:r>
                </w:p>
                <w:p w14:paraId="5B8CEF92" w14:textId="77777777" w:rsidR="003E2329" w:rsidRPr="004526E0" w:rsidRDefault="003E2329" w:rsidP="005E4759">
                  <w:pPr>
                    <w:framePr w:hSpace="180" w:wrap="around" w:vAnchor="text" w:hAnchor="text" w:y="1"/>
                    <w:spacing w:before="120"/>
                    <w:suppressOverlap/>
                    <w:rPr>
                      <w:rFonts w:ascii="Times New Roman" w:hAnsi="Times New Roman"/>
                      <w:sz w:val="24"/>
                      <w:szCs w:val="24"/>
                    </w:rPr>
                  </w:pPr>
                </w:p>
                <w:p w14:paraId="23E95663" w14:textId="77777777" w:rsidR="00BC30C0" w:rsidRPr="004526E0" w:rsidRDefault="00BC30C0" w:rsidP="005E4759">
                  <w:pPr>
                    <w:framePr w:hSpace="180" w:wrap="around" w:vAnchor="text" w:hAnchor="text" w:y="1"/>
                    <w:spacing w:before="120" w:line="720" w:lineRule="auto"/>
                    <w:suppressOverlap/>
                    <w:rPr>
                      <w:rFonts w:ascii="Times New Roman" w:hAnsi="Times New Roman"/>
                      <w:sz w:val="24"/>
                      <w:szCs w:val="24"/>
                    </w:rPr>
                  </w:pPr>
                </w:p>
                <w:p w14:paraId="307C761A" w14:textId="77777777" w:rsidR="00173541" w:rsidRPr="004526E0" w:rsidRDefault="00173541" w:rsidP="005E4759">
                  <w:pPr>
                    <w:framePr w:hSpace="180" w:wrap="around" w:vAnchor="text" w:hAnchor="text" w:y="1"/>
                    <w:spacing w:before="120" w:line="600" w:lineRule="auto"/>
                    <w:suppressOverlap/>
                    <w:rPr>
                      <w:rFonts w:ascii="Times New Roman" w:hAnsi="Times New Roman"/>
                      <w:sz w:val="24"/>
                      <w:szCs w:val="24"/>
                    </w:rPr>
                  </w:pPr>
                </w:p>
                <w:p w14:paraId="2177DE5D" w14:textId="77777777" w:rsidR="00EF67C8" w:rsidRPr="004526E0" w:rsidRDefault="00EF67C8" w:rsidP="005E4759">
                  <w:pPr>
                    <w:framePr w:hSpace="180" w:wrap="around" w:vAnchor="text" w:hAnchor="text" w:y="1"/>
                    <w:suppressOverlap/>
                    <w:rPr>
                      <w:rFonts w:ascii="Times New Roman" w:hAnsi="Times New Roman"/>
                      <w:sz w:val="24"/>
                      <w:szCs w:val="24"/>
                    </w:rPr>
                  </w:pPr>
                </w:p>
                <w:p w14:paraId="5D0112C9" w14:textId="77777777" w:rsidR="00EF67C8" w:rsidRPr="004526E0" w:rsidRDefault="00EF67C8" w:rsidP="005E4759">
                  <w:pPr>
                    <w:framePr w:hSpace="180" w:wrap="around" w:vAnchor="text" w:hAnchor="text" w:y="1"/>
                    <w:suppressOverlap/>
                    <w:rPr>
                      <w:rFonts w:ascii="Times New Roman" w:hAnsi="Times New Roman"/>
                      <w:sz w:val="24"/>
                      <w:szCs w:val="24"/>
                    </w:rPr>
                  </w:pPr>
                </w:p>
                <w:p w14:paraId="121E3ABA" w14:textId="77777777" w:rsidR="005B6950" w:rsidRPr="004526E0" w:rsidRDefault="005B6950" w:rsidP="005E4759">
                  <w:pPr>
                    <w:framePr w:hSpace="180" w:wrap="around" w:vAnchor="text" w:hAnchor="text" w:y="1"/>
                    <w:suppressOverlap/>
                    <w:rPr>
                      <w:rFonts w:ascii="Times New Roman" w:hAnsi="Times New Roman"/>
                      <w:sz w:val="24"/>
                      <w:szCs w:val="24"/>
                    </w:rPr>
                  </w:pPr>
                </w:p>
                <w:p w14:paraId="08D41083" w14:textId="77777777" w:rsidR="004122BB" w:rsidRPr="004526E0" w:rsidRDefault="004122BB" w:rsidP="005E4759">
                  <w:pPr>
                    <w:framePr w:hSpace="180" w:wrap="around" w:vAnchor="text" w:hAnchor="text" w:y="1"/>
                    <w:suppressOverlap/>
                    <w:rPr>
                      <w:rFonts w:ascii="Times New Roman" w:hAnsi="Times New Roman"/>
                      <w:sz w:val="24"/>
                      <w:szCs w:val="24"/>
                    </w:rPr>
                  </w:pPr>
                </w:p>
                <w:p w14:paraId="09705124" w14:textId="38C28CB9" w:rsidR="004122BB" w:rsidRPr="004526E0" w:rsidRDefault="00EE5379" w:rsidP="005E4759">
                  <w:pPr>
                    <w:framePr w:hSpace="180" w:wrap="around" w:vAnchor="text" w:hAnchor="text" w:y="1"/>
                    <w:suppressOverlap/>
                    <w:rPr>
                      <w:rFonts w:ascii="Times New Roman" w:hAnsi="Times New Roman"/>
                      <w:sz w:val="24"/>
                      <w:szCs w:val="24"/>
                    </w:rPr>
                  </w:pPr>
                  <w:r w:rsidRPr="004526E0">
                    <w:rPr>
                      <w:rFonts w:ascii="Times New Roman" w:hAnsi="Times New Roman"/>
                      <w:sz w:val="24"/>
                      <w:szCs w:val="24"/>
                    </w:rPr>
                    <w:t xml:space="preserve">2.3. </w:t>
                  </w:r>
                </w:p>
                <w:p w14:paraId="7CF0994F" w14:textId="77777777" w:rsidR="00AA1241" w:rsidRPr="004526E0" w:rsidRDefault="00AA1241" w:rsidP="005E4759">
                  <w:pPr>
                    <w:framePr w:hSpace="180" w:wrap="around" w:vAnchor="text" w:hAnchor="text" w:y="1"/>
                    <w:suppressOverlap/>
                    <w:rPr>
                      <w:rFonts w:ascii="Times New Roman" w:hAnsi="Times New Roman"/>
                      <w:sz w:val="24"/>
                      <w:szCs w:val="24"/>
                    </w:rPr>
                  </w:pPr>
                </w:p>
                <w:p w14:paraId="2A71EBEE" w14:textId="77777777" w:rsidR="004239D9" w:rsidRPr="004526E0" w:rsidRDefault="004239D9" w:rsidP="005E4759">
                  <w:pPr>
                    <w:framePr w:hSpace="180" w:wrap="around" w:vAnchor="text" w:hAnchor="text" w:y="1"/>
                    <w:suppressOverlap/>
                    <w:rPr>
                      <w:rFonts w:ascii="Times New Roman" w:hAnsi="Times New Roman"/>
                      <w:b/>
                      <w:bCs/>
                      <w:sz w:val="24"/>
                      <w:szCs w:val="24"/>
                    </w:rPr>
                  </w:pPr>
                  <w:r w:rsidRPr="004526E0">
                    <w:rPr>
                      <w:rFonts w:ascii="Times New Roman" w:hAnsi="Times New Roman"/>
                      <w:sz w:val="24"/>
                      <w:szCs w:val="24"/>
                    </w:rPr>
                    <w:t>2.</w:t>
                  </w:r>
                  <w:r w:rsidR="004C2E89" w:rsidRPr="004526E0">
                    <w:rPr>
                      <w:rFonts w:ascii="Times New Roman" w:hAnsi="Times New Roman"/>
                      <w:sz w:val="24"/>
                      <w:szCs w:val="24"/>
                    </w:rPr>
                    <w:t>4</w:t>
                  </w:r>
                  <w:r w:rsidRPr="004526E0">
                    <w:rPr>
                      <w:rFonts w:ascii="Times New Roman" w:hAnsi="Times New Roman"/>
                      <w:sz w:val="24"/>
                      <w:szCs w:val="24"/>
                    </w:rPr>
                    <w:t>.</w:t>
                  </w:r>
                  <w:r w:rsidRPr="004526E0">
                    <w:rPr>
                      <w:rFonts w:ascii="Times New Roman" w:hAnsi="Times New Roman"/>
                      <w:b/>
                      <w:bCs/>
                      <w:sz w:val="24"/>
                      <w:szCs w:val="24"/>
                    </w:rPr>
                    <w:t xml:space="preserve"> </w:t>
                  </w:r>
                </w:p>
              </w:tc>
              <w:tc>
                <w:tcPr>
                  <w:tcW w:w="8912" w:type="dxa"/>
                  <w:tcBorders>
                    <w:top w:val="nil"/>
                    <w:left w:val="nil"/>
                    <w:bottom w:val="nil"/>
                    <w:right w:val="nil"/>
                  </w:tcBorders>
                </w:tcPr>
                <w:p w14:paraId="6F74C04E" w14:textId="77777777" w:rsidR="00E36A77" w:rsidRPr="004526E0" w:rsidRDefault="00A455CB" w:rsidP="005E4759">
                  <w:pPr>
                    <w:pStyle w:val="Stilius3"/>
                    <w:framePr w:hSpace="180" w:wrap="around" w:vAnchor="text" w:hAnchor="text" w:y="1"/>
                    <w:spacing w:before="120" w:after="80"/>
                    <w:ind w:right="34"/>
                    <w:suppressOverlap/>
                    <w:rPr>
                      <w:sz w:val="24"/>
                      <w:szCs w:val="24"/>
                    </w:rPr>
                  </w:pPr>
                  <w:r w:rsidRPr="004526E0">
                    <w:rPr>
                      <w:sz w:val="24"/>
                      <w:szCs w:val="24"/>
                    </w:rPr>
                    <w:lastRenderedPageBreak/>
                    <w:t>Šia Sutartimi Rangovas įsipareigoja per Sutartyje nustatytą terminą</w:t>
                  </w:r>
                  <w:r w:rsidR="00B06EE7" w:rsidRPr="004526E0">
                    <w:rPr>
                      <w:sz w:val="24"/>
                      <w:szCs w:val="24"/>
                    </w:rPr>
                    <w:t xml:space="preserve"> ir Sutartyje nustatytomis sąlygomis</w:t>
                  </w:r>
                  <w:r w:rsidRPr="004526E0">
                    <w:rPr>
                      <w:sz w:val="24"/>
                      <w:szCs w:val="24"/>
                    </w:rPr>
                    <w:t xml:space="preserve"> </w:t>
                  </w:r>
                  <w:r w:rsidR="00C313F2" w:rsidRPr="004526E0">
                    <w:rPr>
                      <w:sz w:val="24"/>
                      <w:szCs w:val="24"/>
                    </w:rPr>
                    <w:t>atlikti</w:t>
                  </w:r>
                  <w:r w:rsidR="00E36A77" w:rsidRPr="004526E0">
                    <w:rPr>
                      <w:sz w:val="24"/>
                      <w:szCs w:val="24"/>
                    </w:rPr>
                    <w:t>:</w:t>
                  </w:r>
                </w:p>
                <w:p w14:paraId="6D026F0A" w14:textId="1D7ED491" w:rsidR="00355E4B" w:rsidRPr="004526E0" w:rsidRDefault="00322BBE" w:rsidP="005E4759">
                  <w:pPr>
                    <w:pStyle w:val="Stilius3"/>
                    <w:framePr w:hSpace="180" w:wrap="around" w:vAnchor="text" w:hAnchor="text" w:y="1"/>
                    <w:numPr>
                      <w:ilvl w:val="2"/>
                      <w:numId w:val="36"/>
                    </w:numPr>
                    <w:tabs>
                      <w:tab w:val="left" w:pos="695"/>
                    </w:tabs>
                    <w:spacing w:before="0" w:after="80"/>
                    <w:ind w:left="40" w:right="34" w:firstLine="0"/>
                    <w:suppressOverlap/>
                    <w:rPr>
                      <w:sz w:val="24"/>
                      <w:szCs w:val="24"/>
                    </w:rPr>
                  </w:pPr>
                  <w:r w:rsidRPr="004526E0">
                    <w:rPr>
                      <w:rFonts w:eastAsia="Arial Unicode MS"/>
                      <w:sz w:val="24"/>
                      <w:szCs w:val="24"/>
                      <w:bdr w:val="none" w:sz="0" w:space="0" w:color="auto" w:frame="1"/>
                    </w:rPr>
                    <w:t xml:space="preserve">Alyvų gatvės, Garliavos sen., Kauno r. sav., rekonstravimo </w:t>
                  </w:r>
                  <w:r w:rsidR="00C4765C" w:rsidRPr="004526E0">
                    <w:rPr>
                      <w:bCs/>
                      <w:sz w:val="24"/>
                      <w:szCs w:val="24"/>
                    </w:rPr>
                    <w:t>darb</w:t>
                  </w:r>
                  <w:r w:rsidR="004228E8" w:rsidRPr="004526E0">
                    <w:rPr>
                      <w:bCs/>
                      <w:sz w:val="24"/>
                      <w:szCs w:val="24"/>
                    </w:rPr>
                    <w:t>us</w:t>
                  </w:r>
                  <w:r w:rsidR="00F568FD" w:rsidRPr="004526E0">
                    <w:rPr>
                      <w:rFonts w:eastAsia="Arial Unicode MS"/>
                      <w:sz w:val="24"/>
                      <w:szCs w:val="24"/>
                      <w:bdr w:val="none" w:sz="0" w:space="0" w:color="auto" w:frame="1"/>
                    </w:rPr>
                    <w:t>,</w:t>
                  </w:r>
                </w:p>
                <w:p w14:paraId="116AB278" w14:textId="03D3BF22" w:rsidR="00355E4B" w:rsidRPr="004526E0" w:rsidRDefault="00F568FD" w:rsidP="005E4759">
                  <w:pPr>
                    <w:pStyle w:val="Stilius3"/>
                    <w:framePr w:hSpace="180" w:wrap="around" w:vAnchor="text" w:hAnchor="text" w:y="1"/>
                    <w:numPr>
                      <w:ilvl w:val="2"/>
                      <w:numId w:val="36"/>
                    </w:numPr>
                    <w:tabs>
                      <w:tab w:val="left" w:pos="695"/>
                    </w:tabs>
                    <w:spacing w:before="0" w:after="80"/>
                    <w:ind w:left="40" w:right="34" w:firstLine="0"/>
                    <w:suppressOverlap/>
                    <w:rPr>
                      <w:sz w:val="24"/>
                      <w:szCs w:val="24"/>
                    </w:rPr>
                  </w:pPr>
                  <w:r w:rsidRPr="004526E0">
                    <w:rPr>
                      <w:sz w:val="24"/>
                      <w:szCs w:val="24"/>
                    </w:rPr>
                    <w:t>e</w:t>
                  </w:r>
                  <w:r w:rsidR="00355E4B" w:rsidRPr="004526E0">
                    <w:rPr>
                      <w:sz w:val="24"/>
                      <w:szCs w:val="24"/>
                    </w:rPr>
                    <w:t xml:space="preserve">lektroninio statybos žurnalo užsakymą (prenumeratos užsakymą, statybos žurnalo pildymą ir saugojimą ir po statybos darbų baigimo jo pilną perleidimą </w:t>
                  </w:r>
                  <w:r w:rsidRPr="004526E0">
                    <w:rPr>
                      <w:sz w:val="24"/>
                      <w:szCs w:val="24"/>
                    </w:rPr>
                    <w:t>Užsakovui</w:t>
                  </w:r>
                  <w:r w:rsidR="00355E4B" w:rsidRPr="004526E0">
                    <w:rPr>
                      <w:sz w:val="24"/>
                      <w:szCs w:val="24"/>
                    </w:rPr>
                    <w:t>)</w:t>
                  </w:r>
                  <w:r w:rsidR="00FC7259" w:rsidRPr="004526E0">
                    <w:rPr>
                      <w:sz w:val="24"/>
                      <w:szCs w:val="24"/>
                    </w:rPr>
                    <w:t>,</w:t>
                  </w:r>
                </w:p>
                <w:p w14:paraId="675B8F15" w14:textId="77777777" w:rsidR="001756D9" w:rsidRPr="004526E0" w:rsidRDefault="00F568FD" w:rsidP="005E4759">
                  <w:pPr>
                    <w:pStyle w:val="Stilius3"/>
                    <w:framePr w:hSpace="180" w:wrap="around" w:vAnchor="text" w:hAnchor="text" w:y="1"/>
                    <w:tabs>
                      <w:tab w:val="left" w:pos="695"/>
                    </w:tabs>
                    <w:spacing w:before="0" w:after="80"/>
                    <w:ind w:left="40" w:right="34"/>
                    <w:suppressOverlap/>
                    <w:rPr>
                      <w:sz w:val="24"/>
                      <w:szCs w:val="24"/>
                    </w:rPr>
                  </w:pPr>
                  <w:r w:rsidRPr="004526E0">
                    <w:rPr>
                      <w:sz w:val="24"/>
                      <w:szCs w:val="24"/>
                    </w:rPr>
                    <w:t xml:space="preserve">toliau 2.1.1 – 2.1.2 punktuose apibrėžti Rangovo įsipareigojimai vadinami </w:t>
                  </w:r>
                  <w:r w:rsidRPr="004526E0">
                    <w:rPr>
                      <w:b/>
                      <w:bCs/>
                      <w:sz w:val="24"/>
                      <w:szCs w:val="24"/>
                    </w:rPr>
                    <w:t>Darbais</w:t>
                  </w:r>
                  <w:r w:rsidRPr="004526E0">
                    <w:rPr>
                      <w:sz w:val="24"/>
                      <w:szCs w:val="24"/>
                    </w:rPr>
                    <w:t>,</w:t>
                  </w:r>
                </w:p>
                <w:p w14:paraId="523FF27D" w14:textId="7A854B80" w:rsidR="001756D9" w:rsidRDefault="001756D9" w:rsidP="005E4759">
                  <w:pPr>
                    <w:framePr w:hSpace="180" w:wrap="around" w:vAnchor="text" w:hAnchor="text" w:y="1"/>
                    <w:tabs>
                      <w:tab w:val="left" w:pos="1418"/>
                      <w:tab w:val="left" w:pos="1985"/>
                    </w:tabs>
                    <w:suppressAutoHyphens/>
                    <w:autoSpaceDN w:val="0"/>
                    <w:suppressOverlap/>
                    <w:jc w:val="both"/>
                    <w:textAlignment w:val="baseline"/>
                    <w:rPr>
                      <w:ins w:id="9" w:author="Dovilė Kėkštienė" w:date="2026-01-13T11:17:00Z" w16du:dateUtc="2026-01-13T09:17:00Z"/>
                      <w:rFonts w:ascii="Times New Roman" w:hAnsi="Times New Roman"/>
                      <w:color w:val="000000" w:themeColor="text1"/>
                      <w:sz w:val="24"/>
                      <w:szCs w:val="24"/>
                    </w:rPr>
                  </w:pPr>
                  <w:r w:rsidRPr="004526E0">
                    <w:rPr>
                      <w:rFonts w:ascii="Times New Roman" w:hAnsi="Times New Roman"/>
                      <w:sz w:val="24"/>
                      <w:szCs w:val="24"/>
                    </w:rPr>
                    <w:t xml:space="preserve">2.1.3. </w:t>
                  </w:r>
                  <w:r w:rsidR="00F568FD" w:rsidRPr="004526E0">
                    <w:rPr>
                      <w:rFonts w:ascii="Times New Roman" w:hAnsi="Times New Roman"/>
                      <w:sz w:val="24"/>
                      <w:szCs w:val="24"/>
                    </w:rPr>
                    <w:t xml:space="preserve">statybos užbaigimo procedūrą ir dokumentų, </w:t>
                  </w:r>
                  <w:r w:rsidR="00F568FD" w:rsidRPr="004526E0">
                    <w:rPr>
                      <w:rFonts w:ascii="Times New Roman" w:hAnsi="Times New Roman"/>
                      <w:sz w:val="24"/>
                      <w:szCs w:val="24"/>
                      <w:lang w:eastAsia="lt-LT"/>
                    </w:rPr>
                    <w:t>privalomų statybos užbaigimo procedūrai tinkamai atlikti, parengimą</w:t>
                  </w:r>
                  <w:r w:rsidR="00322BBE" w:rsidRPr="004526E0">
                    <w:rPr>
                      <w:rFonts w:ascii="Times New Roman" w:hAnsi="Times New Roman"/>
                      <w:sz w:val="24"/>
                      <w:szCs w:val="24"/>
                      <w:lang w:eastAsia="lt-LT"/>
                    </w:rPr>
                    <w:t xml:space="preserve"> (</w:t>
                  </w:r>
                  <w:r w:rsidR="00AA1241" w:rsidRPr="004526E0">
                    <w:rPr>
                      <w:rFonts w:ascii="Times New Roman" w:hAnsi="Times New Roman"/>
                      <w:color w:val="000000" w:themeColor="text1"/>
                      <w:sz w:val="24"/>
                      <w:szCs w:val="24"/>
                    </w:rPr>
                    <w:t>kontrolinių geodezinių nuotraukų parengim</w:t>
                  </w:r>
                  <w:r w:rsidR="00322BBE" w:rsidRPr="004526E0">
                    <w:rPr>
                      <w:rFonts w:ascii="Times New Roman" w:hAnsi="Times New Roman"/>
                      <w:color w:val="000000" w:themeColor="text1"/>
                      <w:sz w:val="24"/>
                      <w:szCs w:val="24"/>
                    </w:rPr>
                    <w:t>as</w:t>
                  </w:r>
                  <w:r w:rsidR="00AA1241" w:rsidRPr="004526E0">
                    <w:rPr>
                      <w:rFonts w:ascii="Times New Roman" w:hAnsi="Times New Roman"/>
                      <w:sz w:val="24"/>
                      <w:szCs w:val="24"/>
                    </w:rPr>
                    <w:t xml:space="preserve">; </w:t>
                  </w:r>
                  <w:r w:rsidR="00AA1241" w:rsidRPr="004526E0">
                    <w:rPr>
                      <w:rFonts w:ascii="Times New Roman" w:hAnsi="Times New Roman"/>
                      <w:color w:val="000000" w:themeColor="text1"/>
                      <w:sz w:val="24"/>
                      <w:szCs w:val="24"/>
                    </w:rPr>
                    <w:t>kadastrinių matavimų bylų parengim</w:t>
                  </w:r>
                  <w:r w:rsidR="00322BBE" w:rsidRPr="004526E0">
                    <w:rPr>
                      <w:rFonts w:ascii="Times New Roman" w:hAnsi="Times New Roman"/>
                      <w:color w:val="000000" w:themeColor="text1"/>
                      <w:sz w:val="24"/>
                      <w:szCs w:val="24"/>
                    </w:rPr>
                    <w:t>as</w:t>
                  </w:r>
                  <w:r w:rsidR="00AA1241" w:rsidRPr="004526E0">
                    <w:rPr>
                      <w:rFonts w:ascii="Times New Roman" w:hAnsi="Times New Roman"/>
                      <w:color w:val="000000" w:themeColor="text1"/>
                      <w:sz w:val="24"/>
                      <w:szCs w:val="24"/>
                    </w:rPr>
                    <w:t>; kitų statybos užbaigimą patvirtinančių dokumentų parengim</w:t>
                  </w:r>
                  <w:r w:rsidR="00322BBE" w:rsidRPr="004526E0">
                    <w:rPr>
                      <w:rFonts w:ascii="Times New Roman" w:hAnsi="Times New Roman"/>
                      <w:color w:val="000000" w:themeColor="text1"/>
                      <w:sz w:val="24"/>
                      <w:szCs w:val="24"/>
                    </w:rPr>
                    <w:t>as</w:t>
                  </w:r>
                  <w:r w:rsidR="00AA1241" w:rsidRPr="004526E0">
                    <w:rPr>
                      <w:rFonts w:ascii="Times New Roman" w:hAnsi="Times New Roman"/>
                      <w:color w:val="000000" w:themeColor="text1"/>
                      <w:sz w:val="24"/>
                      <w:szCs w:val="24"/>
                    </w:rPr>
                    <w:t xml:space="preserve">; </w:t>
                  </w:r>
                  <w:r w:rsidR="00322BBE" w:rsidRPr="004526E0">
                    <w:rPr>
                      <w:rFonts w:ascii="Times New Roman" w:hAnsi="Times New Roman"/>
                      <w:color w:val="000000" w:themeColor="text1"/>
                      <w:sz w:val="24"/>
                      <w:szCs w:val="24"/>
                    </w:rPr>
                    <w:t xml:space="preserve">statybos užbaigimo akto pateikimas; </w:t>
                  </w:r>
                  <w:r w:rsidR="00AA1241" w:rsidRPr="004526E0">
                    <w:rPr>
                      <w:rFonts w:ascii="Times New Roman" w:hAnsi="Times New Roman"/>
                      <w:color w:val="000000" w:themeColor="text1"/>
                      <w:sz w:val="24"/>
                      <w:szCs w:val="24"/>
                    </w:rPr>
                    <w:t>nekilnojamo turto registracij</w:t>
                  </w:r>
                  <w:r w:rsidR="00322BBE" w:rsidRPr="004526E0">
                    <w:rPr>
                      <w:rFonts w:ascii="Times New Roman" w:hAnsi="Times New Roman"/>
                      <w:color w:val="000000" w:themeColor="text1"/>
                      <w:sz w:val="24"/>
                      <w:szCs w:val="24"/>
                    </w:rPr>
                    <w:t>a</w:t>
                  </w:r>
                  <w:r w:rsidR="00AA1241" w:rsidRPr="004526E0">
                    <w:rPr>
                      <w:rFonts w:ascii="Times New Roman" w:hAnsi="Times New Roman"/>
                      <w:color w:val="000000" w:themeColor="text1"/>
                      <w:sz w:val="24"/>
                      <w:szCs w:val="24"/>
                    </w:rPr>
                    <w:t xml:space="preserve"> VĮ Registrų centre</w:t>
                  </w:r>
                  <w:r w:rsidR="00322BBE" w:rsidRPr="004526E0">
                    <w:rPr>
                      <w:rFonts w:ascii="Times New Roman" w:hAnsi="Times New Roman"/>
                      <w:color w:val="000000" w:themeColor="text1"/>
                      <w:sz w:val="24"/>
                      <w:szCs w:val="24"/>
                    </w:rPr>
                    <w:t>),</w:t>
                  </w:r>
                  <w:ins w:id="10" w:author="Dovilė Kėkštienė" w:date="2026-01-13T11:17:00Z" w16du:dateUtc="2026-01-13T09:17:00Z">
                    <w:r w:rsidR="005E4759">
                      <w:rPr>
                        <w:rFonts w:ascii="Times New Roman" w:hAnsi="Times New Roman"/>
                        <w:color w:val="000000" w:themeColor="text1"/>
                        <w:sz w:val="24"/>
                        <w:szCs w:val="24"/>
                      </w:rPr>
                      <w:t xml:space="preserve"> plačiau:</w:t>
                    </w:r>
                  </w:ins>
                </w:p>
                <w:p w14:paraId="15A7BEB0" w14:textId="5F5A0655" w:rsidR="005E4759" w:rsidRDefault="005E4759" w:rsidP="005E4759">
                  <w:pPr>
                    <w:pStyle w:val="Stilius3"/>
                    <w:spacing w:before="120"/>
                    <w:rPr>
                      <w:ins w:id="11" w:author="Dovilė Kėkštienė" w:date="2026-01-13T11:17:00Z" w16du:dateUtc="2026-01-13T09:17:00Z"/>
                      <w:sz w:val="24"/>
                      <w:szCs w:val="24"/>
                    </w:rPr>
                  </w:pPr>
                  <w:ins w:id="12" w:author="Dovilė Kėkštienė" w:date="2026-01-13T11:17:00Z" w16du:dateUtc="2026-01-13T09:17:00Z">
                    <w:r>
                      <w:rPr>
                        <w:color w:val="000000" w:themeColor="text1"/>
                        <w:sz w:val="24"/>
                        <w:szCs w:val="24"/>
                      </w:rPr>
                      <w:t xml:space="preserve">- </w:t>
                    </w:r>
                    <w:r w:rsidRPr="00DA09B2">
                      <w:rPr>
                        <w:sz w:val="24"/>
                        <w:szCs w:val="24"/>
                      </w:rPr>
                      <w:t xml:space="preserve"> </w:t>
                    </w:r>
                    <w:r w:rsidRPr="00DA09B2">
                      <w:rPr>
                        <w:sz w:val="24"/>
                        <w:szCs w:val="24"/>
                      </w:rPr>
                      <w:t>atlikti Darbų geodezines nuotraukas (*.</w:t>
                    </w:r>
                    <w:proofErr w:type="spellStart"/>
                    <w:r w:rsidRPr="00DA09B2">
                      <w:rPr>
                        <w:sz w:val="24"/>
                        <w:szCs w:val="24"/>
                      </w:rPr>
                      <w:t>dwg</w:t>
                    </w:r>
                    <w:proofErr w:type="spellEnd"/>
                    <w:r w:rsidRPr="00DA09B2">
                      <w:rPr>
                        <w:sz w:val="24"/>
                        <w:szCs w:val="24"/>
                      </w:rPr>
                      <w:t xml:space="preserve"> ir *.</w:t>
                    </w:r>
                    <w:proofErr w:type="spellStart"/>
                    <w:r w:rsidRPr="00DA09B2">
                      <w:rPr>
                        <w:sz w:val="24"/>
                        <w:szCs w:val="24"/>
                      </w:rPr>
                      <w:t>pdf</w:t>
                    </w:r>
                    <w:proofErr w:type="spellEnd"/>
                    <w:r w:rsidRPr="00DA09B2">
                      <w:rPr>
                        <w:sz w:val="24"/>
                        <w:szCs w:val="24"/>
                      </w:rPr>
                      <w:t xml:space="preserve"> formatu). Dangų nuotraukoje turi būti nurodyti visi dangų tipai, mažoji architektūra, šulinių dangčiai ir t. t. pagal Darbų kiekių žiniaraščius</w:t>
                    </w:r>
                    <w:r>
                      <w:rPr>
                        <w:sz w:val="24"/>
                        <w:szCs w:val="24"/>
                      </w:rPr>
                      <w:t xml:space="preserve"> (Kiekių sąrašus);</w:t>
                    </w:r>
                  </w:ins>
                </w:p>
                <w:p w14:paraId="0173B7EC" w14:textId="3B5CAA64" w:rsidR="005E4759" w:rsidRDefault="005E4759" w:rsidP="005E4759">
                  <w:pPr>
                    <w:pStyle w:val="Stilius3"/>
                    <w:spacing w:before="0"/>
                    <w:rPr>
                      <w:ins w:id="13" w:author="Dovilė Kėkštienė" w:date="2026-01-13T11:18:00Z" w16du:dateUtc="2026-01-13T09:18:00Z"/>
                      <w:sz w:val="24"/>
                      <w:szCs w:val="24"/>
                    </w:rPr>
                    <w:pPrChange w:id="14" w:author="Dovilė Kėkštienė" w:date="2026-01-13T11:19:00Z" w16du:dateUtc="2026-01-13T09:19:00Z">
                      <w:pPr>
                        <w:pStyle w:val="Stilius3"/>
                        <w:spacing w:before="120"/>
                      </w:pPr>
                    </w:pPrChange>
                  </w:pPr>
                  <w:ins w:id="15" w:author="Dovilė Kėkštienė" w:date="2026-01-13T11:18:00Z" w16du:dateUtc="2026-01-13T09:18:00Z">
                    <w:r>
                      <w:rPr>
                        <w:color w:val="000000" w:themeColor="text1"/>
                        <w:sz w:val="24"/>
                        <w:szCs w:val="24"/>
                      </w:rPr>
                      <w:lastRenderedPageBreak/>
                      <w:t xml:space="preserve">- </w:t>
                    </w:r>
                    <w:r w:rsidRPr="00DA09B2">
                      <w:rPr>
                        <w:sz w:val="24"/>
                        <w:szCs w:val="24"/>
                      </w:rPr>
                      <w:t xml:space="preserve"> </w:t>
                    </w:r>
                    <w:r w:rsidRPr="00DA09B2">
                      <w:rPr>
                        <w:sz w:val="24"/>
                        <w:szCs w:val="24"/>
                      </w:rPr>
                      <w:t>atlikti ir pateikti topografinį planą (-</w:t>
                    </w:r>
                    <w:proofErr w:type="spellStart"/>
                    <w:r w:rsidRPr="00DA09B2">
                      <w:rPr>
                        <w:sz w:val="24"/>
                        <w:szCs w:val="24"/>
                      </w:rPr>
                      <w:t>us</w:t>
                    </w:r>
                    <w:proofErr w:type="spellEnd"/>
                    <w:r w:rsidRPr="00DA09B2">
                      <w:rPr>
                        <w:sz w:val="24"/>
                        <w:szCs w:val="24"/>
                      </w:rPr>
                      <w:t>) po statybų ir inžinerinių tinklų planą (</w:t>
                    </w:r>
                    <w:proofErr w:type="spellStart"/>
                    <w:r w:rsidRPr="00DA09B2">
                      <w:rPr>
                        <w:sz w:val="24"/>
                        <w:szCs w:val="24"/>
                      </w:rPr>
                      <w:t>us</w:t>
                    </w:r>
                    <w:proofErr w:type="spellEnd"/>
                    <w:r w:rsidRPr="00DA09B2">
                      <w:rPr>
                        <w:sz w:val="24"/>
                        <w:szCs w:val="24"/>
                      </w:rPr>
                      <w:t>) (2 dokumentų bylas (popierinį variantą ir kopiją skaitmeninėje laikmenoje (*.</w:t>
                    </w:r>
                    <w:proofErr w:type="spellStart"/>
                    <w:r w:rsidRPr="00DA09B2">
                      <w:rPr>
                        <w:sz w:val="24"/>
                        <w:szCs w:val="24"/>
                      </w:rPr>
                      <w:t>dwg</w:t>
                    </w:r>
                    <w:proofErr w:type="spellEnd"/>
                    <w:r w:rsidRPr="00DA09B2">
                      <w:rPr>
                        <w:sz w:val="24"/>
                        <w:szCs w:val="24"/>
                      </w:rPr>
                      <w:t>, *.</w:t>
                    </w:r>
                    <w:proofErr w:type="spellStart"/>
                    <w:r w:rsidRPr="00DA09B2">
                      <w:rPr>
                        <w:sz w:val="24"/>
                        <w:szCs w:val="24"/>
                      </w:rPr>
                      <w:t>pdf</w:t>
                    </w:r>
                    <w:proofErr w:type="spellEnd"/>
                    <w:r w:rsidRPr="00DA09B2">
                      <w:rPr>
                        <w:sz w:val="24"/>
                        <w:szCs w:val="24"/>
                      </w:rPr>
                      <w:t xml:space="preserve"> formatu)), kurie turi būti suderinti per Topografijos ir inžinerinės infrastruktūros informacinę sistemą (toliau – TIIIS)</w:t>
                    </w:r>
                    <w:r>
                      <w:rPr>
                        <w:sz w:val="24"/>
                        <w:szCs w:val="24"/>
                      </w:rPr>
                      <w:t>;</w:t>
                    </w:r>
                  </w:ins>
                </w:p>
                <w:p w14:paraId="7B547405" w14:textId="33E14C9A" w:rsidR="005E4759" w:rsidRDefault="005E4759" w:rsidP="005E4759">
                  <w:pPr>
                    <w:pStyle w:val="Stilius3"/>
                    <w:spacing w:before="0"/>
                    <w:rPr>
                      <w:ins w:id="16" w:author="Dovilė Kėkštienė" w:date="2026-01-13T11:18:00Z" w16du:dateUtc="2026-01-13T09:18:00Z"/>
                      <w:sz w:val="24"/>
                      <w:szCs w:val="24"/>
                    </w:rPr>
                    <w:pPrChange w:id="17" w:author="Dovilė Kėkštienė" w:date="2026-01-13T11:19:00Z" w16du:dateUtc="2026-01-13T09:19:00Z">
                      <w:pPr>
                        <w:pStyle w:val="Stilius3"/>
                        <w:spacing w:before="120"/>
                      </w:pPr>
                    </w:pPrChange>
                  </w:pPr>
                  <w:ins w:id="18" w:author="Dovilė Kėkštienė" w:date="2026-01-13T11:18:00Z" w16du:dateUtc="2026-01-13T09:18:00Z">
                    <w:r>
                      <w:rPr>
                        <w:color w:val="000000" w:themeColor="text1"/>
                        <w:sz w:val="24"/>
                        <w:szCs w:val="24"/>
                      </w:rPr>
                      <w:t xml:space="preserve">- </w:t>
                    </w:r>
                    <w:r w:rsidRPr="00DA09B2">
                      <w:rPr>
                        <w:sz w:val="24"/>
                        <w:szCs w:val="24"/>
                      </w:rPr>
                      <w:t xml:space="preserve"> </w:t>
                    </w:r>
                    <w:r w:rsidRPr="00DA09B2">
                      <w:rPr>
                        <w:sz w:val="24"/>
                        <w:szCs w:val="24"/>
                      </w:rPr>
                      <w:t>parengti ir pateikti nekilnojamojo daikto kadastrinių matavimų bylą (-</w:t>
                    </w:r>
                    <w:proofErr w:type="spellStart"/>
                    <w:r w:rsidRPr="00DA09B2">
                      <w:rPr>
                        <w:sz w:val="24"/>
                        <w:szCs w:val="24"/>
                      </w:rPr>
                      <w:t>as</w:t>
                    </w:r>
                    <w:proofErr w:type="spellEnd"/>
                    <w:r w:rsidRPr="00DA09B2">
                      <w:rPr>
                        <w:sz w:val="24"/>
                        <w:szCs w:val="24"/>
                      </w:rPr>
                      <w:t>), suderintą (-</w:t>
                    </w:r>
                    <w:proofErr w:type="spellStart"/>
                    <w:r w:rsidRPr="00DA09B2">
                      <w:rPr>
                        <w:sz w:val="24"/>
                        <w:szCs w:val="24"/>
                      </w:rPr>
                      <w:t>as</w:t>
                    </w:r>
                    <w:proofErr w:type="spellEnd"/>
                    <w:r w:rsidRPr="00DA09B2">
                      <w:rPr>
                        <w:sz w:val="24"/>
                        <w:szCs w:val="24"/>
                      </w:rPr>
                      <w:t>) teisės aktų  nustatyta tvarka ir įregistruotą (-</w:t>
                    </w:r>
                    <w:proofErr w:type="spellStart"/>
                    <w:r w:rsidRPr="00DA09B2">
                      <w:rPr>
                        <w:sz w:val="24"/>
                        <w:szCs w:val="24"/>
                      </w:rPr>
                      <w:t>as</w:t>
                    </w:r>
                    <w:proofErr w:type="spellEnd"/>
                    <w:r w:rsidRPr="00DA09B2">
                      <w:rPr>
                        <w:sz w:val="24"/>
                        <w:szCs w:val="24"/>
                      </w:rPr>
                      <w:t>) VĮ Registrų centro duomenų bazėje</w:t>
                    </w:r>
                    <w:r>
                      <w:rPr>
                        <w:sz w:val="24"/>
                        <w:szCs w:val="24"/>
                      </w:rPr>
                      <w:t>;</w:t>
                    </w:r>
                  </w:ins>
                </w:p>
                <w:p w14:paraId="52F17D6D" w14:textId="2A080A04" w:rsidR="005E4759" w:rsidRPr="004526E0" w:rsidDel="005E4759" w:rsidRDefault="005E4759" w:rsidP="005E4759">
                  <w:pPr>
                    <w:framePr w:hSpace="180" w:wrap="around" w:vAnchor="text" w:hAnchor="text" w:y="1"/>
                    <w:tabs>
                      <w:tab w:val="left" w:pos="1418"/>
                      <w:tab w:val="left" w:pos="1985"/>
                    </w:tabs>
                    <w:suppressAutoHyphens/>
                    <w:autoSpaceDN w:val="0"/>
                    <w:suppressOverlap/>
                    <w:jc w:val="both"/>
                    <w:textAlignment w:val="baseline"/>
                    <w:rPr>
                      <w:del w:id="19" w:author="Dovilė Kėkštienė" w:date="2026-01-13T11:19:00Z" w16du:dateUtc="2026-01-13T09:19:00Z"/>
                      <w:rFonts w:ascii="Times New Roman" w:hAnsi="Times New Roman"/>
                      <w:color w:val="000000" w:themeColor="text1"/>
                      <w:sz w:val="24"/>
                      <w:szCs w:val="24"/>
                    </w:rPr>
                  </w:pPr>
                  <w:ins w:id="20" w:author="Dovilė Kėkštienė" w:date="2026-01-13T11:18:00Z" w16du:dateUtc="2026-01-13T09:18:00Z">
                    <w:r>
                      <w:rPr>
                        <w:rFonts w:ascii="Times New Roman" w:hAnsi="Times New Roman"/>
                        <w:color w:val="000000" w:themeColor="text1"/>
                        <w:sz w:val="24"/>
                        <w:szCs w:val="24"/>
                      </w:rPr>
                      <w:t xml:space="preserve">- </w:t>
                    </w:r>
                  </w:ins>
                  <w:ins w:id="21" w:author="Dovilė Kėkštienė" w:date="2026-01-13T11:19:00Z" w16du:dateUtc="2026-01-13T09:19:00Z">
                    <w:r w:rsidRPr="005E4759">
                      <w:rPr>
                        <w:sz w:val="24"/>
                        <w:szCs w:val="24"/>
                      </w:rPr>
                      <w:t xml:space="preserve"> </w:t>
                    </w:r>
                  </w:ins>
                  <w:ins w:id="22" w:author="Dovilė Kėkštienė" w:date="2026-01-13T11:19:00Z">
                    <w:r w:rsidRPr="005E4759">
                      <w:rPr>
                        <w:rFonts w:ascii="Times New Roman" w:hAnsi="Times New Roman"/>
                        <w:color w:val="000000" w:themeColor="text1"/>
                        <w:sz w:val="24"/>
                        <w:szCs w:val="24"/>
                      </w:rPr>
                      <w:t xml:space="preserve">atlikti nekilnojimo turto teisinę registraciją Registrų centre. Jei Rangovui įregistruojant objektus Nekilnojamojo turto registre nustatomi trūkumai, juos Rangovas turi nedelsdamas pašalinti ir kartoti nekilnojimo turto registraciją VĮ Registrų centre iš </w:t>
                    </w:r>
                    <w:proofErr w:type="spellStart"/>
                    <w:r w:rsidRPr="005E4759">
                      <w:rPr>
                        <w:rFonts w:ascii="Times New Roman" w:hAnsi="Times New Roman"/>
                        <w:color w:val="000000" w:themeColor="text1"/>
                        <w:sz w:val="24"/>
                        <w:szCs w:val="24"/>
                      </w:rPr>
                      <w:t>naujo</w:t>
                    </w:r>
                  </w:ins>
                  <w:ins w:id="23" w:author="Dovilė Kėkštienė" w:date="2026-01-13T11:19:00Z" w16du:dateUtc="2026-01-13T09:19:00Z">
                    <w:r>
                      <w:rPr>
                        <w:rFonts w:ascii="Times New Roman" w:hAnsi="Times New Roman"/>
                        <w:color w:val="000000" w:themeColor="text1"/>
                        <w:sz w:val="24"/>
                        <w:szCs w:val="24"/>
                      </w:rPr>
                      <w:t>,</w:t>
                    </w:r>
                  </w:ins>
                </w:p>
                <w:p w14:paraId="5FAE9CCE" w14:textId="77777777" w:rsidR="00D9317A" w:rsidRPr="004526E0" w:rsidDel="005E4759" w:rsidRDefault="00D9317A" w:rsidP="005E4759">
                  <w:pPr>
                    <w:framePr w:hSpace="180" w:wrap="around" w:vAnchor="text" w:hAnchor="text" w:y="1"/>
                    <w:tabs>
                      <w:tab w:val="left" w:pos="1418"/>
                      <w:tab w:val="left" w:pos="1985"/>
                    </w:tabs>
                    <w:suppressAutoHyphens/>
                    <w:autoSpaceDN w:val="0"/>
                    <w:suppressOverlap/>
                    <w:jc w:val="both"/>
                    <w:textAlignment w:val="baseline"/>
                    <w:rPr>
                      <w:del w:id="24" w:author="Dovilė Kėkštienė" w:date="2026-01-13T11:19:00Z" w16du:dateUtc="2026-01-13T09:19:00Z"/>
                      <w:rFonts w:ascii="Times New Roman" w:hAnsi="Times New Roman"/>
                      <w:color w:val="000000" w:themeColor="text1"/>
                      <w:sz w:val="24"/>
                      <w:szCs w:val="24"/>
                    </w:rPr>
                  </w:pPr>
                </w:p>
                <w:p w14:paraId="391D9789" w14:textId="32034DF6" w:rsidR="0009158C" w:rsidRPr="004526E0" w:rsidRDefault="00F568FD" w:rsidP="005E4759">
                  <w:pPr>
                    <w:framePr w:hSpace="180" w:wrap="around" w:vAnchor="text" w:hAnchor="text" w:y="1"/>
                    <w:tabs>
                      <w:tab w:val="left" w:pos="1418"/>
                    </w:tabs>
                    <w:suppressOverlap/>
                    <w:jc w:val="both"/>
                    <w:rPr>
                      <w:rFonts w:ascii="Times New Roman" w:hAnsi="Times New Roman"/>
                      <w:b/>
                      <w:bCs/>
                      <w:sz w:val="24"/>
                      <w:szCs w:val="24"/>
                    </w:rPr>
                  </w:pPr>
                  <w:r w:rsidRPr="004526E0">
                    <w:rPr>
                      <w:rFonts w:ascii="Times New Roman" w:hAnsi="Times New Roman"/>
                      <w:sz w:val="24"/>
                      <w:szCs w:val="24"/>
                    </w:rPr>
                    <w:t>toli</w:t>
                  </w:r>
                  <w:proofErr w:type="spellEnd"/>
                  <w:r w:rsidRPr="004526E0">
                    <w:rPr>
                      <w:rFonts w:ascii="Times New Roman" w:hAnsi="Times New Roman"/>
                      <w:sz w:val="24"/>
                      <w:szCs w:val="24"/>
                    </w:rPr>
                    <w:t xml:space="preserve">au 2.1.3 punkte apibrėžti tiekėjo įsipareigojimai vadinami </w:t>
                  </w:r>
                  <w:r w:rsidRPr="004526E0">
                    <w:rPr>
                      <w:rFonts w:ascii="Times New Roman" w:hAnsi="Times New Roman"/>
                      <w:b/>
                      <w:bCs/>
                      <w:sz w:val="24"/>
                      <w:szCs w:val="24"/>
                    </w:rPr>
                    <w:t>su</w:t>
                  </w:r>
                  <w:r w:rsidRPr="004526E0">
                    <w:rPr>
                      <w:rFonts w:ascii="Times New Roman" w:hAnsi="Times New Roman"/>
                      <w:sz w:val="24"/>
                      <w:szCs w:val="24"/>
                    </w:rPr>
                    <w:t xml:space="preserve"> </w:t>
                  </w:r>
                  <w:r w:rsidRPr="004526E0">
                    <w:rPr>
                      <w:rFonts w:ascii="Times New Roman" w:hAnsi="Times New Roman"/>
                      <w:b/>
                      <w:bCs/>
                      <w:sz w:val="24"/>
                      <w:szCs w:val="24"/>
                    </w:rPr>
                    <w:t>Darbais</w:t>
                  </w:r>
                  <w:r w:rsidRPr="004526E0">
                    <w:rPr>
                      <w:rFonts w:ascii="Times New Roman" w:hAnsi="Times New Roman"/>
                      <w:sz w:val="24"/>
                      <w:szCs w:val="24"/>
                    </w:rPr>
                    <w:t xml:space="preserve"> </w:t>
                  </w:r>
                  <w:r w:rsidRPr="004526E0">
                    <w:rPr>
                      <w:rFonts w:ascii="Times New Roman" w:hAnsi="Times New Roman"/>
                      <w:b/>
                      <w:bCs/>
                      <w:sz w:val="24"/>
                      <w:szCs w:val="24"/>
                    </w:rPr>
                    <w:t>susijusios paslaugos</w:t>
                  </w:r>
                  <w:r w:rsidR="006C7F85" w:rsidRPr="004526E0">
                    <w:rPr>
                      <w:rFonts w:ascii="Times New Roman" w:hAnsi="Times New Roman"/>
                      <w:b/>
                      <w:bCs/>
                      <w:sz w:val="24"/>
                      <w:szCs w:val="24"/>
                    </w:rPr>
                    <w:t>/Paslaugos</w:t>
                  </w:r>
                  <w:r w:rsidRPr="004526E0">
                    <w:rPr>
                      <w:rFonts w:ascii="Times New Roman" w:hAnsi="Times New Roman"/>
                      <w:b/>
                      <w:bCs/>
                      <w:sz w:val="24"/>
                      <w:szCs w:val="24"/>
                    </w:rPr>
                    <w:t xml:space="preserve">. </w:t>
                  </w:r>
                </w:p>
                <w:p w14:paraId="0D608698" w14:textId="77777777" w:rsidR="00322BBE" w:rsidRPr="004526E0" w:rsidRDefault="00322BBE" w:rsidP="005E4759">
                  <w:pPr>
                    <w:framePr w:hSpace="180" w:wrap="around" w:vAnchor="text" w:hAnchor="text" w:y="1"/>
                    <w:tabs>
                      <w:tab w:val="left" w:pos="1418"/>
                    </w:tabs>
                    <w:suppressOverlap/>
                    <w:jc w:val="both"/>
                    <w:rPr>
                      <w:rFonts w:ascii="Times New Roman" w:hAnsi="Times New Roman"/>
                      <w:b/>
                      <w:bCs/>
                      <w:sz w:val="24"/>
                      <w:szCs w:val="24"/>
                    </w:rPr>
                  </w:pPr>
                </w:p>
                <w:p w14:paraId="57191B08" w14:textId="67F61400" w:rsidR="00EE5379" w:rsidRPr="004526E0" w:rsidRDefault="00B70AB3" w:rsidP="005E4759">
                  <w:pPr>
                    <w:framePr w:hSpace="180" w:wrap="around" w:vAnchor="text" w:hAnchor="text" w:y="1"/>
                    <w:tabs>
                      <w:tab w:val="left" w:pos="177"/>
                      <w:tab w:val="left" w:pos="851"/>
                      <w:tab w:val="left" w:pos="993"/>
                    </w:tabs>
                    <w:suppressAutoHyphens/>
                    <w:autoSpaceDN w:val="0"/>
                    <w:spacing w:after="80"/>
                    <w:ind w:right="33"/>
                    <w:suppressOverlap/>
                    <w:jc w:val="both"/>
                    <w:textAlignment w:val="baseline"/>
                    <w:rPr>
                      <w:rFonts w:ascii="Times New Roman" w:hAnsi="Times New Roman"/>
                      <w:sz w:val="24"/>
                      <w:szCs w:val="24"/>
                    </w:rPr>
                  </w:pPr>
                  <w:r w:rsidRPr="004526E0">
                    <w:rPr>
                      <w:rFonts w:ascii="Times New Roman" w:hAnsi="Times New Roman"/>
                      <w:sz w:val="24"/>
                      <w:szCs w:val="24"/>
                    </w:rPr>
                    <w:t xml:space="preserve">Rangovas </w:t>
                  </w:r>
                  <w:r w:rsidR="00374953" w:rsidRPr="004526E0">
                    <w:rPr>
                      <w:rFonts w:ascii="Times New Roman" w:hAnsi="Times New Roman"/>
                      <w:sz w:val="24"/>
                      <w:szCs w:val="24"/>
                    </w:rPr>
                    <w:t>turės atlikti Darbus,</w:t>
                  </w:r>
                  <w:r w:rsidR="0027584A" w:rsidRPr="004526E0">
                    <w:rPr>
                      <w:rFonts w:ascii="Times New Roman" w:hAnsi="Times New Roman"/>
                      <w:sz w:val="24"/>
                      <w:szCs w:val="24"/>
                    </w:rPr>
                    <w:t xml:space="preserve"> </w:t>
                  </w:r>
                  <w:r w:rsidR="00374953" w:rsidRPr="004526E0">
                    <w:rPr>
                      <w:rFonts w:ascii="Times New Roman" w:hAnsi="Times New Roman"/>
                      <w:sz w:val="24"/>
                      <w:szCs w:val="24"/>
                    </w:rPr>
                    <w:t>vadovaudamasis</w:t>
                  </w:r>
                  <w:r w:rsidR="006B75B9" w:rsidRPr="004526E0">
                    <w:rPr>
                      <w:rFonts w:ascii="Times New Roman" w:hAnsi="Times New Roman"/>
                      <w:sz w:val="24"/>
                      <w:szCs w:val="24"/>
                    </w:rPr>
                    <w:t xml:space="preserve"> MB </w:t>
                  </w:r>
                  <w:r w:rsidR="005B6950" w:rsidRPr="004526E0">
                    <w:rPr>
                      <w:rFonts w:ascii="Times New Roman" w:hAnsi="Times New Roman"/>
                      <w:sz w:val="24"/>
                      <w:szCs w:val="24"/>
                    </w:rPr>
                    <w:t>„Gatvių inžinerija“</w:t>
                  </w:r>
                  <w:r w:rsidR="006B75B9" w:rsidRPr="004526E0">
                    <w:rPr>
                      <w:rFonts w:ascii="Times New Roman" w:hAnsi="Times New Roman"/>
                      <w:sz w:val="24"/>
                      <w:szCs w:val="24"/>
                    </w:rPr>
                    <w:t xml:space="preserve"> 202</w:t>
                  </w:r>
                  <w:r w:rsidR="005B6950" w:rsidRPr="004526E0">
                    <w:rPr>
                      <w:rFonts w:ascii="Times New Roman" w:hAnsi="Times New Roman"/>
                      <w:sz w:val="24"/>
                      <w:szCs w:val="24"/>
                    </w:rPr>
                    <w:t>5</w:t>
                  </w:r>
                  <w:r w:rsidR="006B75B9" w:rsidRPr="004526E0">
                    <w:rPr>
                      <w:rFonts w:ascii="Times New Roman" w:hAnsi="Times New Roman"/>
                      <w:sz w:val="24"/>
                      <w:szCs w:val="24"/>
                    </w:rPr>
                    <w:t xml:space="preserve"> m. parengtu </w:t>
                  </w:r>
                  <w:r w:rsidR="005B6950" w:rsidRPr="004526E0">
                    <w:rPr>
                      <w:rFonts w:ascii="Times New Roman" w:hAnsi="Times New Roman"/>
                      <w:sz w:val="24"/>
                      <w:szCs w:val="24"/>
                    </w:rPr>
                    <w:t>techniniu darbo projektu</w:t>
                  </w:r>
                  <w:r w:rsidR="006B75B9" w:rsidRPr="004526E0">
                    <w:rPr>
                      <w:rFonts w:ascii="Times New Roman" w:hAnsi="Times New Roman"/>
                      <w:sz w:val="24"/>
                      <w:szCs w:val="24"/>
                    </w:rPr>
                    <w:t xml:space="preserve"> </w:t>
                  </w:r>
                  <w:r w:rsidR="005B6950" w:rsidRPr="004526E0">
                    <w:rPr>
                      <w:rFonts w:ascii="Times New Roman" w:hAnsi="Times New Roman"/>
                      <w:sz w:val="24"/>
                      <w:szCs w:val="24"/>
                    </w:rPr>
                    <w:t>„Inžinerinių statinių: susisiekimo komunikacijų gatvių (1.2) rekonstravimo ir inžinerinių tinklų nuotekų šalinimo tinklų (2.5) statybos Kauno r. Garliavos m. Alyvų g. projektas“</w:t>
                  </w:r>
                  <w:r w:rsidR="005B6950" w:rsidRPr="004526E0">
                    <w:t xml:space="preserve"> </w:t>
                  </w:r>
                  <w:r w:rsidR="009E16C1" w:rsidRPr="004526E0">
                    <w:rPr>
                      <w:rFonts w:ascii="Times New Roman" w:hAnsi="Times New Roman"/>
                      <w:sz w:val="24"/>
                      <w:szCs w:val="24"/>
                    </w:rPr>
                    <w:t xml:space="preserve">(toliau – </w:t>
                  </w:r>
                  <w:r w:rsidR="005B6950" w:rsidRPr="004526E0">
                    <w:rPr>
                      <w:rFonts w:ascii="Times New Roman" w:hAnsi="Times New Roman"/>
                      <w:sz w:val="24"/>
                      <w:szCs w:val="24"/>
                    </w:rPr>
                    <w:t>Techninis darbo</w:t>
                  </w:r>
                  <w:r w:rsidR="009E16C1" w:rsidRPr="004526E0">
                    <w:rPr>
                      <w:rFonts w:ascii="Times New Roman" w:hAnsi="Times New Roman"/>
                      <w:sz w:val="24"/>
                      <w:szCs w:val="24"/>
                    </w:rPr>
                    <w:t xml:space="preserve"> projektas), taip pat prie </w:t>
                  </w:r>
                  <w:r w:rsidR="005B6950" w:rsidRPr="004526E0">
                    <w:rPr>
                      <w:rFonts w:ascii="Times New Roman" w:hAnsi="Times New Roman"/>
                      <w:sz w:val="24"/>
                      <w:szCs w:val="24"/>
                    </w:rPr>
                    <w:t>Techninio darbo</w:t>
                  </w:r>
                  <w:r w:rsidR="009E16C1" w:rsidRPr="004526E0">
                    <w:rPr>
                      <w:rFonts w:ascii="Times New Roman" w:hAnsi="Times New Roman"/>
                      <w:sz w:val="24"/>
                      <w:szCs w:val="24"/>
                    </w:rPr>
                    <w:t xml:space="preserve"> projekto pridėtu „</w:t>
                  </w:r>
                  <w:r w:rsidR="009E16C1" w:rsidRPr="004526E0">
                    <w:rPr>
                      <w:rFonts w:ascii="Times New Roman" w:eastAsia="Calibri" w:hAnsi="Times New Roman"/>
                      <w:sz w:val="24"/>
                      <w:szCs w:val="24"/>
                    </w:rPr>
                    <w:t xml:space="preserve">Kelių statybos darbams, kelių elementams taikomi </w:t>
                  </w:r>
                  <w:r w:rsidR="005B6950" w:rsidRPr="004526E0">
                    <w:rPr>
                      <w:rFonts w:ascii="Times New Roman" w:eastAsia="Calibri" w:hAnsi="Times New Roman"/>
                      <w:sz w:val="24"/>
                      <w:szCs w:val="24"/>
                    </w:rPr>
                    <w:t xml:space="preserve">minimalūs </w:t>
                  </w:r>
                  <w:r w:rsidR="009E16C1" w:rsidRPr="004526E0">
                    <w:rPr>
                      <w:rFonts w:ascii="Times New Roman" w:eastAsia="Calibri" w:hAnsi="Times New Roman"/>
                      <w:sz w:val="24"/>
                      <w:szCs w:val="24"/>
                    </w:rPr>
                    <w:t>aplinkos apsaugos kriterijai“</w:t>
                  </w:r>
                  <w:r w:rsidR="009E16C1" w:rsidRPr="004526E0">
                    <w:rPr>
                      <w:rFonts w:ascii="Times New Roman" w:hAnsi="Times New Roman"/>
                      <w:sz w:val="24"/>
                      <w:szCs w:val="24"/>
                    </w:rPr>
                    <w:t xml:space="preserve"> </w:t>
                  </w:r>
                  <w:r w:rsidR="00374953" w:rsidRPr="004526E0">
                    <w:rPr>
                      <w:rFonts w:ascii="Times New Roman" w:hAnsi="Times New Roman"/>
                      <w:sz w:val="24"/>
                      <w:szCs w:val="24"/>
                    </w:rPr>
                    <w:t xml:space="preserve">(toliau </w:t>
                  </w:r>
                  <w:r w:rsidR="001E1ED7" w:rsidRPr="004526E0">
                    <w:rPr>
                      <w:rFonts w:ascii="Times New Roman" w:hAnsi="Times New Roman"/>
                      <w:sz w:val="24"/>
                      <w:szCs w:val="24"/>
                    </w:rPr>
                    <w:t xml:space="preserve">abu kartu </w:t>
                  </w:r>
                  <w:r w:rsidR="00374953" w:rsidRPr="004526E0">
                    <w:rPr>
                      <w:rFonts w:ascii="Times New Roman" w:hAnsi="Times New Roman"/>
                      <w:sz w:val="24"/>
                      <w:szCs w:val="24"/>
                    </w:rPr>
                    <w:t>– „Techninė specifikacija“, Sutarties 1 priedas) ir Darbų kiekių žiniaraščiais</w:t>
                  </w:r>
                  <w:r w:rsidR="001E1ED7" w:rsidRPr="004526E0">
                    <w:rPr>
                      <w:rFonts w:ascii="Times New Roman" w:hAnsi="Times New Roman"/>
                      <w:sz w:val="24"/>
                      <w:szCs w:val="24"/>
                    </w:rPr>
                    <w:t xml:space="preserve">, pateiktais Sutarties 2 priede „Rangovo pasiūlymas/Darbų kiekių žiniaraščiai“ </w:t>
                  </w:r>
                  <w:r w:rsidR="00374953" w:rsidRPr="004526E0">
                    <w:rPr>
                      <w:rFonts w:ascii="Times New Roman" w:hAnsi="Times New Roman"/>
                      <w:sz w:val="24"/>
                      <w:szCs w:val="24"/>
                    </w:rPr>
                    <w:t xml:space="preserve">(toliau </w:t>
                  </w:r>
                  <w:r w:rsidR="009E16C1" w:rsidRPr="004526E0">
                    <w:rPr>
                      <w:rFonts w:ascii="Times New Roman" w:hAnsi="Times New Roman"/>
                      <w:sz w:val="24"/>
                      <w:szCs w:val="24"/>
                    </w:rPr>
                    <w:t>–</w:t>
                  </w:r>
                  <w:r w:rsidR="001E1ED7" w:rsidRPr="004526E0">
                    <w:rPr>
                      <w:rFonts w:ascii="Times New Roman" w:hAnsi="Times New Roman"/>
                      <w:sz w:val="24"/>
                      <w:szCs w:val="24"/>
                    </w:rPr>
                    <w:t xml:space="preserve"> </w:t>
                  </w:r>
                  <w:r w:rsidR="00374953" w:rsidRPr="004526E0">
                    <w:rPr>
                      <w:rFonts w:ascii="Times New Roman" w:hAnsi="Times New Roman"/>
                      <w:sz w:val="24"/>
                      <w:szCs w:val="24"/>
                    </w:rPr>
                    <w:t>Darbų kiekių žiniaraščiai)</w:t>
                  </w:r>
                  <w:r w:rsidR="00702BD3" w:rsidRPr="004526E0">
                    <w:rPr>
                      <w:rFonts w:ascii="Times New Roman" w:hAnsi="Times New Roman"/>
                      <w:sz w:val="24"/>
                      <w:szCs w:val="24"/>
                    </w:rPr>
                    <w:t>,</w:t>
                  </w:r>
                  <w:r w:rsidR="00BC30C0" w:rsidRPr="004526E0">
                    <w:rPr>
                      <w:rFonts w:ascii="Times New Roman" w:hAnsi="Times New Roman"/>
                      <w:sz w:val="24"/>
                      <w:szCs w:val="24"/>
                    </w:rPr>
                    <w:t xml:space="preserve"> </w:t>
                  </w:r>
                  <w:r w:rsidR="00EE5379" w:rsidRPr="004526E0">
                    <w:rPr>
                      <w:rFonts w:ascii="Times New Roman" w:hAnsi="Times New Roman"/>
                      <w:sz w:val="24"/>
                      <w:szCs w:val="24"/>
                    </w:rPr>
                    <w:t>kaip numatyta Sutartyje bei ištaisyti po Darbų ir su Darbais susijusių paslaugų atlikimo termino nustatytus defektus, o Užsakovas įsipareigoja sudaryti Rangovui būtinas sąlygas Darbams ir su Darbais susijusioms paslaugoms atlikti, Sutartyje numatyta tvarka priimti tinkamai atliktų Darbų ir su Darbais susijusių paslaugų rezultatą ir sumokėti Rangovui Sutarties kainą Sutartyje numatytomis sąlygomis ir tvarka.</w:t>
                  </w:r>
                </w:p>
                <w:p w14:paraId="792EE9AE" w14:textId="6C503DF7" w:rsidR="00F12559" w:rsidRPr="004526E0" w:rsidRDefault="00374953" w:rsidP="005E4759">
                  <w:pPr>
                    <w:framePr w:hSpace="180" w:wrap="around" w:vAnchor="text" w:hAnchor="text" w:y="1"/>
                    <w:tabs>
                      <w:tab w:val="left" w:pos="177"/>
                      <w:tab w:val="left" w:pos="851"/>
                      <w:tab w:val="left" w:pos="993"/>
                    </w:tabs>
                    <w:suppressAutoHyphens/>
                    <w:autoSpaceDN w:val="0"/>
                    <w:spacing w:after="80"/>
                    <w:suppressOverlap/>
                    <w:jc w:val="both"/>
                    <w:textAlignment w:val="baseline"/>
                    <w:rPr>
                      <w:rFonts w:ascii="Times New Roman" w:hAnsi="Times New Roman"/>
                      <w:sz w:val="24"/>
                      <w:szCs w:val="24"/>
                    </w:rPr>
                  </w:pPr>
                  <w:r w:rsidRPr="004526E0">
                    <w:rPr>
                      <w:rFonts w:ascii="Times New Roman" w:eastAsia="Calibri" w:hAnsi="Times New Roman"/>
                      <w:sz w:val="24"/>
                      <w:szCs w:val="24"/>
                    </w:rPr>
                    <w:t xml:space="preserve">Darbų atlikimo vieta </w:t>
                  </w:r>
                  <w:r w:rsidR="00C643EE" w:rsidRPr="004526E0">
                    <w:rPr>
                      <w:rFonts w:ascii="Times New Roman" w:eastAsia="Calibri" w:hAnsi="Times New Roman"/>
                      <w:sz w:val="24"/>
                      <w:szCs w:val="24"/>
                    </w:rPr>
                    <w:t>–</w:t>
                  </w:r>
                  <w:r w:rsidRPr="004526E0">
                    <w:rPr>
                      <w:rFonts w:ascii="Times New Roman" w:eastAsia="Calibri" w:hAnsi="Times New Roman"/>
                      <w:sz w:val="24"/>
                      <w:szCs w:val="24"/>
                    </w:rPr>
                    <w:t xml:space="preserve"> </w:t>
                  </w:r>
                  <w:r w:rsidR="005B6950" w:rsidRPr="004526E0">
                    <w:rPr>
                      <w:rFonts w:ascii="Times New Roman" w:hAnsi="Times New Roman"/>
                      <w:bCs/>
                      <w:sz w:val="24"/>
                      <w:szCs w:val="24"/>
                    </w:rPr>
                    <w:t xml:space="preserve"> Alyvų g., Garliavos sen., Kauno r. sav</w:t>
                  </w:r>
                  <w:r w:rsidR="00173541" w:rsidRPr="004526E0">
                    <w:rPr>
                      <w:rFonts w:ascii="Times New Roman" w:hAnsi="Times New Roman"/>
                      <w:bCs/>
                      <w:sz w:val="24"/>
                      <w:szCs w:val="24"/>
                    </w:rPr>
                    <w:t>.</w:t>
                  </w:r>
                </w:p>
                <w:p w14:paraId="17C7A802" w14:textId="22D669A1" w:rsidR="00C92A88" w:rsidRPr="004526E0" w:rsidRDefault="004239D9" w:rsidP="005E4759">
                  <w:pPr>
                    <w:pStyle w:val="Stilius3"/>
                    <w:framePr w:hSpace="180" w:wrap="around" w:vAnchor="text" w:hAnchor="text" w:y="1"/>
                    <w:spacing w:before="120"/>
                    <w:ind w:right="34"/>
                    <w:suppressOverlap/>
                    <w:rPr>
                      <w:sz w:val="24"/>
                      <w:szCs w:val="24"/>
                    </w:rPr>
                  </w:pPr>
                  <w:r w:rsidRPr="004526E0">
                    <w:rPr>
                      <w:sz w:val="24"/>
                      <w:szCs w:val="24"/>
                    </w:rPr>
                    <w:t>Darbams naudojamos medžiagos turi atitikti Lietuvos Respublikos aplinkos ministro 2011 m. birželio 28 d. įsakymu Nr. D1-508 patvirtinto „Aplinkos apsaugos kriterijų taikymo, vykdant žaliuosius pirkimus, tvarkos aprašo“</w:t>
                  </w:r>
                  <w:r w:rsidR="00A90F98" w:rsidRPr="004526E0">
                    <w:rPr>
                      <w:sz w:val="24"/>
                      <w:szCs w:val="24"/>
                    </w:rPr>
                    <w:t xml:space="preserve"> (aktuali redakcija) (toliau – Aprašas)</w:t>
                  </w:r>
                  <w:r w:rsidRPr="004526E0">
                    <w:rPr>
                      <w:sz w:val="24"/>
                      <w:szCs w:val="24"/>
                    </w:rPr>
                    <w:t xml:space="preserve"> 2 priedo </w:t>
                  </w:r>
                  <w:r w:rsidR="00A90F98" w:rsidRPr="004526E0">
                    <w:rPr>
                      <w:bCs/>
                      <w:color w:val="000000" w:themeColor="text1"/>
                      <w:sz w:val="24"/>
                      <w:szCs w:val="24"/>
                      <w:lang w:eastAsia="lt-LT"/>
                    </w:rPr>
                    <w:t xml:space="preserve">26.2.2, 26.2.3., 27.1, 27.2, 28.1 </w:t>
                  </w:r>
                  <w:r w:rsidRPr="004526E0">
                    <w:rPr>
                      <w:sz w:val="24"/>
                      <w:szCs w:val="24"/>
                    </w:rPr>
                    <w:t>punktuose nustatytus reikalavimus (</w:t>
                  </w:r>
                  <w:r w:rsidR="00BB4EB3" w:rsidRPr="004526E0">
                    <w:rPr>
                      <w:sz w:val="24"/>
                      <w:szCs w:val="24"/>
                    </w:rPr>
                    <w:t>Sutarties 1 priedo „</w:t>
                  </w:r>
                  <w:r w:rsidRPr="004526E0">
                    <w:rPr>
                      <w:sz w:val="24"/>
                      <w:szCs w:val="24"/>
                    </w:rPr>
                    <w:t>Techninės specifikacij</w:t>
                  </w:r>
                  <w:r w:rsidR="00BB4EB3" w:rsidRPr="004526E0">
                    <w:rPr>
                      <w:sz w:val="24"/>
                      <w:szCs w:val="24"/>
                    </w:rPr>
                    <w:t>a“</w:t>
                  </w:r>
                  <w:r w:rsidRPr="004526E0">
                    <w:rPr>
                      <w:sz w:val="24"/>
                      <w:szCs w:val="24"/>
                    </w:rPr>
                    <w:t xml:space="preserve"> pried</w:t>
                  </w:r>
                  <w:r w:rsidR="00BB4EB3" w:rsidRPr="004526E0">
                    <w:rPr>
                      <w:sz w:val="24"/>
                      <w:szCs w:val="24"/>
                    </w:rPr>
                    <w:t>as</w:t>
                  </w:r>
                  <w:r w:rsidRPr="004526E0">
                    <w:rPr>
                      <w:sz w:val="24"/>
                      <w:szCs w:val="24"/>
                    </w:rPr>
                    <w:t xml:space="preserve"> „</w:t>
                  </w:r>
                  <w:r w:rsidR="00A90F98" w:rsidRPr="004526E0">
                    <w:rPr>
                      <w:rFonts w:eastAsia="Calibri"/>
                      <w:sz w:val="24"/>
                      <w:szCs w:val="24"/>
                    </w:rPr>
                    <w:t xml:space="preserve">Kelių statybos darbams, kelių elementams taikomi </w:t>
                  </w:r>
                  <w:r w:rsidR="00414828" w:rsidRPr="004526E0">
                    <w:rPr>
                      <w:rFonts w:eastAsia="Calibri"/>
                      <w:sz w:val="24"/>
                      <w:szCs w:val="24"/>
                    </w:rPr>
                    <w:t xml:space="preserve">minimalūs </w:t>
                  </w:r>
                  <w:r w:rsidR="00A90F98" w:rsidRPr="004526E0">
                    <w:rPr>
                      <w:rFonts w:eastAsia="Calibri"/>
                      <w:sz w:val="24"/>
                      <w:szCs w:val="24"/>
                    </w:rPr>
                    <w:t>aplinkos apsaugos kriterijai</w:t>
                  </w:r>
                  <w:r w:rsidR="00A90F98" w:rsidRPr="004526E0">
                    <w:rPr>
                      <w:sz w:val="24"/>
                      <w:szCs w:val="24"/>
                    </w:rPr>
                    <w:t>“</w:t>
                  </w:r>
                  <w:r w:rsidRPr="004526E0">
                    <w:rPr>
                      <w:sz w:val="24"/>
                      <w:szCs w:val="24"/>
                    </w:rPr>
                    <w:t>).</w:t>
                  </w:r>
                  <w:r w:rsidR="007E2CF0" w:rsidRPr="004526E0">
                    <w:rPr>
                      <w:sz w:val="24"/>
                      <w:szCs w:val="24"/>
                    </w:rPr>
                    <w:t xml:space="preserve"> </w:t>
                  </w:r>
                </w:p>
              </w:tc>
            </w:tr>
          </w:tbl>
          <w:p w14:paraId="47A4040C" w14:textId="77777777" w:rsidR="00A455CB" w:rsidRPr="004526E0" w:rsidRDefault="00C92A88" w:rsidP="002A33A5">
            <w:pPr>
              <w:pStyle w:val="Stilius1"/>
              <w:framePr w:hSpace="0" w:wrap="auto" w:vAnchor="margin" w:yAlign="inline"/>
              <w:suppressOverlap w:val="0"/>
            </w:pPr>
            <w:r w:rsidRPr="004526E0">
              <w:lastRenderedPageBreak/>
              <w:t>3.</w:t>
            </w:r>
            <w:r w:rsidRPr="004526E0">
              <w:rPr>
                <w:color w:val="FFFFFF"/>
              </w:rPr>
              <w:t>.</w:t>
            </w:r>
            <w:r w:rsidR="00A455CB" w:rsidRPr="004526E0">
              <w:t>BENDROSIOS NUOSTATOS</w:t>
            </w:r>
          </w:p>
        </w:tc>
      </w:tr>
      <w:tr w:rsidR="00A455CB" w:rsidRPr="004526E0" w14:paraId="407BC8D9" w14:textId="77777777" w:rsidTr="005C48C8">
        <w:tc>
          <w:tcPr>
            <w:tcW w:w="993" w:type="dxa"/>
            <w:tcBorders>
              <w:top w:val="nil"/>
              <w:left w:val="nil"/>
              <w:bottom w:val="nil"/>
              <w:right w:val="nil"/>
            </w:tcBorders>
          </w:tcPr>
          <w:p w14:paraId="6C3C456D" w14:textId="77777777" w:rsidR="00A455CB" w:rsidRPr="004526E0" w:rsidRDefault="00A455CB" w:rsidP="005C48C8">
            <w:pPr>
              <w:pStyle w:val="Sraopastraipa1"/>
              <w:numPr>
                <w:ilvl w:val="0"/>
                <w:numId w:val="14"/>
              </w:numPr>
              <w:tabs>
                <w:tab w:val="left" w:pos="180"/>
                <w:tab w:val="left" w:pos="330"/>
              </w:tabs>
              <w:spacing w:before="120"/>
              <w:ind w:left="470" w:hanging="357"/>
              <w:jc w:val="both"/>
              <w:rPr>
                <w:rFonts w:ascii="Times New Roman" w:hAnsi="Times New Roman"/>
              </w:rPr>
            </w:pPr>
          </w:p>
        </w:tc>
        <w:tc>
          <w:tcPr>
            <w:tcW w:w="8930" w:type="dxa"/>
            <w:tcBorders>
              <w:top w:val="nil"/>
              <w:left w:val="nil"/>
              <w:bottom w:val="nil"/>
              <w:right w:val="nil"/>
            </w:tcBorders>
          </w:tcPr>
          <w:p w14:paraId="5F404AA0" w14:textId="77777777" w:rsidR="00A455CB" w:rsidRPr="004526E0" w:rsidRDefault="00A455CB" w:rsidP="005C48C8">
            <w:pPr>
              <w:pStyle w:val="Stilius3"/>
              <w:spacing w:before="120"/>
              <w:rPr>
                <w:sz w:val="24"/>
                <w:szCs w:val="24"/>
              </w:rPr>
            </w:pPr>
            <w:r w:rsidRPr="004526E0">
              <w:rPr>
                <w:spacing w:val="-3"/>
                <w:sz w:val="24"/>
                <w:szCs w:val="24"/>
              </w:rPr>
              <w:t>Š</w:t>
            </w:r>
            <w:r w:rsidR="00BD0266" w:rsidRPr="004526E0">
              <w:rPr>
                <w:spacing w:val="-3"/>
                <w:sz w:val="24"/>
                <w:szCs w:val="24"/>
              </w:rPr>
              <w:t>alių</w:t>
            </w:r>
            <w:r w:rsidRPr="004526E0">
              <w:rPr>
                <w:spacing w:val="-3"/>
                <w:sz w:val="24"/>
                <w:szCs w:val="24"/>
              </w:rPr>
              <w:t xml:space="preserve"> teisių ir pareigų pagrindas yra Sutartis, Lietuvos Respublikos įstatymai, </w:t>
            </w:r>
            <w:r w:rsidR="009236B9" w:rsidRPr="004526E0">
              <w:rPr>
                <w:sz w:val="24"/>
                <w:szCs w:val="24"/>
              </w:rPr>
              <w:t xml:space="preserve">įstatymų įgyvendinamieji </w:t>
            </w:r>
            <w:r w:rsidRPr="004526E0">
              <w:rPr>
                <w:spacing w:val="-3"/>
                <w:sz w:val="24"/>
                <w:szCs w:val="24"/>
              </w:rPr>
              <w:t>teisės aktai, statybos techniniai reglamentai ir kiti normatyviniai dokumentai.</w:t>
            </w:r>
          </w:p>
        </w:tc>
      </w:tr>
      <w:tr w:rsidR="00A455CB" w:rsidRPr="004526E0" w14:paraId="2E790F16" w14:textId="77777777" w:rsidTr="005C48C8">
        <w:tc>
          <w:tcPr>
            <w:tcW w:w="993" w:type="dxa"/>
            <w:tcBorders>
              <w:top w:val="nil"/>
              <w:left w:val="nil"/>
              <w:bottom w:val="nil"/>
              <w:right w:val="nil"/>
            </w:tcBorders>
          </w:tcPr>
          <w:p w14:paraId="67D4F5CF" w14:textId="77777777" w:rsidR="00A455CB" w:rsidRPr="004526E0" w:rsidRDefault="00A455CB" w:rsidP="005C48C8">
            <w:pPr>
              <w:pStyle w:val="Sraopastraipa1"/>
              <w:numPr>
                <w:ilvl w:val="0"/>
                <w:numId w:val="14"/>
              </w:numPr>
              <w:spacing w:before="200"/>
              <w:ind w:hanging="578"/>
              <w:jc w:val="both"/>
              <w:rPr>
                <w:rFonts w:ascii="Times New Roman" w:hAnsi="Times New Roman"/>
              </w:rPr>
            </w:pPr>
          </w:p>
        </w:tc>
        <w:tc>
          <w:tcPr>
            <w:tcW w:w="8930" w:type="dxa"/>
            <w:tcBorders>
              <w:top w:val="nil"/>
              <w:left w:val="nil"/>
              <w:bottom w:val="nil"/>
              <w:right w:val="nil"/>
            </w:tcBorders>
          </w:tcPr>
          <w:p w14:paraId="6FE70340" w14:textId="77777777" w:rsidR="00A455CB" w:rsidRPr="004526E0" w:rsidRDefault="00A455CB" w:rsidP="005C48C8">
            <w:pPr>
              <w:pStyle w:val="Stilius3"/>
              <w:spacing w:after="240"/>
              <w:rPr>
                <w:sz w:val="24"/>
                <w:szCs w:val="24"/>
              </w:rPr>
            </w:pPr>
            <w:r w:rsidRPr="004526E0">
              <w:rPr>
                <w:sz w:val="24"/>
                <w:szCs w:val="24"/>
              </w:rPr>
              <w:t>Šiame punkte pateikiami Sutartį sudarantys dokumentai, kurie turi būti suprantami kaip paaiškinantys vienas kitą. Tuo tikslu nustatomas toks dokumentų pirmumas:</w:t>
            </w:r>
          </w:p>
          <w:p w14:paraId="0C74B486" w14:textId="51CA4BFC" w:rsidR="00F82D46" w:rsidRPr="004526E0" w:rsidRDefault="000C01AE" w:rsidP="00410D8C">
            <w:pPr>
              <w:pStyle w:val="Sraopastraipa1"/>
              <w:numPr>
                <w:ilvl w:val="0"/>
                <w:numId w:val="1"/>
              </w:numPr>
              <w:tabs>
                <w:tab w:val="left" w:pos="597"/>
                <w:tab w:val="left" w:pos="739"/>
              </w:tabs>
              <w:ind w:left="458"/>
              <w:jc w:val="both"/>
              <w:rPr>
                <w:rFonts w:ascii="Times New Roman" w:hAnsi="Times New Roman"/>
                <w:sz w:val="24"/>
                <w:szCs w:val="24"/>
              </w:rPr>
            </w:pPr>
            <w:r w:rsidRPr="004526E0">
              <w:rPr>
                <w:rFonts w:ascii="Times New Roman" w:hAnsi="Times New Roman"/>
                <w:sz w:val="24"/>
                <w:szCs w:val="24"/>
              </w:rPr>
              <w:t>š</w:t>
            </w:r>
            <w:r w:rsidR="00A455CB" w:rsidRPr="004526E0">
              <w:rPr>
                <w:rFonts w:ascii="Times New Roman" w:hAnsi="Times New Roman"/>
                <w:sz w:val="24"/>
                <w:szCs w:val="24"/>
              </w:rPr>
              <w:t>ios Sutarties sąlygos;</w:t>
            </w:r>
          </w:p>
          <w:p w14:paraId="743E3F56" w14:textId="18E34B6F" w:rsidR="000A73D2" w:rsidRPr="004526E0" w:rsidRDefault="00C67DFD" w:rsidP="005C48C8">
            <w:pPr>
              <w:pStyle w:val="Sraopastraipa1"/>
              <w:numPr>
                <w:ilvl w:val="0"/>
                <w:numId w:val="1"/>
              </w:numPr>
              <w:tabs>
                <w:tab w:val="left" w:pos="712"/>
              </w:tabs>
              <w:ind w:left="458"/>
              <w:jc w:val="both"/>
              <w:rPr>
                <w:rFonts w:ascii="Times New Roman" w:hAnsi="Times New Roman"/>
                <w:sz w:val="24"/>
                <w:szCs w:val="24"/>
              </w:rPr>
            </w:pPr>
            <w:r w:rsidRPr="004526E0">
              <w:rPr>
                <w:rFonts w:ascii="Times New Roman" w:hAnsi="Times New Roman"/>
                <w:sz w:val="24"/>
                <w:szCs w:val="24"/>
              </w:rPr>
              <w:t>Techninis darbo</w:t>
            </w:r>
            <w:r w:rsidR="007A7D17" w:rsidRPr="004526E0">
              <w:rPr>
                <w:rFonts w:ascii="Times New Roman" w:hAnsi="Times New Roman"/>
                <w:sz w:val="24"/>
                <w:szCs w:val="24"/>
              </w:rPr>
              <w:t xml:space="preserve"> </w:t>
            </w:r>
            <w:r w:rsidR="00A455CB" w:rsidRPr="004526E0">
              <w:rPr>
                <w:rFonts w:ascii="Times New Roman" w:hAnsi="Times New Roman"/>
                <w:sz w:val="24"/>
                <w:szCs w:val="24"/>
              </w:rPr>
              <w:t>projektas</w:t>
            </w:r>
            <w:r w:rsidR="000A73D2" w:rsidRPr="004526E0">
              <w:rPr>
                <w:rFonts w:ascii="Times New Roman" w:hAnsi="Times New Roman"/>
                <w:sz w:val="24"/>
                <w:szCs w:val="24"/>
              </w:rPr>
              <w:t>:</w:t>
            </w:r>
            <w:r w:rsidR="00B87FBC" w:rsidRPr="004526E0">
              <w:rPr>
                <w:rFonts w:ascii="Times New Roman" w:hAnsi="Times New Roman"/>
                <w:sz w:val="24"/>
                <w:szCs w:val="24"/>
              </w:rPr>
              <w:t xml:space="preserve"> </w:t>
            </w:r>
          </w:p>
          <w:p w14:paraId="30E411CD" w14:textId="6E335D1C" w:rsidR="00410D8C" w:rsidRPr="004526E0" w:rsidRDefault="00410D8C" w:rsidP="00410D8C">
            <w:pPr>
              <w:pStyle w:val="Sraopastraipa1"/>
              <w:numPr>
                <w:ilvl w:val="0"/>
                <w:numId w:val="18"/>
              </w:numPr>
              <w:tabs>
                <w:tab w:val="left" w:pos="1030"/>
              </w:tabs>
              <w:ind w:left="1030" w:hanging="7"/>
              <w:jc w:val="both"/>
              <w:rPr>
                <w:rFonts w:ascii="Times New Roman" w:hAnsi="Times New Roman"/>
                <w:sz w:val="24"/>
                <w:szCs w:val="24"/>
              </w:rPr>
            </w:pPr>
            <w:r w:rsidRPr="004526E0">
              <w:rPr>
                <w:rFonts w:ascii="Times New Roman" w:hAnsi="Times New Roman"/>
                <w:color w:val="000000"/>
                <w:sz w:val="24"/>
                <w:szCs w:val="24"/>
              </w:rPr>
              <w:t> </w:t>
            </w:r>
            <w:r w:rsidR="00A5209F" w:rsidRPr="004526E0">
              <w:rPr>
                <w:rFonts w:ascii="Times New Roman" w:hAnsi="Times New Roman"/>
                <w:color w:val="000000"/>
                <w:sz w:val="24"/>
                <w:szCs w:val="24"/>
              </w:rPr>
              <w:t xml:space="preserve">techninės specifikacijos, </w:t>
            </w:r>
          </w:p>
          <w:p w14:paraId="45A638D3" w14:textId="415ED58D" w:rsidR="00410D8C" w:rsidRPr="004526E0" w:rsidRDefault="00410D8C" w:rsidP="00410D8C">
            <w:pPr>
              <w:pStyle w:val="Sraopastraipa1"/>
              <w:numPr>
                <w:ilvl w:val="0"/>
                <w:numId w:val="18"/>
              </w:numPr>
              <w:tabs>
                <w:tab w:val="left" w:pos="1030"/>
              </w:tabs>
              <w:ind w:left="1030" w:hanging="7"/>
              <w:jc w:val="both"/>
              <w:rPr>
                <w:rFonts w:ascii="Times New Roman" w:hAnsi="Times New Roman"/>
                <w:sz w:val="24"/>
                <w:szCs w:val="24"/>
              </w:rPr>
            </w:pPr>
            <w:r w:rsidRPr="004526E0">
              <w:rPr>
                <w:rFonts w:ascii="Times New Roman" w:hAnsi="Times New Roman"/>
                <w:color w:val="000000"/>
                <w:sz w:val="24"/>
                <w:szCs w:val="24"/>
              </w:rPr>
              <w:t> </w:t>
            </w:r>
            <w:r w:rsidR="00A5209F" w:rsidRPr="004526E0">
              <w:rPr>
                <w:rFonts w:ascii="Times New Roman" w:hAnsi="Times New Roman"/>
                <w:color w:val="000000"/>
                <w:sz w:val="24"/>
                <w:szCs w:val="24"/>
              </w:rPr>
              <w:t xml:space="preserve">aiškinamieji raštai, </w:t>
            </w:r>
          </w:p>
          <w:p w14:paraId="3F314C08" w14:textId="14DEC601" w:rsidR="00A5209F" w:rsidRPr="004526E0" w:rsidRDefault="00410D8C" w:rsidP="00410D8C">
            <w:pPr>
              <w:pStyle w:val="Sraopastraipa1"/>
              <w:numPr>
                <w:ilvl w:val="0"/>
                <w:numId w:val="18"/>
              </w:numPr>
              <w:tabs>
                <w:tab w:val="left" w:pos="1030"/>
              </w:tabs>
              <w:ind w:left="1030" w:hanging="7"/>
              <w:jc w:val="both"/>
              <w:rPr>
                <w:rFonts w:ascii="Times New Roman" w:hAnsi="Times New Roman"/>
                <w:sz w:val="24"/>
                <w:szCs w:val="24"/>
              </w:rPr>
            </w:pPr>
            <w:r w:rsidRPr="004526E0">
              <w:rPr>
                <w:rFonts w:ascii="Times New Roman" w:hAnsi="Times New Roman"/>
                <w:sz w:val="24"/>
                <w:szCs w:val="24"/>
              </w:rPr>
              <w:t> </w:t>
            </w:r>
            <w:r w:rsidR="00A5209F" w:rsidRPr="004526E0">
              <w:rPr>
                <w:rFonts w:ascii="Times New Roman" w:hAnsi="Times New Roman"/>
                <w:color w:val="000000"/>
                <w:sz w:val="24"/>
                <w:szCs w:val="24"/>
              </w:rPr>
              <w:t>brėžiniai</w:t>
            </w:r>
            <w:r w:rsidR="00E93551" w:rsidRPr="004526E0">
              <w:rPr>
                <w:rFonts w:ascii="Times New Roman" w:hAnsi="Times New Roman"/>
                <w:color w:val="000000"/>
                <w:sz w:val="24"/>
                <w:szCs w:val="24"/>
              </w:rPr>
              <w:t>.</w:t>
            </w:r>
            <w:r w:rsidR="00A5209F" w:rsidRPr="004526E0">
              <w:rPr>
                <w:rFonts w:ascii="Times New Roman" w:hAnsi="Times New Roman"/>
                <w:color w:val="000000"/>
                <w:sz w:val="24"/>
                <w:szCs w:val="24"/>
              </w:rPr>
              <w:t xml:space="preserve"> </w:t>
            </w:r>
          </w:p>
          <w:p w14:paraId="613EA599" w14:textId="553D080B" w:rsidR="00A455CB" w:rsidRPr="004526E0" w:rsidRDefault="0023642D" w:rsidP="006C7F85">
            <w:pPr>
              <w:pStyle w:val="Sraopastraipa1"/>
              <w:numPr>
                <w:ilvl w:val="0"/>
                <w:numId w:val="1"/>
              </w:numPr>
              <w:tabs>
                <w:tab w:val="clear" w:pos="0"/>
                <w:tab w:val="left" w:pos="739"/>
              </w:tabs>
              <w:ind w:left="30" w:firstLine="0"/>
              <w:jc w:val="both"/>
              <w:rPr>
                <w:rFonts w:ascii="Times New Roman" w:hAnsi="Times New Roman"/>
                <w:sz w:val="24"/>
                <w:szCs w:val="24"/>
              </w:rPr>
            </w:pPr>
            <w:r w:rsidRPr="004526E0">
              <w:rPr>
                <w:rFonts w:ascii="Times New Roman" w:hAnsi="Times New Roman"/>
                <w:sz w:val="24"/>
                <w:szCs w:val="24"/>
              </w:rPr>
              <w:t xml:space="preserve">Kiekių </w:t>
            </w:r>
            <w:r w:rsidR="00A455CB" w:rsidRPr="004526E0">
              <w:rPr>
                <w:rFonts w:ascii="Times New Roman" w:hAnsi="Times New Roman"/>
                <w:sz w:val="24"/>
                <w:szCs w:val="24"/>
              </w:rPr>
              <w:t>sąrašas</w:t>
            </w:r>
            <w:r w:rsidR="00DC3580" w:rsidRPr="004526E0">
              <w:rPr>
                <w:rFonts w:ascii="Times New Roman" w:hAnsi="Times New Roman"/>
                <w:sz w:val="24"/>
                <w:szCs w:val="24"/>
              </w:rPr>
              <w:t xml:space="preserve"> (su pagrindinėmis techninėmis siūlomų darbų charakteristikomis </w:t>
            </w:r>
            <w:r w:rsidR="006C7F85" w:rsidRPr="004526E0">
              <w:rPr>
                <w:rFonts w:ascii="Times New Roman" w:hAnsi="Times New Roman"/>
                <w:sz w:val="24"/>
                <w:szCs w:val="24"/>
              </w:rPr>
              <w:t xml:space="preserve"> </w:t>
            </w:r>
            <w:r w:rsidR="00DC3580" w:rsidRPr="004526E0">
              <w:rPr>
                <w:rFonts w:ascii="Times New Roman" w:hAnsi="Times New Roman"/>
                <w:sz w:val="24"/>
                <w:szCs w:val="24"/>
              </w:rPr>
              <w:t>(jeigu įtraukiam</w:t>
            </w:r>
            <w:r w:rsidR="00E7305C" w:rsidRPr="004526E0">
              <w:rPr>
                <w:rFonts w:ascii="Times New Roman" w:hAnsi="Times New Roman"/>
                <w:sz w:val="24"/>
                <w:szCs w:val="24"/>
              </w:rPr>
              <w:t>os</w:t>
            </w:r>
            <w:r w:rsidR="00DC3580" w:rsidRPr="004526E0">
              <w:rPr>
                <w:rFonts w:ascii="Times New Roman" w:hAnsi="Times New Roman"/>
                <w:sz w:val="24"/>
                <w:szCs w:val="24"/>
              </w:rPr>
              <w:t>)</w:t>
            </w:r>
            <w:r w:rsidR="00A455CB" w:rsidRPr="004526E0">
              <w:rPr>
                <w:rFonts w:ascii="Times New Roman" w:hAnsi="Times New Roman"/>
                <w:sz w:val="24"/>
                <w:szCs w:val="24"/>
              </w:rPr>
              <w:t>;</w:t>
            </w:r>
            <w:r w:rsidR="00233E2E" w:rsidRPr="004526E0">
              <w:rPr>
                <w:rFonts w:ascii="Times New Roman" w:hAnsi="Times New Roman"/>
                <w:sz w:val="24"/>
                <w:szCs w:val="24"/>
              </w:rPr>
              <w:t xml:space="preserve"> </w:t>
            </w:r>
          </w:p>
          <w:p w14:paraId="3B63C9F4" w14:textId="77777777" w:rsidR="00F010CB" w:rsidRPr="004526E0" w:rsidRDefault="00F010CB" w:rsidP="005C48C8">
            <w:pPr>
              <w:pStyle w:val="Sraopastraipa1"/>
              <w:numPr>
                <w:ilvl w:val="0"/>
                <w:numId w:val="1"/>
              </w:numPr>
              <w:tabs>
                <w:tab w:val="left" w:pos="604"/>
              </w:tabs>
              <w:ind w:left="34" w:firstLine="0"/>
              <w:jc w:val="both"/>
              <w:rPr>
                <w:sz w:val="24"/>
                <w:szCs w:val="24"/>
              </w:rPr>
            </w:pPr>
            <w:r w:rsidRPr="004526E0">
              <w:rPr>
                <w:rFonts w:ascii="Times New Roman" w:hAnsi="Times New Roman"/>
                <w:sz w:val="24"/>
                <w:szCs w:val="24"/>
              </w:rPr>
              <w:t xml:space="preserve"> Darbų vykdymo grafikas,</w:t>
            </w:r>
          </w:p>
          <w:p w14:paraId="7E477AA4" w14:textId="77777777" w:rsidR="001C35E6" w:rsidRPr="004526E0" w:rsidRDefault="001C35E6" w:rsidP="005C48C8">
            <w:pPr>
              <w:pStyle w:val="Sraopastraipa1"/>
              <w:numPr>
                <w:ilvl w:val="0"/>
                <w:numId w:val="1"/>
              </w:numPr>
              <w:tabs>
                <w:tab w:val="left" w:pos="601"/>
              </w:tabs>
              <w:ind w:left="34" w:firstLine="0"/>
              <w:jc w:val="both"/>
              <w:rPr>
                <w:rFonts w:ascii="Times New Roman" w:hAnsi="Times New Roman"/>
                <w:sz w:val="24"/>
                <w:szCs w:val="24"/>
              </w:rPr>
            </w:pPr>
            <w:r w:rsidRPr="004526E0">
              <w:rPr>
                <w:sz w:val="24"/>
                <w:szCs w:val="24"/>
              </w:rPr>
              <w:t xml:space="preserve"> </w:t>
            </w:r>
            <w:r w:rsidRPr="004526E0">
              <w:rPr>
                <w:rFonts w:ascii="Times New Roman" w:hAnsi="Times New Roman"/>
                <w:sz w:val="24"/>
                <w:szCs w:val="24"/>
              </w:rPr>
              <w:t xml:space="preserve">Subrangovų ir jiems perduodamų atlikti Darbų </w:t>
            </w:r>
            <w:r w:rsidR="00A432EB" w:rsidRPr="004526E0">
              <w:rPr>
                <w:rFonts w:ascii="Times New Roman" w:hAnsi="Times New Roman"/>
                <w:sz w:val="24"/>
                <w:szCs w:val="24"/>
              </w:rPr>
              <w:t xml:space="preserve">(Paslaugų) </w:t>
            </w:r>
            <w:r w:rsidRPr="004526E0">
              <w:rPr>
                <w:rFonts w:ascii="Times New Roman" w:hAnsi="Times New Roman"/>
                <w:sz w:val="24"/>
                <w:szCs w:val="24"/>
              </w:rPr>
              <w:t xml:space="preserve">sąrašai </w:t>
            </w:r>
            <w:r w:rsidR="00A432EB" w:rsidRPr="004526E0">
              <w:rPr>
                <w:rFonts w:ascii="Times New Roman" w:hAnsi="Times New Roman"/>
                <w:sz w:val="24"/>
                <w:szCs w:val="24"/>
              </w:rPr>
              <w:t xml:space="preserve">(jeigu pasitelkiami) </w:t>
            </w:r>
            <w:r w:rsidRPr="004526E0">
              <w:rPr>
                <w:rFonts w:ascii="Times New Roman" w:hAnsi="Times New Roman"/>
                <w:sz w:val="24"/>
                <w:szCs w:val="24"/>
              </w:rPr>
              <w:t>(</w:t>
            </w:r>
            <w:r w:rsidR="00A432EB" w:rsidRPr="004526E0">
              <w:rPr>
                <w:rFonts w:ascii="Times New Roman" w:hAnsi="Times New Roman"/>
                <w:sz w:val="24"/>
                <w:szCs w:val="24"/>
              </w:rPr>
              <w:t>sąrašas pateikiamas 3.4 punkte</w:t>
            </w:r>
            <w:r w:rsidRPr="004526E0">
              <w:rPr>
                <w:rFonts w:ascii="Times New Roman" w:hAnsi="Times New Roman"/>
                <w:sz w:val="24"/>
                <w:szCs w:val="24"/>
              </w:rPr>
              <w:t>);</w:t>
            </w:r>
          </w:p>
          <w:p w14:paraId="1738E017" w14:textId="77777777" w:rsidR="001662B1" w:rsidRPr="004526E0" w:rsidRDefault="001662B1" w:rsidP="005C48C8">
            <w:pPr>
              <w:pStyle w:val="Sraopastraipa1"/>
              <w:numPr>
                <w:ilvl w:val="0"/>
                <w:numId w:val="1"/>
              </w:numPr>
              <w:tabs>
                <w:tab w:val="left" w:pos="601"/>
              </w:tabs>
              <w:ind w:left="34" w:firstLine="0"/>
              <w:jc w:val="both"/>
              <w:rPr>
                <w:rFonts w:ascii="Times New Roman" w:hAnsi="Times New Roman"/>
                <w:sz w:val="24"/>
                <w:szCs w:val="24"/>
              </w:rPr>
            </w:pPr>
            <w:r w:rsidRPr="004526E0">
              <w:rPr>
                <w:rFonts w:ascii="Times New Roman" w:hAnsi="Times New Roman"/>
                <w:sz w:val="24"/>
                <w:szCs w:val="24"/>
              </w:rPr>
              <w:t>Pirkimo dokumentai ir jų paaiškinimai, patikslinimai (jei tokių bus);</w:t>
            </w:r>
          </w:p>
          <w:p w14:paraId="7BF9853A" w14:textId="77777777" w:rsidR="00A455CB" w:rsidRPr="004526E0" w:rsidRDefault="001662B1" w:rsidP="005C48C8">
            <w:pPr>
              <w:pStyle w:val="Sraopastraipa1"/>
              <w:tabs>
                <w:tab w:val="left" w:pos="601"/>
              </w:tabs>
              <w:ind w:left="34"/>
              <w:jc w:val="both"/>
              <w:rPr>
                <w:rFonts w:ascii="Times New Roman" w:hAnsi="Times New Roman"/>
                <w:sz w:val="24"/>
                <w:szCs w:val="24"/>
              </w:rPr>
            </w:pPr>
            <w:r w:rsidRPr="004526E0">
              <w:rPr>
                <w:rFonts w:ascii="Times New Roman" w:hAnsi="Times New Roman"/>
                <w:sz w:val="24"/>
                <w:szCs w:val="24"/>
              </w:rPr>
              <w:lastRenderedPageBreak/>
              <w:t>3.2.7. kiti Sutartį sudarantys dokumentai (jeigu yra).</w:t>
            </w:r>
          </w:p>
        </w:tc>
      </w:tr>
      <w:tr w:rsidR="007E3BAE" w:rsidRPr="004526E0" w14:paraId="00895D93" w14:textId="77777777" w:rsidTr="005C48C8">
        <w:tc>
          <w:tcPr>
            <w:tcW w:w="993" w:type="dxa"/>
            <w:tcBorders>
              <w:top w:val="nil"/>
              <w:left w:val="nil"/>
              <w:bottom w:val="nil"/>
              <w:right w:val="nil"/>
            </w:tcBorders>
          </w:tcPr>
          <w:p w14:paraId="75449322" w14:textId="77777777" w:rsidR="00A455CB" w:rsidRPr="004526E0" w:rsidRDefault="00A455CB" w:rsidP="005C48C8">
            <w:pPr>
              <w:pStyle w:val="Sraopastraipa1"/>
              <w:numPr>
                <w:ilvl w:val="0"/>
                <w:numId w:val="14"/>
              </w:numPr>
              <w:spacing w:before="200"/>
              <w:ind w:hanging="578"/>
              <w:jc w:val="both"/>
              <w:rPr>
                <w:rFonts w:ascii="Times New Roman" w:hAnsi="Times New Roman"/>
              </w:rPr>
            </w:pPr>
          </w:p>
        </w:tc>
        <w:tc>
          <w:tcPr>
            <w:tcW w:w="8930" w:type="dxa"/>
            <w:tcBorders>
              <w:top w:val="nil"/>
              <w:left w:val="nil"/>
              <w:bottom w:val="nil"/>
              <w:right w:val="nil"/>
            </w:tcBorders>
          </w:tcPr>
          <w:p w14:paraId="62CD7EE1" w14:textId="77777777" w:rsidR="00741367" w:rsidRPr="004526E0" w:rsidRDefault="006366EE" w:rsidP="005C48C8">
            <w:pPr>
              <w:pStyle w:val="Stilius3"/>
              <w:rPr>
                <w:sz w:val="24"/>
                <w:szCs w:val="24"/>
              </w:rPr>
            </w:pPr>
            <w:r w:rsidRPr="004526E0">
              <w:rPr>
                <w:rFonts w:eastAsia="Calibri"/>
                <w:sz w:val="24"/>
                <w:szCs w:val="24"/>
              </w:rPr>
              <w:t xml:space="preserve">Sutartis gali būti keičiama tik </w:t>
            </w:r>
            <w:r w:rsidRPr="004526E0">
              <w:rPr>
                <w:sz w:val="24"/>
                <w:szCs w:val="24"/>
              </w:rPr>
              <w:t xml:space="preserve">Lietuvos Respublikos viešųjų pirkimų įstatyme </w:t>
            </w:r>
            <w:r w:rsidR="004F4DE2" w:rsidRPr="004526E0">
              <w:rPr>
                <w:sz w:val="24"/>
                <w:szCs w:val="24"/>
              </w:rPr>
              <w:t xml:space="preserve">(toliau – VPĮ) </w:t>
            </w:r>
            <w:r w:rsidR="001662B1" w:rsidRPr="004526E0">
              <w:rPr>
                <w:sz w:val="24"/>
                <w:szCs w:val="24"/>
              </w:rPr>
              <w:t xml:space="preserve">89 str. </w:t>
            </w:r>
            <w:r w:rsidRPr="004526E0">
              <w:rPr>
                <w:sz w:val="24"/>
                <w:szCs w:val="24"/>
              </w:rPr>
              <w:t>nustatytais atvejais neatliekant naujos pirkimo procedūros.</w:t>
            </w:r>
          </w:p>
        </w:tc>
      </w:tr>
      <w:tr w:rsidR="00304A13" w:rsidRPr="004526E0" w14:paraId="4C1CAD37" w14:textId="77777777" w:rsidTr="005C48C8">
        <w:tc>
          <w:tcPr>
            <w:tcW w:w="993" w:type="dxa"/>
            <w:tcBorders>
              <w:top w:val="nil"/>
              <w:left w:val="nil"/>
              <w:bottom w:val="nil"/>
              <w:right w:val="nil"/>
            </w:tcBorders>
          </w:tcPr>
          <w:p w14:paraId="30D79018" w14:textId="77777777" w:rsidR="00304A13" w:rsidRPr="004526E0" w:rsidRDefault="00304A13" w:rsidP="005C48C8">
            <w:pPr>
              <w:pStyle w:val="Sraopastraipa1"/>
              <w:numPr>
                <w:ilvl w:val="0"/>
                <w:numId w:val="14"/>
              </w:numPr>
              <w:spacing w:before="200"/>
              <w:ind w:hanging="578"/>
              <w:jc w:val="both"/>
              <w:rPr>
                <w:rFonts w:ascii="Times New Roman" w:hAnsi="Times New Roman"/>
              </w:rPr>
            </w:pPr>
          </w:p>
        </w:tc>
        <w:tc>
          <w:tcPr>
            <w:tcW w:w="8930" w:type="dxa"/>
            <w:tcBorders>
              <w:top w:val="nil"/>
              <w:left w:val="nil"/>
              <w:bottom w:val="nil"/>
              <w:right w:val="nil"/>
            </w:tcBorders>
          </w:tcPr>
          <w:p w14:paraId="58BFAB54" w14:textId="77777777" w:rsidR="00304A13" w:rsidRPr="004526E0" w:rsidRDefault="00D11EA4" w:rsidP="005C48C8">
            <w:pPr>
              <w:pStyle w:val="Stilius3"/>
              <w:rPr>
                <w:sz w:val="24"/>
                <w:szCs w:val="24"/>
              </w:rPr>
            </w:pPr>
            <w:r w:rsidRPr="004526E0">
              <w:rPr>
                <w:sz w:val="24"/>
                <w:szCs w:val="24"/>
              </w:rPr>
              <w:t xml:space="preserve">Sutarties sąlygų pagrindiniai duomenys: </w:t>
            </w:r>
          </w:p>
        </w:tc>
      </w:tr>
      <w:tr w:rsidR="00617896" w:rsidRPr="004526E0" w14:paraId="6B29C64D" w14:textId="77777777" w:rsidTr="005C48C8">
        <w:tc>
          <w:tcPr>
            <w:tcW w:w="993" w:type="dxa"/>
            <w:tcBorders>
              <w:top w:val="nil"/>
              <w:left w:val="nil"/>
              <w:bottom w:val="nil"/>
              <w:right w:val="nil"/>
            </w:tcBorders>
          </w:tcPr>
          <w:p w14:paraId="032DE429" w14:textId="77777777" w:rsidR="00617896" w:rsidRPr="004526E0" w:rsidRDefault="00617896" w:rsidP="005C48C8">
            <w:pPr>
              <w:pStyle w:val="Sraopastraipa1"/>
              <w:spacing w:before="200"/>
              <w:ind w:left="0"/>
              <w:jc w:val="both"/>
              <w:rPr>
                <w:rFonts w:ascii="Times New Roman" w:hAnsi="Times New Roman"/>
              </w:rPr>
            </w:pPr>
          </w:p>
        </w:tc>
        <w:tc>
          <w:tcPr>
            <w:tcW w:w="8930" w:type="dxa"/>
            <w:tcBorders>
              <w:top w:val="nil"/>
              <w:left w:val="nil"/>
              <w:bottom w:val="nil"/>
              <w:right w:val="nil"/>
            </w:tcBorders>
          </w:tcPr>
          <w:tbl>
            <w:tblPr>
              <w:tblW w:w="8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3441"/>
              <w:gridCol w:w="984"/>
              <w:gridCol w:w="4261"/>
            </w:tblGrid>
            <w:tr w:rsidR="00C91C70" w:rsidRPr="004526E0" w14:paraId="0B3EB315" w14:textId="77777777" w:rsidTr="001B6ECF">
              <w:tc>
                <w:tcPr>
                  <w:tcW w:w="3441" w:type="dxa"/>
                  <w:tcBorders>
                    <w:top w:val="nil"/>
                    <w:left w:val="nil"/>
                    <w:bottom w:val="dashed" w:sz="4" w:space="0" w:color="auto"/>
                    <w:right w:val="dashed" w:sz="4" w:space="0" w:color="auto"/>
                  </w:tcBorders>
                </w:tcPr>
                <w:p w14:paraId="1296AFD2" w14:textId="77777777" w:rsidR="00C91C70" w:rsidRPr="004526E0" w:rsidRDefault="00C91C70" w:rsidP="005E4759">
                  <w:pPr>
                    <w:pStyle w:val="Stilius3"/>
                    <w:framePr w:hSpace="180" w:wrap="around" w:vAnchor="text" w:hAnchor="text" w:y="1"/>
                    <w:suppressOverlap/>
                    <w:jc w:val="center"/>
                    <w:rPr>
                      <w:i/>
                      <w:sz w:val="24"/>
                      <w:szCs w:val="24"/>
                    </w:rPr>
                  </w:pPr>
                  <w:r w:rsidRPr="004526E0">
                    <w:rPr>
                      <w:i/>
                      <w:sz w:val="24"/>
                      <w:szCs w:val="24"/>
                    </w:rPr>
                    <w:t>Pavadinimas</w:t>
                  </w:r>
                </w:p>
              </w:tc>
              <w:tc>
                <w:tcPr>
                  <w:tcW w:w="984" w:type="dxa"/>
                  <w:tcBorders>
                    <w:top w:val="nil"/>
                    <w:left w:val="dashed" w:sz="4" w:space="0" w:color="auto"/>
                    <w:bottom w:val="dashed" w:sz="4" w:space="0" w:color="auto"/>
                    <w:right w:val="dashed" w:sz="4" w:space="0" w:color="auto"/>
                  </w:tcBorders>
                </w:tcPr>
                <w:p w14:paraId="39E3C43D" w14:textId="77777777" w:rsidR="00C91C70" w:rsidRPr="004526E0" w:rsidRDefault="00C91C70" w:rsidP="005E4759">
                  <w:pPr>
                    <w:pStyle w:val="Stilius3"/>
                    <w:framePr w:hSpace="180" w:wrap="around" w:vAnchor="text" w:hAnchor="text" w:y="1"/>
                    <w:suppressOverlap/>
                    <w:rPr>
                      <w:i/>
                      <w:sz w:val="24"/>
                      <w:szCs w:val="24"/>
                    </w:rPr>
                  </w:pPr>
                  <w:r w:rsidRPr="004526E0">
                    <w:rPr>
                      <w:i/>
                      <w:sz w:val="24"/>
                      <w:szCs w:val="24"/>
                    </w:rPr>
                    <w:t xml:space="preserve">Punktas </w:t>
                  </w:r>
                </w:p>
              </w:tc>
              <w:tc>
                <w:tcPr>
                  <w:tcW w:w="4261" w:type="dxa"/>
                  <w:tcBorders>
                    <w:top w:val="nil"/>
                    <w:left w:val="dashed" w:sz="4" w:space="0" w:color="auto"/>
                    <w:bottom w:val="dashed" w:sz="4" w:space="0" w:color="auto"/>
                    <w:right w:val="nil"/>
                  </w:tcBorders>
                </w:tcPr>
                <w:p w14:paraId="71EC246F" w14:textId="77777777" w:rsidR="00C91C70" w:rsidRPr="004526E0" w:rsidRDefault="00C91C70" w:rsidP="005E4759">
                  <w:pPr>
                    <w:pStyle w:val="Stilius3"/>
                    <w:framePr w:hSpace="180" w:wrap="around" w:vAnchor="text" w:hAnchor="text" w:y="1"/>
                    <w:suppressOverlap/>
                    <w:jc w:val="center"/>
                    <w:rPr>
                      <w:i/>
                      <w:sz w:val="24"/>
                      <w:szCs w:val="24"/>
                    </w:rPr>
                  </w:pPr>
                  <w:r w:rsidRPr="004526E0">
                    <w:rPr>
                      <w:i/>
                      <w:sz w:val="24"/>
                      <w:szCs w:val="24"/>
                    </w:rPr>
                    <w:t>Duomenys ir sąlygos</w:t>
                  </w:r>
                </w:p>
              </w:tc>
            </w:tr>
            <w:tr w:rsidR="000A2A91" w:rsidRPr="004526E0" w14:paraId="18BD4138" w14:textId="77777777" w:rsidTr="001B6ECF">
              <w:tc>
                <w:tcPr>
                  <w:tcW w:w="3441" w:type="dxa"/>
                  <w:tcBorders>
                    <w:top w:val="nil"/>
                    <w:left w:val="nil"/>
                    <w:bottom w:val="dashed" w:sz="4" w:space="0" w:color="auto"/>
                    <w:right w:val="dashed" w:sz="4" w:space="0" w:color="auto"/>
                  </w:tcBorders>
                </w:tcPr>
                <w:p w14:paraId="7F68F0BC" w14:textId="77777777" w:rsidR="000A2A91" w:rsidRPr="004526E0" w:rsidRDefault="000A2A91" w:rsidP="005E4759">
                  <w:pPr>
                    <w:pStyle w:val="Stilius3"/>
                    <w:framePr w:hSpace="180" w:wrap="around" w:vAnchor="text" w:hAnchor="text" w:y="1"/>
                    <w:tabs>
                      <w:tab w:val="right" w:pos="3361"/>
                    </w:tabs>
                    <w:suppressOverlap/>
                    <w:rPr>
                      <w:sz w:val="24"/>
                      <w:szCs w:val="24"/>
                    </w:rPr>
                  </w:pPr>
                  <w:r w:rsidRPr="004526E0">
                    <w:rPr>
                      <w:sz w:val="24"/>
                      <w:szCs w:val="24"/>
                    </w:rPr>
                    <w:t>Pradinė</w:t>
                  </w:r>
                  <w:r w:rsidR="00090FE3" w:rsidRPr="004526E0">
                    <w:rPr>
                      <w:sz w:val="24"/>
                      <w:szCs w:val="24"/>
                    </w:rPr>
                    <w:t>s</w:t>
                  </w:r>
                  <w:r w:rsidRPr="004526E0">
                    <w:rPr>
                      <w:sz w:val="24"/>
                      <w:szCs w:val="24"/>
                    </w:rPr>
                    <w:t xml:space="preserve"> sutarties vertė </w:t>
                  </w:r>
                </w:p>
              </w:tc>
              <w:tc>
                <w:tcPr>
                  <w:tcW w:w="984" w:type="dxa"/>
                  <w:tcBorders>
                    <w:top w:val="nil"/>
                    <w:left w:val="dashed" w:sz="4" w:space="0" w:color="auto"/>
                    <w:bottom w:val="dashed" w:sz="4" w:space="0" w:color="auto"/>
                    <w:right w:val="dashed" w:sz="4" w:space="0" w:color="auto"/>
                  </w:tcBorders>
                </w:tcPr>
                <w:p w14:paraId="77E860C4" w14:textId="77777777" w:rsidR="000A2A91" w:rsidRPr="004526E0" w:rsidRDefault="000A2A91" w:rsidP="005E4759">
                  <w:pPr>
                    <w:pStyle w:val="Stilius3"/>
                    <w:framePr w:hSpace="180" w:wrap="around" w:vAnchor="text" w:hAnchor="text" w:y="1"/>
                    <w:suppressOverlap/>
                    <w:jc w:val="center"/>
                    <w:rPr>
                      <w:sz w:val="24"/>
                      <w:szCs w:val="24"/>
                    </w:rPr>
                  </w:pPr>
                  <w:r w:rsidRPr="004526E0">
                    <w:rPr>
                      <w:sz w:val="24"/>
                      <w:szCs w:val="24"/>
                    </w:rPr>
                    <w:t>1.1</w:t>
                  </w:r>
                  <w:r w:rsidR="00210303" w:rsidRPr="004526E0">
                    <w:rPr>
                      <w:sz w:val="24"/>
                      <w:szCs w:val="24"/>
                    </w:rPr>
                    <w:t>4</w:t>
                  </w:r>
                </w:p>
              </w:tc>
              <w:tc>
                <w:tcPr>
                  <w:tcW w:w="4261" w:type="dxa"/>
                  <w:tcBorders>
                    <w:top w:val="nil"/>
                    <w:left w:val="dashed" w:sz="4" w:space="0" w:color="auto"/>
                    <w:bottom w:val="dashed" w:sz="4" w:space="0" w:color="auto"/>
                    <w:right w:val="nil"/>
                  </w:tcBorders>
                </w:tcPr>
                <w:p w14:paraId="28D544CD" w14:textId="72D85B32" w:rsidR="009F0E73" w:rsidRPr="004526E0" w:rsidRDefault="00635610" w:rsidP="005E4759">
                  <w:pPr>
                    <w:pStyle w:val="Stilius3"/>
                    <w:framePr w:hSpace="180" w:wrap="around" w:vAnchor="text" w:hAnchor="text" w:y="1"/>
                    <w:spacing w:before="120" w:after="120"/>
                    <w:suppressOverlap/>
                    <w:rPr>
                      <w:i/>
                      <w:color w:val="FF0000"/>
                      <w:sz w:val="24"/>
                      <w:szCs w:val="24"/>
                    </w:rPr>
                  </w:pPr>
                  <w:r w:rsidRPr="004526E0">
                    <w:rPr>
                      <w:sz w:val="24"/>
                      <w:szCs w:val="24"/>
                    </w:rPr>
                    <w:t>............................</w:t>
                  </w:r>
                  <w:r w:rsidR="00C8476F" w:rsidRPr="004526E0">
                    <w:rPr>
                      <w:sz w:val="24"/>
                      <w:szCs w:val="24"/>
                    </w:rPr>
                    <w:t xml:space="preserve"> </w:t>
                  </w:r>
                  <w:r w:rsidRPr="004526E0">
                    <w:rPr>
                      <w:sz w:val="24"/>
                      <w:szCs w:val="24"/>
                    </w:rPr>
                    <w:t xml:space="preserve">eurų </w:t>
                  </w:r>
                  <w:r w:rsidR="00D925E9" w:rsidRPr="004526E0">
                    <w:rPr>
                      <w:sz w:val="24"/>
                      <w:szCs w:val="24"/>
                    </w:rPr>
                    <w:t xml:space="preserve">be PVM </w:t>
                  </w:r>
                  <w:r w:rsidR="003924A5" w:rsidRPr="004526E0">
                    <w:rPr>
                      <w:i/>
                      <w:iCs/>
                      <w:color w:val="ED0000"/>
                    </w:rPr>
                    <w:t>P</w:t>
                  </w:r>
                  <w:r w:rsidR="002E3A70" w:rsidRPr="004526E0">
                    <w:rPr>
                      <w:i/>
                      <w:iCs/>
                      <w:color w:val="ED0000"/>
                    </w:rPr>
                    <w:t xml:space="preserve">asirašydamas Sutartį Užsakovas </w:t>
                  </w:r>
                  <w:r w:rsidR="0066212D" w:rsidRPr="004526E0">
                    <w:rPr>
                      <w:rFonts w:eastAsia="Arial Unicode MS"/>
                      <w:i/>
                      <w:iCs/>
                      <w:color w:val="ED0000"/>
                      <w:bdr w:val="nil"/>
                    </w:rPr>
                    <w:t>įrašo tiekėjo pasiūlyme nurodyt</w:t>
                  </w:r>
                  <w:r w:rsidR="00C8476F" w:rsidRPr="004526E0">
                    <w:rPr>
                      <w:rFonts w:eastAsia="Arial Unicode MS"/>
                      <w:i/>
                      <w:iCs/>
                      <w:color w:val="ED0000"/>
                      <w:bdr w:val="nil"/>
                    </w:rPr>
                    <w:t>ą</w:t>
                  </w:r>
                  <w:r w:rsidR="0066212D" w:rsidRPr="004526E0">
                    <w:rPr>
                      <w:rFonts w:eastAsia="Arial Unicode MS"/>
                      <w:i/>
                      <w:iCs/>
                      <w:color w:val="ED0000"/>
                      <w:bdr w:val="nil"/>
                    </w:rPr>
                    <w:t xml:space="preserve"> bendr</w:t>
                  </w:r>
                  <w:r w:rsidR="00C8476F" w:rsidRPr="004526E0">
                    <w:rPr>
                      <w:rFonts w:eastAsia="Arial Unicode MS"/>
                      <w:i/>
                      <w:iCs/>
                      <w:color w:val="ED0000"/>
                      <w:bdr w:val="nil"/>
                    </w:rPr>
                    <w:t xml:space="preserve">ą </w:t>
                  </w:r>
                  <w:r w:rsidR="0066212D" w:rsidRPr="004526E0">
                    <w:rPr>
                      <w:rFonts w:eastAsia="Arial Unicode MS"/>
                      <w:i/>
                      <w:iCs/>
                      <w:color w:val="ED0000"/>
                      <w:bdr w:val="nil"/>
                    </w:rPr>
                    <w:t>pasiūlymo kain</w:t>
                  </w:r>
                  <w:r w:rsidR="00C8476F" w:rsidRPr="004526E0">
                    <w:rPr>
                      <w:rFonts w:eastAsia="Arial Unicode MS"/>
                      <w:i/>
                      <w:iCs/>
                      <w:color w:val="ED0000"/>
                      <w:bdr w:val="nil"/>
                    </w:rPr>
                    <w:t xml:space="preserve">ą; </w:t>
                  </w:r>
                  <w:r w:rsidR="00C8476F" w:rsidRPr="004526E0">
                    <w:t xml:space="preserve"> </w:t>
                  </w:r>
                </w:p>
              </w:tc>
            </w:tr>
            <w:tr w:rsidR="00274AC0" w:rsidRPr="004526E0" w14:paraId="598A727C" w14:textId="77777777" w:rsidTr="001B6ECF">
              <w:tc>
                <w:tcPr>
                  <w:tcW w:w="3441" w:type="dxa"/>
                  <w:tcBorders>
                    <w:top w:val="nil"/>
                    <w:left w:val="nil"/>
                    <w:bottom w:val="dashed" w:sz="4" w:space="0" w:color="auto"/>
                    <w:right w:val="dashed" w:sz="4" w:space="0" w:color="auto"/>
                  </w:tcBorders>
                </w:tcPr>
                <w:p w14:paraId="2F7BC588" w14:textId="77777777" w:rsidR="00C6638F" w:rsidRPr="004526E0" w:rsidRDefault="00C6638F" w:rsidP="005E4759">
                  <w:pPr>
                    <w:pStyle w:val="Stilius3"/>
                    <w:framePr w:hSpace="180" w:wrap="around" w:vAnchor="text" w:hAnchor="text" w:y="1"/>
                    <w:tabs>
                      <w:tab w:val="right" w:pos="3361"/>
                    </w:tabs>
                    <w:spacing w:before="0"/>
                    <w:suppressOverlap/>
                    <w:rPr>
                      <w:sz w:val="24"/>
                      <w:szCs w:val="24"/>
                    </w:rPr>
                  </w:pPr>
                  <w:r w:rsidRPr="004526E0">
                    <w:rPr>
                      <w:sz w:val="24"/>
                      <w:szCs w:val="24"/>
                    </w:rPr>
                    <w:t xml:space="preserve">Užsakovo </w:t>
                  </w:r>
                  <w:r w:rsidR="00F85999" w:rsidRPr="004526E0">
                    <w:rPr>
                      <w:sz w:val="24"/>
                      <w:szCs w:val="24"/>
                    </w:rPr>
                    <w:t>ir Rangovo skiriami asmenys</w:t>
                  </w:r>
                </w:p>
              </w:tc>
              <w:tc>
                <w:tcPr>
                  <w:tcW w:w="984" w:type="dxa"/>
                  <w:tcBorders>
                    <w:top w:val="nil"/>
                    <w:left w:val="dashed" w:sz="4" w:space="0" w:color="auto"/>
                    <w:bottom w:val="dashed" w:sz="4" w:space="0" w:color="auto"/>
                    <w:right w:val="dashed" w:sz="4" w:space="0" w:color="auto"/>
                  </w:tcBorders>
                </w:tcPr>
                <w:p w14:paraId="3A55B11F" w14:textId="77777777" w:rsidR="00B41007" w:rsidRPr="004526E0" w:rsidRDefault="00791100" w:rsidP="005E4759">
                  <w:pPr>
                    <w:pStyle w:val="Stilius3"/>
                    <w:framePr w:hSpace="180" w:wrap="around" w:vAnchor="text" w:hAnchor="text" w:y="1"/>
                    <w:spacing w:before="0" w:line="480" w:lineRule="auto"/>
                    <w:suppressOverlap/>
                    <w:jc w:val="center"/>
                    <w:rPr>
                      <w:sz w:val="24"/>
                      <w:szCs w:val="24"/>
                    </w:rPr>
                  </w:pPr>
                  <w:r w:rsidRPr="004526E0">
                    <w:rPr>
                      <w:sz w:val="24"/>
                      <w:szCs w:val="24"/>
                    </w:rPr>
                    <w:t>5</w:t>
                  </w:r>
                  <w:r w:rsidR="00B41007" w:rsidRPr="004526E0">
                    <w:rPr>
                      <w:sz w:val="24"/>
                      <w:szCs w:val="24"/>
                    </w:rPr>
                    <w:t>.</w:t>
                  </w:r>
                  <w:r w:rsidRPr="004526E0">
                    <w:rPr>
                      <w:sz w:val="24"/>
                      <w:szCs w:val="24"/>
                    </w:rPr>
                    <w:t>2</w:t>
                  </w:r>
                  <w:r w:rsidR="00713B06" w:rsidRPr="004526E0">
                    <w:rPr>
                      <w:sz w:val="24"/>
                      <w:szCs w:val="24"/>
                    </w:rPr>
                    <w:t>3</w:t>
                  </w:r>
                </w:p>
                <w:p w14:paraId="0478CD61" w14:textId="77777777" w:rsidR="004F44F6" w:rsidRPr="004526E0" w:rsidRDefault="004F44F6" w:rsidP="005E4759">
                  <w:pPr>
                    <w:pStyle w:val="Stilius3"/>
                    <w:framePr w:hSpace="180" w:wrap="around" w:vAnchor="text" w:hAnchor="text" w:y="1"/>
                    <w:suppressOverlap/>
                    <w:jc w:val="center"/>
                    <w:rPr>
                      <w:sz w:val="24"/>
                      <w:szCs w:val="24"/>
                    </w:rPr>
                  </w:pPr>
                  <w:r w:rsidRPr="004526E0">
                    <w:rPr>
                      <w:sz w:val="24"/>
                      <w:szCs w:val="24"/>
                    </w:rPr>
                    <w:t>4.</w:t>
                  </w:r>
                  <w:r w:rsidR="00D4455D" w:rsidRPr="004526E0">
                    <w:rPr>
                      <w:sz w:val="24"/>
                      <w:szCs w:val="24"/>
                    </w:rPr>
                    <w:t>3</w:t>
                  </w:r>
                </w:p>
                <w:p w14:paraId="296BB0EC" w14:textId="77777777" w:rsidR="00F85999" w:rsidRPr="004526E0" w:rsidRDefault="00F85999" w:rsidP="005E4759">
                  <w:pPr>
                    <w:pStyle w:val="Stilius3"/>
                    <w:framePr w:hSpace="180" w:wrap="around" w:vAnchor="text" w:hAnchor="text" w:y="1"/>
                    <w:suppressOverlap/>
                    <w:rPr>
                      <w:sz w:val="24"/>
                      <w:szCs w:val="24"/>
                    </w:rPr>
                  </w:pPr>
                </w:p>
              </w:tc>
              <w:tc>
                <w:tcPr>
                  <w:tcW w:w="4261" w:type="dxa"/>
                  <w:tcBorders>
                    <w:top w:val="nil"/>
                    <w:left w:val="dashed" w:sz="4" w:space="0" w:color="auto"/>
                    <w:bottom w:val="dashed" w:sz="4" w:space="0" w:color="auto"/>
                    <w:right w:val="nil"/>
                  </w:tcBorders>
                </w:tcPr>
                <w:p w14:paraId="236F076E" w14:textId="692B9CB7" w:rsidR="00F85999" w:rsidRPr="004526E0" w:rsidRDefault="00084F72" w:rsidP="005E4759">
                  <w:pPr>
                    <w:framePr w:hSpace="180" w:wrap="around" w:vAnchor="text" w:hAnchor="text" w:y="1"/>
                    <w:spacing w:after="120" w:line="256" w:lineRule="auto"/>
                    <w:suppressOverlap/>
                    <w:jc w:val="both"/>
                    <w:rPr>
                      <w:rFonts w:ascii="Times New Roman" w:hAnsi="Times New Roman"/>
                      <w:sz w:val="24"/>
                      <w:szCs w:val="24"/>
                      <w:lang w:eastAsia="lt-LT"/>
                    </w:rPr>
                  </w:pPr>
                  <w:r w:rsidRPr="004526E0">
                    <w:rPr>
                      <w:rFonts w:ascii="Times New Roman" w:hAnsi="Times New Roman"/>
                      <w:sz w:val="24"/>
                      <w:szCs w:val="24"/>
                      <w:lang w:eastAsia="lt-LT"/>
                    </w:rPr>
                    <w:t>Rangovo skiriamas asmuo atsakingas už Sutarties vykdymą – ...............................</w:t>
                  </w:r>
                  <w:r w:rsidR="00114A0D" w:rsidRPr="004526E0">
                    <w:rPr>
                      <w:rFonts w:ascii="Times New Roman" w:hAnsi="Times New Roman"/>
                      <w:sz w:val="24"/>
                      <w:szCs w:val="24"/>
                      <w:lang w:eastAsia="lt-LT"/>
                    </w:rPr>
                    <w:t xml:space="preserve"> .</w:t>
                  </w:r>
                </w:p>
                <w:p w14:paraId="16792B80" w14:textId="39B336C6" w:rsidR="00433231" w:rsidRPr="004526E0" w:rsidRDefault="005D2BB6" w:rsidP="005E4759">
                  <w:pPr>
                    <w:framePr w:hSpace="180" w:wrap="around" w:vAnchor="text" w:hAnchor="text" w:y="1"/>
                    <w:spacing w:after="120" w:line="257" w:lineRule="auto"/>
                    <w:suppressOverlap/>
                    <w:jc w:val="both"/>
                    <w:rPr>
                      <w:rFonts w:ascii="Times New Roman" w:hAnsi="Times New Roman"/>
                      <w:sz w:val="24"/>
                      <w:szCs w:val="24"/>
                      <w:lang w:eastAsia="lt-LT"/>
                    </w:rPr>
                  </w:pPr>
                  <w:r w:rsidRPr="004526E0">
                    <w:rPr>
                      <w:rFonts w:ascii="Times New Roman" w:hAnsi="Times New Roman"/>
                      <w:spacing w:val="-2"/>
                      <w:sz w:val="24"/>
                      <w:szCs w:val="24"/>
                    </w:rPr>
                    <w:t>Užsakovo skiriamas asmuo, atsakingas už Sutarties vykdymą</w:t>
                  </w:r>
                  <w:r w:rsidR="00D14085" w:rsidRPr="004526E0">
                    <w:rPr>
                      <w:rFonts w:ascii="Times New Roman" w:hAnsi="Times New Roman"/>
                      <w:spacing w:val="-2"/>
                      <w:sz w:val="24"/>
                      <w:szCs w:val="24"/>
                    </w:rPr>
                    <w:t xml:space="preserve"> </w:t>
                  </w:r>
                  <w:r w:rsidR="00D14085" w:rsidRPr="004526E0">
                    <w:rPr>
                      <w:rFonts w:ascii="Times New Roman" w:hAnsi="Times New Roman"/>
                      <w:sz w:val="24"/>
                      <w:szCs w:val="24"/>
                      <w:lang w:eastAsia="lt-LT"/>
                    </w:rPr>
                    <w:t>– ............................... .</w:t>
                  </w:r>
                </w:p>
                <w:p w14:paraId="51FFB332" w14:textId="5D5B6687" w:rsidR="00C6638F" w:rsidRPr="004526E0" w:rsidRDefault="00F85999" w:rsidP="005E4759">
                  <w:pPr>
                    <w:framePr w:hSpace="180" w:wrap="around" w:vAnchor="text" w:hAnchor="text" w:y="1"/>
                    <w:spacing w:after="120" w:line="257" w:lineRule="auto"/>
                    <w:suppressOverlap/>
                    <w:jc w:val="both"/>
                    <w:rPr>
                      <w:rFonts w:ascii="Times New Roman" w:hAnsi="Times New Roman"/>
                      <w:spacing w:val="-2"/>
                      <w:sz w:val="24"/>
                      <w:szCs w:val="24"/>
                    </w:rPr>
                  </w:pPr>
                  <w:r w:rsidRPr="004526E0">
                    <w:rPr>
                      <w:rFonts w:ascii="Times New Roman" w:hAnsi="Times New Roman"/>
                      <w:sz w:val="24"/>
                      <w:szCs w:val="24"/>
                      <w:lang w:eastAsia="lt-LT"/>
                    </w:rPr>
                    <w:t xml:space="preserve">Užsakovo skiriamas asmuo atsakingas už Sutarties ir jos pakeitimų paskelbimą pagal Lietuvos Respublikos viešųjų pirkimų įstatymo nuostatas – </w:t>
                  </w:r>
                  <w:r w:rsidR="00D14085" w:rsidRPr="004526E0">
                    <w:rPr>
                      <w:rFonts w:ascii="Times New Roman" w:hAnsi="Times New Roman"/>
                      <w:sz w:val="24"/>
                      <w:szCs w:val="24"/>
                      <w:lang w:eastAsia="lt-LT"/>
                    </w:rPr>
                    <w:t>Dovilė Kėkštienė</w:t>
                  </w:r>
                  <w:r w:rsidRPr="004526E0">
                    <w:rPr>
                      <w:rFonts w:ascii="Times New Roman" w:hAnsi="Times New Roman"/>
                      <w:sz w:val="24"/>
                      <w:szCs w:val="24"/>
                      <w:lang w:eastAsia="lt-LT"/>
                    </w:rPr>
                    <w:t>, Kauno rajono savivaldybės administracijos Viešųjų pirkimų skyriaus vyr. specialistė.</w:t>
                  </w:r>
                </w:p>
              </w:tc>
            </w:tr>
            <w:tr w:rsidR="00C91C70" w:rsidRPr="004526E0" w14:paraId="78D6CC22" w14:textId="77777777" w:rsidTr="001B6ECF">
              <w:trPr>
                <w:trHeight w:val="491"/>
              </w:trPr>
              <w:tc>
                <w:tcPr>
                  <w:tcW w:w="3441" w:type="dxa"/>
                  <w:tcBorders>
                    <w:top w:val="dashed" w:sz="4" w:space="0" w:color="auto"/>
                    <w:left w:val="nil"/>
                    <w:bottom w:val="dashed" w:sz="4" w:space="0" w:color="auto"/>
                    <w:right w:val="dashed" w:sz="4" w:space="0" w:color="auto"/>
                  </w:tcBorders>
                </w:tcPr>
                <w:p w14:paraId="2F56D969" w14:textId="77777777" w:rsidR="00D62FB8" w:rsidRPr="004526E0" w:rsidRDefault="00C91C70" w:rsidP="005E4759">
                  <w:pPr>
                    <w:pStyle w:val="Stilius3"/>
                    <w:framePr w:hSpace="180" w:wrap="around" w:vAnchor="text" w:hAnchor="text" w:y="1"/>
                    <w:suppressOverlap/>
                    <w:rPr>
                      <w:sz w:val="24"/>
                      <w:szCs w:val="24"/>
                    </w:rPr>
                  </w:pPr>
                  <w:r w:rsidRPr="004526E0">
                    <w:rPr>
                      <w:sz w:val="24"/>
                      <w:szCs w:val="24"/>
                    </w:rPr>
                    <w:t>Darbų atlikimo terminas</w:t>
                  </w:r>
                  <w:r w:rsidR="00766A10" w:rsidRPr="004526E0">
                    <w:rPr>
                      <w:sz w:val="24"/>
                      <w:szCs w:val="24"/>
                    </w:rPr>
                    <w:t xml:space="preserve"> </w:t>
                  </w:r>
                </w:p>
                <w:p w14:paraId="6C1EC90F" w14:textId="77777777" w:rsidR="00F106E8" w:rsidRPr="004526E0" w:rsidRDefault="00F106E8" w:rsidP="005E4759">
                  <w:pPr>
                    <w:pStyle w:val="Stilius3"/>
                    <w:framePr w:hSpace="180" w:wrap="around" w:vAnchor="text" w:hAnchor="text" w:y="1"/>
                    <w:suppressOverlap/>
                    <w:rPr>
                      <w:sz w:val="24"/>
                      <w:szCs w:val="24"/>
                    </w:rPr>
                  </w:pPr>
                </w:p>
                <w:p w14:paraId="001F4782" w14:textId="38889DE9" w:rsidR="00A83557" w:rsidRPr="004526E0" w:rsidRDefault="00F44B70" w:rsidP="005E4759">
                  <w:pPr>
                    <w:pStyle w:val="Stilius3"/>
                    <w:framePr w:hSpace="180" w:wrap="around" w:vAnchor="text" w:hAnchor="text" w:y="1"/>
                    <w:suppressOverlap/>
                    <w:rPr>
                      <w:sz w:val="24"/>
                      <w:szCs w:val="24"/>
                    </w:rPr>
                  </w:pPr>
                  <w:r w:rsidRPr="004526E0">
                    <w:rPr>
                      <w:sz w:val="24"/>
                      <w:szCs w:val="24"/>
                    </w:rPr>
                    <w:t xml:space="preserve">Statybos užbaigimo </w:t>
                  </w:r>
                  <w:r w:rsidR="00F106E8" w:rsidRPr="004526E0">
                    <w:rPr>
                      <w:sz w:val="24"/>
                      <w:szCs w:val="24"/>
                    </w:rPr>
                    <w:t xml:space="preserve">procedūros atlikimo ir </w:t>
                  </w:r>
                  <w:r w:rsidRPr="004526E0">
                    <w:rPr>
                      <w:sz w:val="24"/>
                      <w:szCs w:val="24"/>
                    </w:rPr>
                    <w:t xml:space="preserve">statybos užbaigimą patvirtinančių dokumentų, nurodytų </w:t>
                  </w:r>
                  <w:r w:rsidR="00EB693A" w:rsidRPr="004526E0">
                    <w:rPr>
                      <w:sz w:val="24"/>
                      <w:szCs w:val="24"/>
                    </w:rPr>
                    <w:t>S</w:t>
                  </w:r>
                  <w:r w:rsidRPr="004526E0">
                    <w:rPr>
                      <w:sz w:val="24"/>
                      <w:szCs w:val="24"/>
                    </w:rPr>
                    <w:t xml:space="preserve">utarties </w:t>
                  </w:r>
                  <w:r w:rsidR="009E5270" w:rsidRPr="004526E0">
                    <w:rPr>
                      <w:sz w:val="24"/>
                      <w:szCs w:val="24"/>
                    </w:rPr>
                    <w:t>2.1</w:t>
                  </w:r>
                  <w:r w:rsidRPr="004526E0">
                    <w:rPr>
                      <w:sz w:val="24"/>
                      <w:szCs w:val="24"/>
                    </w:rPr>
                    <w:t xml:space="preserve"> punkte</w:t>
                  </w:r>
                  <w:r w:rsidR="0007681D" w:rsidRPr="004526E0">
                    <w:rPr>
                      <w:sz w:val="24"/>
                      <w:szCs w:val="24"/>
                    </w:rPr>
                    <w:t xml:space="preserve">, </w:t>
                  </w:r>
                  <w:r w:rsidRPr="004526E0">
                    <w:rPr>
                      <w:sz w:val="24"/>
                      <w:szCs w:val="24"/>
                    </w:rPr>
                    <w:t>parengimo</w:t>
                  </w:r>
                  <w:r w:rsidR="0007681D" w:rsidRPr="004526E0">
                    <w:rPr>
                      <w:sz w:val="24"/>
                      <w:szCs w:val="24"/>
                    </w:rPr>
                    <w:t xml:space="preserve"> </w:t>
                  </w:r>
                  <w:r w:rsidRPr="004526E0">
                    <w:rPr>
                      <w:sz w:val="24"/>
                      <w:szCs w:val="24"/>
                    </w:rPr>
                    <w:t>terminas</w:t>
                  </w:r>
                </w:p>
              </w:tc>
              <w:tc>
                <w:tcPr>
                  <w:tcW w:w="984" w:type="dxa"/>
                  <w:tcBorders>
                    <w:top w:val="dashed" w:sz="4" w:space="0" w:color="auto"/>
                    <w:left w:val="dashed" w:sz="4" w:space="0" w:color="auto"/>
                    <w:bottom w:val="dashed" w:sz="4" w:space="0" w:color="auto"/>
                    <w:right w:val="dashed" w:sz="4" w:space="0" w:color="auto"/>
                  </w:tcBorders>
                </w:tcPr>
                <w:p w14:paraId="4B06E77F" w14:textId="77777777" w:rsidR="004A227A" w:rsidRPr="004526E0" w:rsidRDefault="00B23FB0" w:rsidP="005E4759">
                  <w:pPr>
                    <w:pStyle w:val="Stilius3"/>
                    <w:framePr w:hSpace="180" w:wrap="around" w:vAnchor="text" w:hAnchor="text" w:y="1"/>
                    <w:suppressOverlap/>
                    <w:jc w:val="center"/>
                    <w:rPr>
                      <w:sz w:val="24"/>
                      <w:szCs w:val="24"/>
                    </w:rPr>
                  </w:pPr>
                  <w:r w:rsidRPr="004526E0">
                    <w:rPr>
                      <w:sz w:val="24"/>
                      <w:szCs w:val="24"/>
                    </w:rPr>
                    <w:t>6.1</w:t>
                  </w:r>
                </w:p>
                <w:p w14:paraId="3669CC20" w14:textId="77777777" w:rsidR="00E4349C" w:rsidRPr="004526E0" w:rsidRDefault="00E4349C" w:rsidP="005E4759">
                  <w:pPr>
                    <w:pStyle w:val="Stilius3"/>
                    <w:framePr w:hSpace="180" w:wrap="around" w:vAnchor="text" w:hAnchor="text" w:y="1"/>
                    <w:suppressOverlap/>
                    <w:jc w:val="center"/>
                    <w:rPr>
                      <w:sz w:val="24"/>
                      <w:szCs w:val="24"/>
                    </w:rPr>
                  </w:pPr>
                </w:p>
                <w:p w14:paraId="18AFB886" w14:textId="77777777" w:rsidR="00E4349C" w:rsidRPr="004526E0" w:rsidRDefault="00E4349C" w:rsidP="005E4759">
                  <w:pPr>
                    <w:pStyle w:val="Stilius3"/>
                    <w:framePr w:hSpace="180" w:wrap="around" w:vAnchor="text" w:hAnchor="text" w:y="1"/>
                    <w:suppressOverlap/>
                    <w:jc w:val="center"/>
                    <w:rPr>
                      <w:sz w:val="24"/>
                      <w:szCs w:val="24"/>
                    </w:rPr>
                  </w:pPr>
                </w:p>
                <w:p w14:paraId="3B8E8CC5" w14:textId="77777777" w:rsidR="00E4349C" w:rsidRPr="004526E0" w:rsidRDefault="00E4349C" w:rsidP="005E4759">
                  <w:pPr>
                    <w:pStyle w:val="Stilius3"/>
                    <w:framePr w:hSpace="180" w:wrap="around" w:vAnchor="text" w:hAnchor="text" w:y="1"/>
                    <w:suppressOverlap/>
                    <w:jc w:val="center"/>
                    <w:rPr>
                      <w:sz w:val="24"/>
                      <w:szCs w:val="24"/>
                    </w:rPr>
                  </w:pPr>
                </w:p>
                <w:p w14:paraId="091E0A29" w14:textId="77777777" w:rsidR="00A83557" w:rsidRPr="004526E0" w:rsidRDefault="00A83557" w:rsidP="005E4759">
                  <w:pPr>
                    <w:pStyle w:val="Stilius3"/>
                    <w:framePr w:hSpace="180" w:wrap="around" w:vAnchor="text" w:hAnchor="text" w:y="1"/>
                    <w:suppressOverlap/>
                    <w:rPr>
                      <w:sz w:val="24"/>
                      <w:szCs w:val="24"/>
                    </w:rPr>
                  </w:pPr>
                </w:p>
              </w:tc>
              <w:tc>
                <w:tcPr>
                  <w:tcW w:w="4261" w:type="dxa"/>
                  <w:tcBorders>
                    <w:top w:val="dashed" w:sz="4" w:space="0" w:color="auto"/>
                    <w:left w:val="dashed" w:sz="4" w:space="0" w:color="auto"/>
                    <w:bottom w:val="dashed" w:sz="4" w:space="0" w:color="auto"/>
                    <w:right w:val="nil"/>
                  </w:tcBorders>
                </w:tcPr>
                <w:p w14:paraId="28755A06" w14:textId="475C0082" w:rsidR="00402420" w:rsidRPr="004526E0" w:rsidRDefault="00C67DFD" w:rsidP="005E4759">
                  <w:pPr>
                    <w:pStyle w:val="Stilius3"/>
                    <w:framePr w:hSpace="180" w:wrap="around" w:vAnchor="text" w:hAnchor="text" w:y="1"/>
                    <w:spacing w:after="80"/>
                    <w:ind w:right="40"/>
                    <w:suppressOverlap/>
                    <w:rPr>
                      <w:bCs/>
                      <w:i/>
                      <w:iCs/>
                      <w:color w:val="FF0000"/>
                      <w:lang w:eastAsia="lt-LT"/>
                    </w:rPr>
                  </w:pPr>
                  <w:r w:rsidRPr="004526E0">
                    <w:rPr>
                      <w:b/>
                      <w:bCs/>
                      <w:sz w:val="24"/>
                      <w:szCs w:val="24"/>
                    </w:rPr>
                    <w:t>17</w:t>
                  </w:r>
                  <w:r w:rsidR="00707215" w:rsidRPr="004526E0">
                    <w:rPr>
                      <w:b/>
                      <w:bCs/>
                      <w:sz w:val="24"/>
                      <w:szCs w:val="24"/>
                    </w:rPr>
                    <w:t xml:space="preserve"> </w:t>
                  </w:r>
                  <w:r w:rsidR="00707215" w:rsidRPr="004526E0">
                    <w:rPr>
                      <w:sz w:val="24"/>
                      <w:szCs w:val="24"/>
                    </w:rPr>
                    <w:t>(</w:t>
                  </w:r>
                  <w:r w:rsidRPr="004526E0">
                    <w:rPr>
                      <w:sz w:val="24"/>
                      <w:szCs w:val="24"/>
                    </w:rPr>
                    <w:t>septyniolika</w:t>
                  </w:r>
                  <w:r w:rsidR="004A227A" w:rsidRPr="004526E0">
                    <w:rPr>
                      <w:sz w:val="24"/>
                      <w:szCs w:val="24"/>
                    </w:rPr>
                    <w:t xml:space="preserve">) </w:t>
                  </w:r>
                  <w:r w:rsidR="009D52B0" w:rsidRPr="004526E0">
                    <w:rPr>
                      <w:b/>
                      <w:bCs/>
                      <w:sz w:val="24"/>
                      <w:szCs w:val="24"/>
                    </w:rPr>
                    <w:t>mėnesi</w:t>
                  </w:r>
                  <w:r w:rsidRPr="004526E0">
                    <w:rPr>
                      <w:b/>
                      <w:bCs/>
                      <w:sz w:val="24"/>
                      <w:szCs w:val="24"/>
                    </w:rPr>
                    <w:t>ų</w:t>
                  </w:r>
                  <w:r w:rsidR="009D52B0" w:rsidRPr="004526E0">
                    <w:rPr>
                      <w:sz w:val="24"/>
                      <w:szCs w:val="24"/>
                    </w:rPr>
                    <w:t xml:space="preserve"> </w:t>
                  </w:r>
                  <w:r w:rsidR="00A83557" w:rsidRPr="004526E0">
                    <w:rPr>
                      <w:sz w:val="24"/>
                      <w:szCs w:val="24"/>
                    </w:rPr>
                    <w:t xml:space="preserve">nuo </w:t>
                  </w:r>
                  <w:r w:rsidR="001F3849" w:rsidRPr="004526E0">
                    <w:rPr>
                      <w:sz w:val="24"/>
                      <w:szCs w:val="24"/>
                    </w:rPr>
                    <w:t>Darbų pradžios</w:t>
                  </w:r>
                  <w:r w:rsidR="00EF13E5" w:rsidRPr="004526E0">
                    <w:rPr>
                      <w:sz w:val="24"/>
                      <w:szCs w:val="24"/>
                    </w:rPr>
                    <w:t>.</w:t>
                  </w:r>
                  <w:r w:rsidR="00B83DD2" w:rsidRPr="004526E0">
                    <w:rPr>
                      <w:bCs/>
                      <w:i/>
                      <w:iCs/>
                      <w:color w:val="FF0000"/>
                      <w:sz w:val="24"/>
                    </w:rPr>
                    <w:t xml:space="preserve"> </w:t>
                  </w:r>
                </w:p>
                <w:p w14:paraId="3BCE0741" w14:textId="77777777" w:rsidR="009E5270" w:rsidRPr="004526E0" w:rsidRDefault="009E5270" w:rsidP="005E4759">
                  <w:pPr>
                    <w:pStyle w:val="Stilius3"/>
                    <w:framePr w:hSpace="180" w:wrap="around" w:vAnchor="text" w:hAnchor="text" w:y="1"/>
                    <w:spacing w:after="80"/>
                    <w:ind w:right="40"/>
                    <w:suppressOverlap/>
                    <w:rPr>
                      <w:i/>
                      <w:iCs/>
                      <w:color w:val="ED0000"/>
                    </w:rPr>
                  </w:pPr>
                </w:p>
                <w:p w14:paraId="0A2092FF" w14:textId="494B85E2" w:rsidR="004A227A" w:rsidRPr="004526E0" w:rsidRDefault="00C67DFD" w:rsidP="005E4759">
                  <w:pPr>
                    <w:pStyle w:val="Stilius3"/>
                    <w:framePr w:hSpace="180" w:wrap="around" w:vAnchor="text" w:hAnchor="text" w:y="1"/>
                    <w:spacing w:before="0"/>
                    <w:ind w:right="40"/>
                    <w:suppressOverlap/>
                    <w:rPr>
                      <w:sz w:val="24"/>
                      <w:szCs w:val="24"/>
                    </w:rPr>
                  </w:pPr>
                  <w:r w:rsidRPr="004526E0">
                    <w:rPr>
                      <w:b/>
                      <w:bCs/>
                      <w:sz w:val="24"/>
                      <w:szCs w:val="24"/>
                    </w:rPr>
                    <w:t>3</w:t>
                  </w:r>
                  <w:r w:rsidR="009A336A" w:rsidRPr="004526E0">
                    <w:rPr>
                      <w:sz w:val="24"/>
                      <w:szCs w:val="24"/>
                    </w:rPr>
                    <w:t xml:space="preserve"> </w:t>
                  </w:r>
                  <w:r w:rsidR="00D62FB8" w:rsidRPr="004526E0">
                    <w:rPr>
                      <w:sz w:val="24"/>
                      <w:szCs w:val="24"/>
                    </w:rPr>
                    <w:t>(</w:t>
                  </w:r>
                  <w:r w:rsidRPr="004526E0">
                    <w:rPr>
                      <w:sz w:val="24"/>
                      <w:szCs w:val="24"/>
                    </w:rPr>
                    <w:t>trys</w:t>
                  </w:r>
                  <w:r w:rsidR="00D62FB8" w:rsidRPr="004526E0">
                    <w:rPr>
                      <w:sz w:val="24"/>
                      <w:szCs w:val="24"/>
                    </w:rPr>
                    <w:t xml:space="preserve">) </w:t>
                  </w:r>
                  <w:r w:rsidR="00D62FB8" w:rsidRPr="004526E0">
                    <w:rPr>
                      <w:b/>
                      <w:bCs/>
                      <w:sz w:val="24"/>
                      <w:szCs w:val="24"/>
                    </w:rPr>
                    <w:t>mėnesiai</w:t>
                  </w:r>
                  <w:r w:rsidR="00D62FB8" w:rsidRPr="004526E0">
                    <w:rPr>
                      <w:sz w:val="24"/>
                      <w:szCs w:val="24"/>
                    </w:rPr>
                    <w:t xml:space="preserve"> nuo </w:t>
                  </w:r>
                  <w:r w:rsidR="006B06E3" w:rsidRPr="004526E0">
                    <w:rPr>
                      <w:sz w:val="24"/>
                      <w:szCs w:val="24"/>
                    </w:rPr>
                    <w:t xml:space="preserve">Darbų </w:t>
                  </w:r>
                  <w:r w:rsidR="004007B9" w:rsidRPr="004526E0">
                    <w:rPr>
                      <w:sz w:val="24"/>
                      <w:szCs w:val="24"/>
                    </w:rPr>
                    <w:t>pabaigos.</w:t>
                  </w:r>
                </w:p>
                <w:p w14:paraId="1EB3F550" w14:textId="5148AA71" w:rsidR="00420419" w:rsidRPr="004526E0" w:rsidRDefault="00420419" w:rsidP="005E4759">
                  <w:pPr>
                    <w:pStyle w:val="Stilius3"/>
                    <w:framePr w:hSpace="180" w:wrap="around" w:vAnchor="text" w:hAnchor="text" w:y="1"/>
                    <w:spacing w:before="240"/>
                    <w:ind w:right="40"/>
                    <w:suppressOverlap/>
                    <w:rPr>
                      <w:i/>
                      <w:iCs/>
                      <w:color w:val="FF0000"/>
                    </w:rPr>
                  </w:pPr>
                </w:p>
              </w:tc>
            </w:tr>
            <w:tr w:rsidR="00AE0F05" w:rsidRPr="004526E0" w14:paraId="2E9AD83F" w14:textId="77777777" w:rsidTr="001B6ECF">
              <w:trPr>
                <w:trHeight w:val="628"/>
              </w:trPr>
              <w:tc>
                <w:tcPr>
                  <w:tcW w:w="3441" w:type="dxa"/>
                  <w:tcBorders>
                    <w:top w:val="dashed" w:sz="4" w:space="0" w:color="auto"/>
                    <w:left w:val="nil"/>
                    <w:bottom w:val="dashed" w:sz="4" w:space="0" w:color="auto"/>
                    <w:right w:val="dashed" w:sz="4" w:space="0" w:color="auto"/>
                  </w:tcBorders>
                </w:tcPr>
                <w:p w14:paraId="63623EE4" w14:textId="77777777" w:rsidR="00AE0F05" w:rsidRPr="004526E0" w:rsidRDefault="00AE0F05" w:rsidP="005E4759">
                  <w:pPr>
                    <w:pStyle w:val="Stilius3"/>
                    <w:framePr w:hSpace="180" w:wrap="around" w:vAnchor="text" w:hAnchor="text" w:y="1"/>
                    <w:suppressOverlap/>
                    <w:jc w:val="left"/>
                    <w:rPr>
                      <w:sz w:val="24"/>
                      <w:szCs w:val="24"/>
                    </w:rPr>
                  </w:pPr>
                  <w:r w:rsidRPr="004526E0">
                    <w:rPr>
                      <w:sz w:val="24"/>
                      <w:szCs w:val="24"/>
                    </w:rPr>
                    <w:t>Darbų vykdymo grafikas</w:t>
                  </w:r>
                </w:p>
              </w:tc>
              <w:tc>
                <w:tcPr>
                  <w:tcW w:w="984" w:type="dxa"/>
                  <w:tcBorders>
                    <w:top w:val="dashed" w:sz="4" w:space="0" w:color="auto"/>
                    <w:left w:val="dashed" w:sz="4" w:space="0" w:color="auto"/>
                    <w:bottom w:val="dashed" w:sz="4" w:space="0" w:color="auto"/>
                    <w:right w:val="dashed" w:sz="4" w:space="0" w:color="auto"/>
                  </w:tcBorders>
                </w:tcPr>
                <w:p w14:paraId="4B13AB7C" w14:textId="77777777" w:rsidR="00AE0F05" w:rsidRPr="004526E0" w:rsidRDefault="00AE0F05" w:rsidP="005E4759">
                  <w:pPr>
                    <w:pStyle w:val="Stilius3"/>
                    <w:framePr w:hSpace="180" w:wrap="around" w:vAnchor="text" w:hAnchor="text" w:y="1"/>
                    <w:suppressOverlap/>
                    <w:jc w:val="center"/>
                    <w:rPr>
                      <w:sz w:val="24"/>
                      <w:szCs w:val="24"/>
                    </w:rPr>
                  </w:pPr>
                  <w:r w:rsidRPr="004526E0">
                    <w:rPr>
                      <w:sz w:val="24"/>
                      <w:szCs w:val="24"/>
                    </w:rPr>
                    <w:t>6.2</w:t>
                  </w:r>
                </w:p>
              </w:tc>
              <w:tc>
                <w:tcPr>
                  <w:tcW w:w="4261" w:type="dxa"/>
                  <w:tcBorders>
                    <w:top w:val="dashed" w:sz="4" w:space="0" w:color="auto"/>
                    <w:left w:val="dashed" w:sz="4" w:space="0" w:color="auto"/>
                    <w:bottom w:val="dashed" w:sz="4" w:space="0" w:color="auto"/>
                    <w:right w:val="nil"/>
                  </w:tcBorders>
                </w:tcPr>
                <w:p w14:paraId="4CA69B26" w14:textId="4A2BED40" w:rsidR="00AE0F05" w:rsidRPr="004526E0" w:rsidRDefault="00D07032" w:rsidP="005E4759">
                  <w:pPr>
                    <w:framePr w:hSpace="180" w:wrap="around" w:vAnchor="text" w:hAnchor="text" w:y="1"/>
                    <w:spacing w:before="240" w:after="160"/>
                    <w:suppressOverlap/>
                    <w:jc w:val="both"/>
                    <w:rPr>
                      <w:rFonts w:ascii="Times New Roman" w:hAnsi="Times New Roman"/>
                      <w:sz w:val="24"/>
                      <w:szCs w:val="24"/>
                      <w:lang w:eastAsia="lt-LT"/>
                    </w:rPr>
                  </w:pPr>
                  <w:r w:rsidRPr="004526E0">
                    <w:rPr>
                      <w:rFonts w:ascii="Times New Roman" w:hAnsi="Times New Roman"/>
                      <w:sz w:val="24"/>
                      <w:szCs w:val="24"/>
                      <w:lang w:eastAsia="lt-LT"/>
                    </w:rPr>
                    <w:t xml:space="preserve">Taikomas. </w:t>
                  </w:r>
                  <w:r w:rsidR="001F3849" w:rsidRPr="004526E0">
                    <w:rPr>
                      <w:rFonts w:ascii="Times New Roman" w:hAnsi="Times New Roman"/>
                      <w:sz w:val="24"/>
                      <w:szCs w:val="24"/>
                      <w:lang w:eastAsia="lt-LT"/>
                    </w:rPr>
                    <w:t xml:space="preserve">Per </w:t>
                  </w:r>
                  <w:r w:rsidR="00736F44" w:rsidRPr="004526E0">
                    <w:rPr>
                      <w:rFonts w:ascii="Times New Roman" w:hAnsi="Times New Roman"/>
                      <w:sz w:val="24"/>
                      <w:szCs w:val="24"/>
                      <w:lang w:eastAsia="lt-LT"/>
                    </w:rPr>
                    <w:t>1</w:t>
                  </w:r>
                  <w:r w:rsidRPr="004526E0">
                    <w:rPr>
                      <w:rFonts w:ascii="Times New Roman" w:hAnsi="Times New Roman"/>
                      <w:sz w:val="24"/>
                      <w:szCs w:val="24"/>
                      <w:lang w:eastAsia="lt-LT"/>
                    </w:rPr>
                    <w:t>4</w:t>
                  </w:r>
                  <w:r w:rsidR="001F3849" w:rsidRPr="004526E0">
                    <w:rPr>
                      <w:rFonts w:ascii="Times New Roman" w:hAnsi="Times New Roman"/>
                      <w:sz w:val="24"/>
                      <w:szCs w:val="24"/>
                      <w:lang w:eastAsia="lt-LT"/>
                    </w:rPr>
                    <w:t xml:space="preserve"> </w:t>
                  </w:r>
                  <w:r w:rsidR="00EB693A" w:rsidRPr="004526E0">
                    <w:rPr>
                      <w:rFonts w:ascii="Times New Roman" w:hAnsi="Times New Roman"/>
                      <w:sz w:val="24"/>
                      <w:szCs w:val="24"/>
                      <w:lang w:eastAsia="lt-LT"/>
                    </w:rPr>
                    <w:t xml:space="preserve">kalendorinių </w:t>
                  </w:r>
                  <w:r w:rsidR="00736F44" w:rsidRPr="004526E0">
                    <w:rPr>
                      <w:rFonts w:ascii="Times New Roman" w:hAnsi="Times New Roman"/>
                      <w:sz w:val="24"/>
                      <w:szCs w:val="24"/>
                      <w:lang w:eastAsia="lt-LT"/>
                    </w:rPr>
                    <w:t xml:space="preserve">dienų </w:t>
                  </w:r>
                  <w:r w:rsidR="001F3849" w:rsidRPr="004526E0">
                    <w:rPr>
                      <w:rFonts w:ascii="Times New Roman" w:hAnsi="Times New Roman"/>
                      <w:sz w:val="24"/>
                      <w:szCs w:val="24"/>
                      <w:lang w:eastAsia="lt-LT"/>
                    </w:rPr>
                    <w:t xml:space="preserve">nuo Darbų pradžios Šalys pasirašo Darbų vykdymo grafiką. </w:t>
                  </w:r>
                </w:p>
              </w:tc>
            </w:tr>
            <w:tr w:rsidR="00C91C70" w:rsidRPr="004526E0" w14:paraId="45BE4699" w14:textId="77777777" w:rsidTr="001B6ECF">
              <w:trPr>
                <w:trHeight w:val="506"/>
              </w:trPr>
              <w:tc>
                <w:tcPr>
                  <w:tcW w:w="3441" w:type="dxa"/>
                  <w:tcBorders>
                    <w:top w:val="dashed" w:sz="4" w:space="0" w:color="auto"/>
                    <w:left w:val="nil"/>
                    <w:bottom w:val="dashed" w:sz="4" w:space="0" w:color="auto"/>
                    <w:right w:val="dashed" w:sz="4" w:space="0" w:color="auto"/>
                  </w:tcBorders>
                </w:tcPr>
                <w:p w14:paraId="0566C1C1" w14:textId="77777777" w:rsidR="00C91C70" w:rsidRPr="004526E0" w:rsidRDefault="00C91C70" w:rsidP="005E4759">
                  <w:pPr>
                    <w:pStyle w:val="Stilius3"/>
                    <w:framePr w:hSpace="180" w:wrap="around" w:vAnchor="text" w:hAnchor="text" w:y="1"/>
                    <w:suppressOverlap/>
                    <w:jc w:val="left"/>
                    <w:rPr>
                      <w:sz w:val="24"/>
                      <w:szCs w:val="24"/>
                    </w:rPr>
                  </w:pPr>
                  <w:r w:rsidRPr="004526E0">
                    <w:rPr>
                      <w:sz w:val="24"/>
                      <w:szCs w:val="24"/>
                    </w:rPr>
                    <w:t>Darbų atlikimo termino pratęsimas</w:t>
                  </w:r>
                </w:p>
              </w:tc>
              <w:tc>
                <w:tcPr>
                  <w:tcW w:w="984" w:type="dxa"/>
                  <w:tcBorders>
                    <w:top w:val="dashed" w:sz="4" w:space="0" w:color="auto"/>
                    <w:left w:val="dashed" w:sz="4" w:space="0" w:color="auto"/>
                    <w:bottom w:val="dashed" w:sz="4" w:space="0" w:color="auto"/>
                    <w:right w:val="dashed" w:sz="4" w:space="0" w:color="auto"/>
                  </w:tcBorders>
                </w:tcPr>
                <w:p w14:paraId="5223CCEC" w14:textId="77777777" w:rsidR="00C91C70" w:rsidRPr="004526E0" w:rsidRDefault="00B23FB0" w:rsidP="005E4759">
                  <w:pPr>
                    <w:pStyle w:val="Stilius3"/>
                    <w:framePr w:hSpace="180" w:wrap="around" w:vAnchor="text" w:hAnchor="text" w:y="1"/>
                    <w:suppressOverlap/>
                    <w:jc w:val="center"/>
                    <w:rPr>
                      <w:sz w:val="24"/>
                      <w:szCs w:val="24"/>
                    </w:rPr>
                  </w:pPr>
                  <w:r w:rsidRPr="004526E0">
                    <w:rPr>
                      <w:sz w:val="24"/>
                      <w:szCs w:val="24"/>
                    </w:rPr>
                    <w:t>6.4</w:t>
                  </w:r>
                </w:p>
              </w:tc>
              <w:tc>
                <w:tcPr>
                  <w:tcW w:w="4261" w:type="dxa"/>
                  <w:tcBorders>
                    <w:top w:val="dashed" w:sz="4" w:space="0" w:color="auto"/>
                    <w:left w:val="dashed" w:sz="4" w:space="0" w:color="auto"/>
                    <w:bottom w:val="dashed" w:sz="4" w:space="0" w:color="auto"/>
                    <w:right w:val="nil"/>
                  </w:tcBorders>
                </w:tcPr>
                <w:p w14:paraId="42796256" w14:textId="3DE2199D" w:rsidR="00C91C70" w:rsidRPr="004526E0" w:rsidRDefault="00EB693A" w:rsidP="005E4759">
                  <w:pPr>
                    <w:pStyle w:val="Stilius3"/>
                    <w:framePr w:hSpace="180" w:wrap="around" w:vAnchor="text" w:hAnchor="text" w:y="1"/>
                    <w:ind w:right="420"/>
                    <w:suppressOverlap/>
                    <w:jc w:val="left"/>
                    <w:rPr>
                      <w:sz w:val="24"/>
                      <w:szCs w:val="24"/>
                    </w:rPr>
                  </w:pPr>
                  <w:r w:rsidRPr="004526E0">
                    <w:rPr>
                      <w:sz w:val="24"/>
                      <w:szCs w:val="24"/>
                    </w:rPr>
                    <w:t>iki</w:t>
                  </w:r>
                  <w:r w:rsidR="00362266" w:rsidRPr="004526E0">
                    <w:rPr>
                      <w:sz w:val="24"/>
                      <w:szCs w:val="24"/>
                    </w:rPr>
                    <w:t xml:space="preserve"> </w:t>
                  </w:r>
                  <w:r w:rsidR="009E5270" w:rsidRPr="004526E0">
                    <w:rPr>
                      <w:b/>
                      <w:bCs/>
                      <w:sz w:val="24"/>
                      <w:szCs w:val="24"/>
                    </w:rPr>
                    <w:t>3</w:t>
                  </w:r>
                  <w:r w:rsidR="00362266" w:rsidRPr="004526E0">
                    <w:rPr>
                      <w:sz w:val="24"/>
                      <w:szCs w:val="24"/>
                    </w:rPr>
                    <w:t xml:space="preserve"> (</w:t>
                  </w:r>
                  <w:r w:rsidR="009E5270" w:rsidRPr="004526E0">
                    <w:rPr>
                      <w:sz w:val="24"/>
                      <w:szCs w:val="24"/>
                    </w:rPr>
                    <w:t>trijų</w:t>
                  </w:r>
                  <w:r w:rsidR="00362266" w:rsidRPr="004526E0">
                    <w:rPr>
                      <w:sz w:val="24"/>
                      <w:szCs w:val="24"/>
                    </w:rPr>
                    <w:t xml:space="preserve">) </w:t>
                  </w:r>
                  <w:r w:rsidR="00362266" w:rsidRPr="004526E0">
                    <w:rPr>
                      <w:b/>
                      <w:bCs/>
                      <w:sz w:val="24"/>
                      <w:szCs w:val="24"/>
                    </w:rPr>
                    <w:t>mėnesi</w:t>
                  </w:r>
                  <w:r w:rsidR="009E5270" w:rsidRPr="004526E0">
                    <w:rPr>
                      <w:b/>
                      <w:bCs/>
                      <w:sz w:val="24"/>
                      <w:szCs w:val="24"/>
                    </w:rPr>
                    <w:t>ų</w:t>
                  </w:r>
                  <w:r w:rsidRPr="004526E0">
                    <w:rPr>
                      <w:sz w:val="24"/>
                      <w:szCs w:val="24"/>
                    </w:rPr>
                    <w:t>.</w:t>
                  </w:r>
                </w:p>
              </w:tc>
            </w:tr>
            <w:tr w:rsidR="00AB42E8" w:rsidRPr="004526E0" w14:paraId="58A9C4AA" w14:textId="77777777" w:rsidTr="001B6ECF">
              <w:tc>
                <w:tcPr>
                  <w:tcW w:w="3441" w:type="dxa"/>
                  <w:tcBorders>
                    <w:top w:val="dashed" w:sz="4" w:space="0" w:color="auto"/>
                    <w:left w:val="nil"/>
                    <w:bottom w:val="dashed" w:sz="4" w:space="0" w:color="auto"/>
                    <w:right w:val="dashed" w:sz="4" w:space="0" w:color="auto"/>
                  </w:tcBorders>
                </w:tcPr>
                <w:p w14:paraId="2FA72EC1" w14:textId="77777777" w:rsidR="00AB42E8" w:rsidRPr="004526E0" w:rsidRDefault="00AB42E8" w:rsidP="005E4759">
                  <w:pPr>
                    <w:pStyle w:val="Stilius3"/>
                    <w:framePr w:hSpace="180" w:wrap="around" w:vAnchor="text" w:hAnchor="text" w:y="1"/>
                    <w:suppressOverlap/>
                    <w:jc w:val="left"/>
                    <w:rPr>
                      <w:sz w:val="24"/>
                      <w:szCs w:val="24"/>
                    </w:rPr>
                  </w:pPr>
                  <w:r w:rsidRPr="004526E0">
                    <w:rPr>
                      <w:sz w:val="24"/>
                      <w:szCs w:val="24"/>
                    </w:rPr>
                    <w:t xml:space="preserve">Delspinigiai dėl </w:t>
                  </w:r>
                  <w:r w:rsidR="009A1A31" w:rsidRPr="004526E0">
                    <w:rPr>
                      <w:sz w:val="24"/>
                      <w:szCs w:val="24"/>
                    </w:rPr>
                    <w:t xml:space="preserve">Darbų </w:t>
                  </w:r>
                  <w:r w:rsidRPr="004526E0">
                    <w:rPr>
                      <w:sz w:val="24"/>
                      <w:szCs w:val="24"/>
                    </w:rPr>
                    <w:t>vėlavimo</w:t>
                  </w:r>
                </w:p>
              </w:tc>
              <w:tc>
                <w:tcPr>
                  <w:tcW w:w="984" w:type="dxa"/>
                  <w:tcBorders>
                    <w:top w:val="dashed" w:sz="4" w:space="0" w:color="auto"/>
                    <w:left w:val="dashed" w:sz="4" w:space="0" w:color="auto"/>
                    <w:bottom w:val="dashed" w:sz="4" w:space="0" w:color="auto"/>
                    <w:right w:val="dashed" w:sz="4" w:space="0" w:color="auto"/>
                  </w:tcBorders>
                </w:tcPr>
                <w:p w14:paraId="3BB96D6B" w14:textId="77777777" w:rsidR="00AB42E8" w:rsidRPr="004526E0" w:rsidRDefault="00AB42E8" w:rsidP="005E4759">
                  <w:pPr>
                    <w:pStyle w:val="Stilius3"/>
                    <w:framePr w:hSpace="180" w:wrap="around" w:vAnchor="text" w:hAnchor="text" w:y="1"/>
                    <w:suppressOverlap/>
                    <w:jc w:val="center"/>
                    <w:rPr>
                      <w:sz w:val="24"/>
                      <w:szCs w:val="24"/>
                    </w:rPr>
                  </w:pPr>
                  <w:r w:rsidRPr="004526E0">
                    <w:rPr>
                      <w:sz w:val="24"/>
                      <w:szCs w:val="24"/>
                    </w:rPr>
                    <w:t>6.7</w:t>
                  </w:r>
                </w:p>
              </w:tc>
              <w:tc>
                <w:tcPr>
                  <w:tcW w:w="4261" w:type="dxa"/>
                  <w:tcBorders>
                    <w:top w:val="dashed" w:sz="4" w:space="0" w:color="auto"/>
                    <w:left w:val="dashed" w:sz="4" w:space="0" w:color="auto"/>
                    <w:bottom w:val="dashed" w:sz="4" w:space="0" w:color="auto"/>
                    <w:right w:val="nil"/>
                  </w:tcBorders>
                </w:tcPr>
                <w:p w14:paraId="53A76A67" w14:textId="69E8D5F9" w:rsidR="00AB42E8" w:rsidRPr="004526E0" w:rsidRDefault="00EF13E5" w:rsidP="005E4759">
                  <w:pPr>
                    <w:pStyle w:val="Stilius3"/>
                    <w:framePr w:hSpace="180" w:wrap="around" w:vAnchor="text" w:hAnchor="text" w:y="1"/>
                    <w:ind w:right="42"/>
                    <w:suppressOverlap/>
                    <w:rPr>
                      <w:sz w:val="24"/>
                      <w:szCs w:val="24"/>
                    </w:rPr>
                  </w:pPr>
                  <w:r w:rsidRPr="004526E0">
                    <w:rPr>
                      <w:iCs/>
                      <w:sz w:val="24"/>
                      <w:szCs w:val="24"/>
                    </w:rPr>
                    <w:t>0,03 proc. nuo</w:t>
                  </w:r>
                  <w:r w:rsidRPr="004526E0">
                    <w:rPr>
                      <w:i/>
                      <w:sz w:val="24"/>
                      <w:szCs w:val="24"/>
                    </w:rPr>
                    <w:t xml:space="preserve"> </w:t>
                  </w:r>
                  <w:r w:rsidR="004970D1" w:rsidRPr="004526E0">
                    <w:rPr>
                      <w:sz w:val="24"/>
                      <w:szCs w:val="24"/>
                    </w:rPr>
                    <w:t xml:space="preserve">neįvykdytų įsipareigojimų vertės </w:t>
                  </w:r>
                  <w:r w:rsidR="004F25DF" w:rsidRPr="004526E0">
                    <w:rPr>
                      <w:sz w:val="24"/>
                      <w:szCs w:val="24"/>
                    </w:rPr>
                    <w:t xml:space="preserve">be PVM </w:t>
                  </w:r>
                  <w:r w:rsidRPr="004526E0">
                    <w:rPr>
                      <w:sz w:val="24"/>
                      <w:szCs w:val="24"/>
                    </w:rPr>
                    <w:t>per dieną</w:t>
                  </w:r>
                  <w:r w:rsidR="00C014C0" w:rsidRPr="004526E0">
                    <w:rPr>
                      <w:sz w:val="24"/>
                      <w:szCs w:val="24"/>
                    </w:rPr>
                    <w:t>.</w:t>
                  </w:r>
                </w:p>
              </w:tc>
            </w:tr>
            <w:tr w:rsidR="00C91C70" w:rsidRPr="004526E0" w14:paraId="45B0C51C" w14:textId="77777777" w:rsidTr="001B6ECF">
              <w:tc>
                <w:tcPr>
                  <w:tcW w:w="3441" w:type="dxa"/>
                  <w:tcBorders>
                    <w:top w:val="dashed" w:sz="4" w:space="0" w:color="auto"/>
                    <w:left w:val="nil"/>
                    <w:bottom w:val="dashed" w:sz="4" w:space="0" w:color="auto"/>
                    <w:right w:val="dashed" w:sz="4" w:space="0" w:color="auto"/>
                  </w:tcBorders>
                </w:tcPr>
                <w:p w14:paraId="03EA8008" w14:textId="63CD4C90" w:rsidR="00C91C70" w:rsidRPr="004526E0" w:rsidRDefault="00EB02DE" w:rsidP="005E4759">
                  <w:pPr>
                    <w:pStyle w:val="Stilius3"/>
                    <w:framePr w:hSpace="180" w:wrap="around" w:vAnchor="text" w:hAnchor="text" w:y="1"/>
                    <w:suppressOverlap/>
                    <w:jc w:val="left"/>
                    <w:rPr>
                      <w:sz w:val="24"/>
                      <w:szCs w:val="24"/>
                    </w:rPr>
                  </w:pPr>
                  <w:r w:rsidRPr="004526E0">
                    <w:rPr>
                      <w:sz w:val="24"/>
                      <w:szCs w:val="24"/>
                    </w:rPr>
                    <w:t>Banko garantijos arba laidavimo suma (Sutarties įvykdymo užtikrinimas)</w:t>
                  </w:r>
                </w:p>
              </w:tc>
              <w:tc>
                <w:tcPr>
                  <w:tcW w:w="984" w:type="dxa"/>
                  <w:tcBorders>
                    <w:top w:val="dashed" w:sz="4" w:space="0" w:color="auto"/>
                    <w:left w:val="dashed" w:sz="4" w:space="0" w:color="auto"/>
                    <w:bottom w:val="dashed" w:sz="4" w:space="0" w:color="auto"/>
                    <w:right w:val="dashed" w:sz="4" w:space="0" w:color="auto"/>
                  </w:tcBorders>
                </w:tcPr>
                <w:p w14:paraId="563E7751" w14:textId="77777777" w:rsidR="00C91C70" w:rsidRPr="004526E0" w:rsidRDefault="00B23FB0" w:rsidP="005E4759">
                  <w:pPr>
                    <w:pStyle w:val="Stilius3"/>
                    <w:framePr w:hSpace="180" w:wrap="around" w:vAnchor="text" w:hAnchor="text" w:y="1"/>
                    <w:suppressOverlap/>
                    <w:jc w:val="center"/>
                    <w:rPr>
                      <w:sz w:val="24"/>
                      <w:szCs w:val="24"/>
                    </w:rPr>
                  </w:pPr>
                  <w:r w:rsidRPr="004526E0">
                    <w:rPr>
                      <w:sz w:val="24"/>
                      <w:szCs w:val="24"/>
                    </w:rPr>
                    <w:t>7.1</w:t>
                  </w:r>
                </w:p>
              </w:tc>
              <w:tc>
                <w:tcPr>
                  <w:tcW w:w="4261" w:type="dxa"/>
                  <w:tcBorders>
                    <w:top w:val="dashed" w:sz="4" w:space="0" w:color="auto"/>
                    <w:left w:val="dashed" w:sz="4" w:space="0" w:color="auto"/>
                    <w:bottom w:val="dashed" w:sz="4" w:space="0" w:color="auto"/>
                    <w:right w:val="nil"/>
                  </w:tcBorders>
                </w:tcPr>
                <w:p w14:paraId="3574320C" w14:textId="32AE2EF8" w:rsidR="00531ADC" w:rsidRPr="004526E0" w:rsidRDefault="0068529B" w:rsidP="005E4759">
                  <w:pPr>
                    <w:pStyle w:val="Stilius3"/>
                    <w:framePr w:hSpace="180" w:wrap="around" w:vAnchor="text" w:hAnchor="text" w:y="1"/>
                    <w:spacing w:after="240"/>
                    <w:suppressOverlap/>
                    <w:rPr>
                      <w:sz w:val="24"/>
                      <w:szCs w:val="24"/>
                    </w:rPr>
                  </w:pPr>
                  <w:r w:rsidRPr="004526E0">
                    <w:rPr>
                      <w:sz w:val="24"/>
                      <w:szCs w:val="24"/>
                    </w:rPr>
                    <w:t xml:space="preserve">5 </w:t>
                  </w:r>
                  <w:r w:rsidR="00324548" w:rsidRPr="004526E0">
                    <w:rPr>
                      <w:sz w:val="24"/>
                      <w:szCs w:val="24"/>
                    </w:rPr>
                    <w:t xml:space="preserve">(penki) </w:t>
                  </w:r>
                  <w:r w:rsidRPr="004526E0">
                    <w:rPr>
                      <w:sz w:val="24"/>
                      <w:szCs w:val="24"/>
                    </w:rPr>
                    <w:t xml:space="preserve">proc. nuo Pradinės </w:t>
                  </w:r>
                  <w:r w:rsidR="009218A6" w:rsidRPr="004526E0">
                    <w:rPr>
                      <w:sz w:val="24"/>
                      <w:szCs w:val="24"/>
                    </w:rPr>
                    <w:t>S</w:t>
                  </w:r>
                  <w:r w:rsidRPr="004526E0">
                    <w:rPr>
                      <w:sz w:val="24"/>
                      <w:szCs w:val="24"/>
                    </w:rPr>
                    <w:t>utarties vertės be PVM.</w:t>
                  </w:r>
                </w:p>
              </w:tc>
            </w:tr>
            <w:tr w:rsidR="001B52B8" w:rsidRPr="004526E0" w14:paraId="557D7A24" w14:textId="77777777" w:rsidTr="00742B69">
              <w:trPr>
                <w:trHeight w:val="413"/>
              </w:trPr>
              <w:tc>
                <w:tcPr>
                  <w:tcW w:w="3441" w:type="dxa"/>
                  <w:tcBorders>
                    <w:top w:val="dashed" w:sz="4" w:space="0" w:color="auto"/>
                    <w:left w:val="nil"/>
                    <w:bottom w:val="dashed" w:sz="4" w:space="0" w:color="auto"/>
                    <w:right w:val="dashed" w:sz="4" w:space="0" w:color="auto"/>
                  </w:tcBorders>
                </w:tcPr>
                <w:p w14:paraId="29869957" w14:textId="77777777" w:rsidR="001B52B8" w:rsidRPr="004526E0" w:rsidRDefault="001B52B8" w:rsidP="005E4759">
                  <w:pPr>
                    <w:pStyle w:val="Stilius3"/>
                    <w:framePr w:hSpace="180" w:wrap="around" w:vAnchor="text" w:hAnchor="text" w:y="1"/>
                    <w:suppressOverlap/>
                    <w:jc w:val="left"/>
                    <w:rPr>
                      <w:sz w:val="24"/>
                      <w:szCs w:val="24"/>
                    </w:rPr>
                  </w:pPr>
                  <w:r w:rsidRPr="004526E0">
                    <w:rPr>
                      <w:sz w:val="24"/>
                      <w:szCs w:val="24"/>
                    </w:rPr>
                    <w:t>Garantinio laikotarpio prievolių įvykdymo užtikrinimo dokumentas</w:t>
                  </w:r>
                </w:p>
              </w:tc>
              <w:tc>
                <w:tcPr>
                  <w:tcW w:w="984" w:type="dxa"/>
                  <w:tcBorders>
                    <w:top w:val="dashed" w:sz="4" w:space="0" w:color="auto"/>
                    <w:left w:val="dashed" w:sz="4" w:space="0" w:color="auto"/>
                    <w:bottom w:val="dashed" w:sz="4" w:space="0" w:color="auto"/>
                    <w:right w:val="dashed" w:sz="4" w:space="0" w:color="auto"/>
                  </w:tcBorders>
                </w:tcPr>
                <w:p w14:paraId="2BB5741A" w14:textId="77777777" w:rsidR="001B52B8" w:rsidRPr="004526E0" w:rsidRDefault="001B52B8" w:rsidP="005E4759">
                  <w:pPr>
                    <w:pStyle w:val="Stilius3"/>
                    <w:framePr w:hSpace="180" w:wrap="around" w:vAnchor="text" w:hAnchor="text" w:y="1"/>
                    <w:suppressOverlap/>
                    <w:jc w:val="center"/>
                    <w:rPr>
                      <w:sz w:val="24"/>
                      <w:szCs w:val="24"/>
                    </w:rPr>
                  </w:pPr>
                  <w:r w:rsidRPr="004526E0">
                    <w:rPr>
                      <w:sz w:val="24"/>
                      <w:szCs w:val="24"/>
                    </w:rPr>
                    <w:t>8.1</w:t>
                  </w:r>
                </w:p>
              </w:tc>
              <w:tc>
                <w:tcPr>
                  <w:tcW w:w="4261" w:type="dxa"/>
                  <w:tcBorders>
                    <w:top w:val="dashed" w:sz="4" w:space="0" w:color="auto"/>
                    <w:left w:val="dashed" w:sz="4" w:space="0" w:color="auto"/>
                    <w:bottom w:val="dashed" w:sz="4" w:space="0" w:color="auto"/>
                    <w:right w:val="nil"/>
                  </w:tcBorders>
                </w:tcPr>
                <w:p w14:paraId="6B33C696" w14:textId="77777777" w:rsidR="00656D92" w:rsidRPr="004526E0" w:rsidRDefault="0070411C" w:rsidP="005E4759">
                  <w:pPr>
                    <w:framePr w:hSpace="180" w:wrap="around" w:vAnchor="text" w:hAnchor="text" w:y="1"/>
                    <w:spacing w:after="120"/>
                    <w:suppressOverlap/>
                    <w:jc w:val="both"/>
                    <w:rPr>
                      <w:rFonts w:ascii="Times New Roman" w:eastAsia="Calibri" w:hAnsi="Times New Roman"/>
                      <w:color w:val="000000"/>
                      <w:spacing w:val="1"/>
                      <w:sz w:val="24"/>
                      <w:szCs w:val="24"/>
                    </w:rPr>
                  </w:pPr>
                  <w:r w:rsidRPr="004526E0">
                    <w:rPr>
                      <w:rFonts w:ascii="Times New Roman" w:hAnsi="Times New Roman"/>
                      <w:color w:val="000000"/>
                      <w:spacing w:val="1"/>
                      <w:sz w:val="24"/>
                      <w:szCs w:val="24"/>
                    </w:rPr>
                    <w:t xml:space="preserve"> </w:t>
                  </w:r>
                  <w:r w:rsidR="00656D92" w:rsidRPr="004526E0">
                    <w:rPr>
                      <w:rFonts w:ascii="Times New Roman" w:eastAsia="Calibri" w:hAnsi="Times New Roman"/>
                      <w:color w:val="000000"/>
                      <w:spacing w:val="1"/>
                      <w:sz w:val="24"/>
                      <w:szCs w:val="24"/>
                    </w:rPr>
                    <w:t xml:space="preserve">– Laidavimas (kartu su draudimo polisu ir apmokėjimą įrodančia dokumento </w:t>
                  </w:r>
                  <w:r w:rsidR="00656D92" w:rsidRPr="004526E0">
                    <w:rPr>
                      <w:rFonts w:ascii="Times New Roman" w:eastAsia="Calibri" w:hAnsi="Times New Roman"/>
                      <w:color w:val="000000"/>
                      <w:spacing w:val="1"/>
                      <w:sz w:val="24"/>
                      <w:szCs w:val="24"/>
                    </w:rPr>
                    <w:lastRenderedPageBreak/>
                    <w:t xml:space="preserve">kopija), išduotas draudimo bendrovės, arba </w:t>
                  </w:r>
                </w:p>
                <w:p w14:paraId="3C564AB9" w14:textId="62B66501" w:rsidR="001B52B8" w:rsidRPr="004526E0" w:rsidRDefault="00656D92" w:rsidP="005E4759">
                  <w:pPr>
                    <w:framePr w:hSpace="180" w:wrap="around" w:vAnchor="text" w:hAnchor="text" w:y="1"/>
                    <w:spacing w:after="80"/>
                    <w:suppressOverlap/>
                    <w:jc w:val="both"/>
                    <w:rPr>
                      <w:rFonts w:ascii="Times New Roman" w:hAnsi="Times New Roman"/>
                      <w:color w:val="000000"/>
                      <w:spacing w:val="1"/>
                      <w:sz w:val="24"/>
                      <w:szCs w:val="24"/>
                    </w:rPr>
                  </w:pPr>
                  <w:r w:rsidRPr="004526E0">
                    <w:rPr>
                      <w:rFonts w:ascii="Times New Roman" w:eastAsia="Calibri" w:hAnsi="Times New Roman"/>
                      <w:color w:val="000000"/>
                      <w:spacing w:val="1"/>
                      <w:sz w:val="24"/>
                      <w:szCs w:val="24"/>
                    </w:rPr>
                    <w:t>– garantija, išduota kredito įstaigos.</w:t>
                  </w:r>
                </w:p>
              </w:tc>
            </w:tr>
            <w:tr w:rsidR="00C91C70" w:rsidRPr="004526E0" w14:paraId="7011E695" w14:textId="77777777" w:rsidTr="001B6ECF">
              <w:tc>
                <w:tcPr>
                  <w:tcW w:w="3441" w:type="dxa"/>
                  <w:tcBorders>
                    <w:top w:val="dashed" w:sz="4" w:space="0" w:color="auto"/>
                    <w:left w:val="nil"/>
                    <w:bottom w:val="dashed" w:sz="4" w:space="0" w:color="auto"/>
                    <w:right w:val="dashed" w:sz="4" w:space="0" w:color="auto"/>
                  </w:tcBorders>
                </w:tcPr>
                <w:p w14:paraId="49C3963D" w14:textId="77777777" w:rsidR="00C91C70" w:rsidRPr="004526E0" w:rsidRDefault="00FA79CA" w:rsidP="005E4759">
                  <w:pPr>
                    <w:pStyle w:val="Stilius3"/>
                    <w:framePr w:hSpace="180" w:wrap="around" w:vAnchor="text" w:hAnchor="text" w:y="1"/>
                    <w:suppressOverlap/>
                    <w:jc w:val="left"/>
                    <w:rPr>
                      <w:sz w:val="24"/>
                      <w:szCs w:val="24"/>
                    </w:rPr>
                  </w:pPr>
                  <w:r w:rsidRPr="004526E0">
                    <w:rPr>
                      <w:sz w:val="24"/>
                      <w:szCs w:val="24"/>
                    </w:rPr>
                    <w:lastRenderedPageBreak/>
                    <w:t>Sutarties suma</w:t>
                  </w:r>
                </w:p>
              </w:tc>
              <w:tc>
                <w:tcPr>
                  <w:tcW w:w="984" w:type="dxa"/>
                  <w:tcBorders>
                    <w:top w:val="dashed" w:sz="4" w:space="0" w:color="auto"/>
                    <w:left w:val="dashed" w:sz="4" w:space="0" w:color="auto"/>
                    <w:bottom w:val="dashed" w:sz="4" w:space="0" w:color="auto"/>
                    <w:right w:val="dashed" w:sz="4" w:space="0" w:color="auto"/>
                  </w:tcBorders>
                </w:tcPr>
                <w:p w14:paraId="6F676FDC" w14:textId="77777777" w:rsidR="00C91C70" w:rsidRPr="004526E0" w:rsidRDefault="00B23FB0" w:rsidP="005E4759">
                  <w:pPr>
                    <w:pStyle w:val="Stilius3"/>
                    <w:framePr w:hSpace="180" w:wrap="around" w:vAnchor="text" w:hAnchor="text" w:y="1"/>
                    <w:suppressOverlap/>
                    <w:jc w:val="center"/>
                    <w:rPr>
                      <w:sz w:val="24"/>
                      <w:szCs w:val="24"/>
                    </w:rPr>
                  </w:pPr>
                  <w:r w:rsidRPr="004526E0">
                    <w:rPr>
                      <w:sz w:val="24"/>
                      <w:szCs w:val="24"/>
                    </w:rPr>
                    <w:t>9.1</w:t>
                  </w:r>
                </w:p>
              </w:tc>
              <w:tc>
                <w:tcPr>
                  <w:tcW w:w="4261" w:type="dxa"/>
                  <w:tcBorders>
                    <w:top w:val="dashed" w:sz="4" w:space="0" w:color="auto"/>
                    <w:left w:val="dashed" w:sz="4" w:space="0" w:color="auto"/>
                    <w:bottom w:val="dashed" w:sz="4" w:space="0" w:color="auto"/>
                    <w:right w:val="nil"/>
                  </w:tcBorders>
                </w:tcPr>
                <w:p w14:paraId="6E3B329F" w14:textId="77777777" w:rsidR="00C91C70" w:rsidRPr="004526E0" w:rsidRDefault="00C91C70" w:rsidP="005E4759">
                  <w:pPr>
                    <w:pStyle w:val="Stilius3"/>
                    <w:framePr w:hSpace="180" w:wrap="around" w:vAnchor="text" w:hAnchor="text" w:y="1"/>
                    <w:spacing w:after="80"/>
                    <w:suppressOverlap/>
                    <w:rPr>
                      <w:sz w:val="24"/>
                      <w:szCs w:val="24"/>
                    </w:rPr>
                  </w:pPr>
                  <w:r w:rsidRPr="004526E0">
                    <w:rPr>
                      <w:sz w:val="24"/>
                      <w:szCs w:val="24"/>
                    </w:rPr>
                    <w:t>...................</w:t>
                  </w:r>
                  <w:r w:rsidR="00A236CB" w:rsidRPr="004526E0">
                    <w:rPr>
                      <w:sz w:val="24"/>
                      <w:szCs w:val="24"/>
                    </w:rPr>
                    <w:t>................................</w:t>
                  </w:r>
                  <w:r w:rsidRPr="004526E0">
                    <w:rPr>
                      <w:sz w:val="24"/>
                      <w:szCs w:val="24"/>
                    </w:rPr>
                    <w:t>.........</w:t>
                  </w:r>
                  <w:r w:rsidR="00A236CB" w:rsidRPr="004526E0">
                    <w:rPr>
                      <w:sz w:val="24"/>
                      <w:szCs w:val="24"/>
                    </w:rPr>
                    <w:t>Eur su PVM</w:t>
                  </w:r>
                  <w:r w:rsidR="00A236CB" w:rsidRPr="004526E0">
                    <w:rPr>
                      <w:i/>
                      <w:color w:val="FF0000"/>
                      <w:sz w:val="24"/>
                      <w:szCs w:val="24"/>
                    </w:rPr>
                    <w:t xml:space="preserve"> </w:t>
                  </w:r>
                  <w:r w:rsidR="005B50B8" w:rsidRPr="004526E0">
                    <w:rPr>
                      <w:i/>
                      <w:color w:val="ED0000"/>
                      <w:sz w:val="24"/>
                      <w:szCs w:val="24"/>
                    </w:rPr>
                    <w:t>[suma skaičiais ir žodžiais]</w:t>
                  </w:r>
                  <w:r w:rsidR="003C45F2" w:rsidRPr="004526E0">
                    <w:rPr>
                      <w:sz w:val="24"/>
                      <w:szCs w:val="24"/>
                    </w:rPr>
                    <w:t xml:space="preserve">, </w:t>
                  </w:r>
                </w:p>
              </w:tc>
            </w:tr>
            <w:tr w:rsidR="00C91C70" w:rsidRPr="004526E0" w14:paraId="1C222531" w14:textId="77777777" w:rsidTr="001B6ECF">
              <w:trPr>
                <w:trHeight w:val="826"/>
              </w:trPr>
              <w:tc>
                <w:tcPr>
                  <w:tcW w:w="3441" w:type="dxa"/>
                  <w:tcBorders>
                    <w:top w:val="dashed" w:sz="4" w:space="0" w:color="auto"/>
                    <w:left w:val="nil"/>
                    <w:bottom w:val="dashed" w:sz="4" w:space="0" w:color="auto"/>
                    <w:right w:val="dashed" w:sz="4" w:space="0" w:color="auto"/>
                  </w:tcBorders>
                </w:tcPr>
                <w:p w14:paraId="79C7E6D3" w14:textId="77777777" w:rsidR="00C91C70" w:rsidRPr="004526E0" w:rsidRDefault="009569BE" w:rsidP="005E4759">
                  <w:pPr>
                    <w:pStyle w:val="Stilius3"/>
                    <w:framePr w:hSpace="180" w:wrap="around" w:vAnchor="text" w:hAnchor="text" w:y="1"/>
                    <w:suppressOverlap/>
                    <w:jc w:val="left"/>
                    <w:rPr>
                      <w:sz w:val="24"/>
                      <w:szCs w:val="24"/>
                    </w:rPr>
                  </w:pPr>
                  <w:r w:rsidRPr="004526E0">
                    <w:rPr>
                      <w:sz w:val="24"/>
                      <w:szCs w:val="24"/>
                    </w:rPr>
                    <w:t xml:space="preserve">iš kurių PVM sudaro </w:t>
                  </w:r>
                </w:p>
              </w:tc>
              <w:tc>
                <w:tcPr>
                  <w:tcW w:w="984" w:type="dxa"/>
                  <w:tcBorders>
                    <w:top w:val="dashed" w:sz="4" w:space="0" w:color="auto"/>
                    <w:left w:val="dashed" w:sz="4" w:space="0" w:color="auto"/>
                    <w:bottom w:val="dashed" w:sz="4" w:space="0" w:color="auto"/>
                    <w:right w:val="dashed" w:sz="4" w:space="0" w:color="auto"/>
                  </w:tcBorders>
                </w:tcPr>
                <w:p w14:paraId="04EF20DF" w14:textId="77777777" w:rsidR="00C91C70" w:rsidRPr="004526E0" w:rsidRDefault="00B23FB0" w:rsidP="005E4759">
                  <w:pPr>
                    <w:pStyle w:val="Stilius3"/>
                    <w:framePr w:hSpace="180" w:wrap="around" w:vAnchor="text" w:hAnchor="text" w:y="1"/>
                    <w:suppressOverlap/>
                    <w:jc w:val="center"/>
                    <w:rPr>
                      <w:sz w:val="24"/>
                      <w:szCs w:val="24"/>
                    </w:rPr>
                  </w:pPr>
                  <w:r w:rsidRPr="004526E0">
                    <w:rPr>
                      <w:sz w:val="24"/>
                      <w:szCs w:val="24"/>
                    </w:rPr>
                    <w:t>9.1</w:t>
                  </w:r>
                </w:p>
              </w:tc>
              <w:tc>
                <w:tcPr>
                  <w:tcW w:w="4261" w:type="dxa"/>
                  <w:tcBorders>
                    <w:top w:val="dashed" w:sz="4" w:space="0" w:color="auto"/>
                    <w:left w:val="dashed" w:sz="4" w:space="0" w:color="auto"/>
                    <w:bottom w:val="dashed" w:sz="4" w:space="0" w:color="auto"/>
                    <w:right w:val="nil"/>
                  </w:tcBorders>
                </w:tcPr>
                <w:p w14:paraId="64CCB3FF" w14:textId="77777777" w:rsidR="00C91C70" w:rsidRPr="004526E0" w:rsidRDefault="009569BE" w:rsidP="005E4759">
                  <w:pPr>
                    <w:pStyle w:val="Stilius3"/>
                    <w:framePr w:hSpace="180" w:wrap="around" w:vAnchor="text" w:hAnchor="text" w:y="1"/>
                    <w:ind w:right="35"/>
                    <w:suppressOverlap/>
                    <w:rPr>
                      <w:sz w:val="24"/>
                      <w:szCs w:val="24"/>
                    </w:rPr>
                  </w:pPr>
                  <w:r w:rsidRPr="004526E0">
                    <w:rPr>
                      <w:sz w:val="24"/>
                      <w:szCs w:val="24"/>
                    </w:rPr>
                    <w:t xml:space="preserve">............................ </w:t>
                  </w:r>
                  <w:r w:rsidR="00A236CB" w:rsidRPr="004526E0">
                    <w:rPr>
                      <w:sz w:val="24"/>
                      <w:szCs w:val="24"/>
                    </w:rPr>
                    <w:t xml:space="preserve">Eur </w:t>
                  </w:r>
                  <w:r w:rsidRPr="004526E0">
                    <w:rPr>
                      <w:i/>
                      <w:color w:val="ED0000"/>
                      <w:sz w:val="24"/>
                      <w:szCs w:val="24"/>
                    </w:rPr>
                    <w:t xml:space="preserve">[suma skaičiais ir žodžiais] </w:t>
                  </w:r>
                </w:p>
              </w:tc>
            </w:tr>
            <w:tr w:rsidR="00C91C70" w:rsidRPr="004526E0" w14:paraId="28D583D4" w14:textId="77777777" w:rsidTr="001B6ECF">
              <w:trPr>
                <w:trHeight w:val="539"/>
              </w:trPr>
              <w:tc>
                <w:tcPr>
                  <w:tcW w:w="3441" w:type="dxa"/>
                  <w:tcBorders>
                    <w:top w:val="dashed" w:sz="4" w:space="0" w:color="auto"/>
                    <w:left w:val="nil"/>
                    <w:bottom w:val="dashed" w:sz="4" w:space="0" w:color="auto"/>
                    <w:right w:val="dashed" w:sz="4" w:space="0" w:color="auto"/>
                  </w:tcBorders>
                </w:tcPr>
                <w:p w14:paraId="64F97D53" w14:textId="77777777" w:rsidR="00C91C70" w:rsidRPr="004526E0" w:rsidRDefault="00C27136" w:rsidP="005E4759">
                  <w:pPr>
                    <w:pStyle w:val="Stilius3"/>
                    <w:framePr w:hSpace="180" w:wrap="around" w:vAnchor="text" w:hAnchor="text" w:y="1"/>
                    <w:suppressOverlap/>
                    <w:jc w:val="left"/>
                    <w:rPr>
                      <w:sz w:val="24"/>
                      <w:szCs w:val="24"/>
                    </w:rPr>
                  </w:pPr>
                  <w:r w:rsidRPr="004526E0">
                    <w:rPr>
                      <w:sz w:val="24"/>
                      <w:szCs w:val="24"/>
                    </w:rPr>
                    <w:t>Išankstini</w:t>
                  </w:r>
                  <w:r w:rsidR="00C82DD7" w:rsidRPr="004526E0">
                    <w:rPr>
                      <w:sz w:val="24"/>
                      <w:szCs w:val="24"/>
                    </w:rPr>
                    <w:t>s</w:t>
                  </w:r>
                  <w:r w:rsidRPr="004526E0">
                    <w:rPr>
                      <w:sz w:val="24"/>
                      <w:szCs w:val="24"/>
                    </w:rPr>
                    <w:t xml:space="preserve"> mokėjim</w:t>
                  </w:r>
                  <w:r w:rsidR="00C82DD7" w:rsidRPr="004526E0">
                    <w:rPr>
                      <w:sz w:val="24"/>
                      <w:szCs w:val="24"/>
                    </w:rPr>
                    <w:t>as</w:t>
                  </w:r>
                  <w:r w:rsidRPr="004526E0">
                    <w:rPr>
                      <w:sz w:val="24"/>
                      <w:szCs w:val="24"/>
                    </w:rPr>
                    <w:t xml:space="preserve"> </w:t>
                  </w:r>
                  <w:r w:rsidR="00C91C70" w:rsidRPr="004526E0">
                    <w:rPr>
                      <w:sz w:val="24"/>
                      <w:szCs w:val="24"/>
                    </w:rPr>
                    <w:t>(jei yra)</w:t>
                  </w:r>
                </w:p>
              </w:tc>
              <w:tc>
                <w:tcPr>
                  <w:tcW w:w="984" w:type="dxa"/>
                  <w:tcBorders>
                    <w:top w:val="dashed" w:sz="4" w:space="0" w:color="auto"/>
                    <w:left w:val="dashed" w:sz="4" w:space="0" w:color="auto"/>
                    <w:bottom w:val="dashed" w:sz="4" w:space="0" w:color="auto"/>
                    <w:right w:val="dashed" w:sz="4" w:space="0" w:color="auto"/>
                  </w:tcBorders>
                </w:tcPr>
                <w:p w14:paraId="5249BFA7" w14:textId="77777777" w:rsidR="00C91C70" w:rsidRPr="004526E0" w:rsidRDefault="00B23FB0" w:rsidP="005E4759">
                  <w:pPr>
                    <w:pStyle w:val="Stilius3"/>
                    <w:framePr w:hSpace="180" w:wrap="around" w:vAnchor="text" w:hAnchor="text" w:y="1"/>
                    <w:suppressOverlap/>
                    <w:jc w:val="center"/>
                    <w:rPr>
                      <w:sz w:val="24"/>
                      <w:szCs w:val="24"/>
                    </w:rPr>
                  </w:pPr>
                  <w:r w:rsidRPr="004526E0">
                    <w:rPr>
                      <w:sz w:val="24"/>
                      <w:szCs w:val="24"/>
                    </w:rPr>
                    <w:t>9.</w:t>
                  </w:r>
                  <w:r w:rsidR="00453238" w:rsidRPr="004526E0">
                    <w:rPr>
                      <w:sz w:val="24"/>
                      <w:szCs w:val="24"/>
                    </w:rPr>
                    <w:t>3</w:t>
                  </w:r>
                </w:p>
              </w:tc>
              <w:tc>
                <w:tcPr>
                  <w:tcW w:w="4261" w:type="dxa"/>
                  <w:tcBorders>
                    <w:top w:val="dashed" w:sz="4" w:space="0" w:color="auto"/>
                    <w:left w:val="dashed" w:sz="4" w:space="0" w:color="auto"/>
                    <w:bottom w:val="dashed" w:sz="4" w:space="0" w:color="auto"/>
                    <w:right w:val="nil"/>
                  </w:tcBorders>
                </w:tcPr>
                <w:p w14:paraId="724A5616" w14:textId="77777777" w:rsidR="00C91C70" w:rsidRPr="004526E0" w:rsidRDefault="00D925E9" w:rsidP="005E4759">
                  <w:pPr>
                    <w:pStyle w:val="Stilius3"/>
                    <w:framePr w:hSpace="180" w:wrap="around" w:vAnchor="text" w:hAnchor="text" w:y="1"/>
                    <w:suppressOverlap/>
                    <w:jc w:val="left"/>
                    <w:rPr>
                      <w:sz w:val="24"/>
                      <w:szCs w:val="24"/>
                    </w:rPr>
                  </w:pPr>
                  <w:r w:rsidRPr="004526E0">
                    <w:rPr>
                      <w:sz w:val="24"/>
                      <w:szCs w:val="24"/>
                    </w:rPr>
                    <w:t>Netaikoma</w:t>
                  </w:r>
                  <w:r w:rsidR="009B5FA5" w:rsidRPr="004526E0">
                    <w:rPr>
                      <w:sz w:val="24"/>
                      <w:szCs w:val="24"/>
                    </w:rPr>
                    <w:t>.</w:t>
                  </w:r>
                </w:p>
              </w:tc>
            </w:tr>
            <w:tr w:rsidR="00C91C70" w:rsidRPr="004526E0" w14:paraId="43B55D8F" w14:textId="77777777" w:rsidTr="001B6ECF">
              <w:tc>
                <w:tcPr>
                  <w:tcW w:w="3441" w:type="dxa"/>
                  <w:tcBorders>
                    <w:top w:val="dashed" w:sz="4" w:space="0" w:color="auto"/>
                    <w:left w:val="nil"/>
                    <w:bottom w:val="dashed" w:sz="4" w:space="0" w:color="auto"/>
                    <w:right w:val="dashed" w:sz="4" w:space="0" w:color="auto"/>
                  </w:tcBorders>
                </w:tcPr>
                <w:p w14:paraId="222F1CFB" w14:textId="77777777" w:rsidR="00C91C70" w:rsidRPr="004526E0" w:rsidRDefault="00C91C70" w:rsidP="005E4759">
                  <w:pPr>
                    <w:pStyle w:val="Stilius3"/>
                    <w:framePr w:hSpace="180" w:wrap="around" w:vAnchor="text" w:hAnchor="text" w:y="1"/>
                    <w:suppressOverlap/>
                    <w:jc w:val="left"/>
                    <w:rPr>
                      <w:sz w:val="24"/>
                      <w:szCs w:val="24"/>
                    </w:rPr>
                  </w:pPr>
                  <w:r w:rsidRPr="004526E0">
                    <w:rPr>
                      <w:sz w:val="24"/>
                      <w:szCs w:val="24"/>
                    </w:rPr>
                    <w:t xml:space="preserve">Atskaitymai nuo kiekvieno tarpinio mokėjimo </w:t>
                  </w:r>
                </w:p>
              </w:tc>
              <w:tc>
                <w:tcPr>
                  <w:tcW w:w="984" w:type="dxa"/>
                  <w:tcBorders>
                    <w:top w:val="dashed" w:sz="4" w:space="0" w:color="auto"/>
                    <w:left w:val="dashed" w:sz="4" w:space="0" w:color="auto"/>
                    <w:bottom w:val="dashed" w:sz="4" w:space="0" w:color="auto"/>
                    <w:right w:val="dashed" w:sz="4" w:space="0" w:color="auto"/>
                  </w:tcBorders>
                </w:tcPr>
                <w:p w14:paraId="04778F2C" w14:textId="77777777" w:rsidR="00C91C70" w:rsidRPr="004526E0" w:rsidRDefault="00B23FB0" w:rsidP="005E4759">
                  <w:pPr>
                    <w:pStyle w:val="Stilius3"/>
                    <w:framePr w:hSpace="180" w:wrap="around" w:vAnchor="text" w:hAnchor="text" w:y="1"/>
                    <w:suppressOverlap/>
                    <w:jc w:val="center"/>
                    <w:rPr>
                      <w:sz w:val="24"/>
                      <w:szCs w:val="24"/>
                    </w:rPr>
                  </w:pPr>
                  <w:r w:rsidRPr="004526E0">
                    <w:rPr>
                      <w:sz w:val="24"/>
                      <w:szCs w:val="24"/>
                    </w:rPr>
                    <w:t>9.</w:t>
                  </w:r>
                  <w:r w:rsidR="00453238" w:rsidRPr="004526E0">
                    <w:rPr>
                      <w:sz w:val="24"/>
                      <w:szCs w:val="24"/>
                    </w:rPr>
                    <w:t>5.2</w:t>
                  </w:r>
                </w:p>
              </w:tc>
              <w:tc>
                <w:tcPr>
                  <w:tcW w:w="4261" w:type="dxa"/>
                  <w:tcBorders>
                    <w:top w:val="dashed" w:sz="4" w:space="0" w:color="auto"/>
                    <w:left w:val="dashed" w:sz="4" w:space="0" w:color="auto"/>
                    <w:bottom w:val="dashed" w:sz="4" w:space="0" w:color="auto"/>
                    <w:right w:val="nil"/>
                  </w:tcBorders>
                </w:tcPr>
                <w:p w14:paraId="79BC311F" w14:textId="77777777" w:rsidR="00EF1726" w:rsidRPr="004526E0" w:rsidRDefault="00D925E9" w:rsidP="005E4759">
                  <w:pPr>
                    <w:pStyle w:val="Stilius3"/>
                    <w:framePr w:hSpace="180" w:wrap="around" w:vAnchor="text" w:hAnchor="text" w:y="1"/>
                    <w:suppressOverlap/>
                    <w:jc w:val="left"/>
                    <w:rPr>
                      <w:sz w:val="24"/>
                      <w:szCs w:val="24"/>
                    </w:rPr>
                  </w:pPr>
                  <w:r w:rsidRPr="004526E0">
                    <w:rPr>
                      <w:sz w:val="24"/>
                      <w:szCs w:val="24"/>
                    </w:rPr>
                    <w:t>Netaikoma</w:t>
                  </w:r>
                  <w:r w:rsidR="00760A37" w:rsidRPr="004526E0">
                    <w:rPr>
                      <w:sz w:val="24"/>
                      <w:szCs w:val="24"/>
                    </w:rPr>
                    <w:t>.</w:t>
                  </w:r>
                </w:p>
              </w:tc>
            </w:tr>
            <w:tr w:rsidR="000E08BF" w:rsidRPr="004526E0" w14:paraId="6199EAF9" w14:textId="77777777" w:rsidTr="001B6ECF">
              <w:trPr>
                <w:trHeight w:val="543"/>
              </w:trPr>
              <w:tc>
                <w:tcPr>
                  <w:tcW w:w="3441" w:type="dxa"/>
                  <w:tcBorders>
                    <w:top w:val="dashed" w:sz="4" w:space="0" w:color="auto"/>
                    <w:left w:val="nil"/>
                    <w:bottom w:val="dashed" w:sz="4" w:space="0" w:color="auto"/>
                    <w:right w:val="dashed" w:sz="4" w:space="0" w:color="auto"/>
                  </w:tcBorders>
                </w:tcPr>
                <w:p w14:paraId="1FD314FD" w14:textId="77777777" w:rsidR="000E08BF" w:rsidRPr="004526E0" w:rsidRDefault="000E08BF" w:rsidP="005E4759">
                  <w:pPr>
                    <w:pStyle w:val="Stilius3"/>
                    <w:framePr w:hSpace="180" w:wrap="around" w:vAnchor="text" w:hAnchor="text" w:y="1"/>
                    <w:suppressOverlap/>
                    <w:jc w:val="left"/>
                    <w:rPr>
                      <w:sz w:val="24"/>
                      <w:szCs w:val="24"/>
                    </w:rPr>
                  </w:pPr>
                  <w:r w:rsidRPr="004526E0">
                    <w:rPr>
                      <w:sz w:val="24"/>
                      <w:szCs w:val="24"/>
                    </w:rPr>
                    <w:t xml:space="preserve">Sulaikymo procentas </w:t>
                  </w:r>
                </w:p>
              </w:tc>
              <w:tc>
                <w:tcPr>
                  <w:tcW w:w="984" w:type="dxa"/>
                  <w:tcBorders>
                    <w:top w:val="dashed" w:sz="4" w:space="0" w:color="auto"/>
                    <w:left w:val="dashed" w:sz="4" w:space="0" w:color="auto"/>
                    <w:bottom w:val="dashed" w:sz="4" w:space="0" w:color="auto"/>
                    <w:right w:val="dashed" w:sz="4" w:space="0" w:color="auto"/>
                  </w:tcBorders>
                </w:tcPr>
                <w:p w14:paraId="7FD8DFCF" w14:textId="77777777" w:rsidR="000E08BF" w:rsidRPr="004526E0" w:rsidRDefault="000E08BF" w:rsidP="005E4759">
                  <w:pPr>
                    <w:pStyle w:val="Stilius3"/>
                    <w:framePr w:hSpace="180" w:wrap="around" w:vAnchor="text" w:hAnchor="text" w:y="1"/>
                    <w:suppressOverlap/>
                    <w:jc w:val="center"/>
                    <w:rPr>
                      <w:sz w:val="24"/>
                      <w:szCs w:val="24"/>
                    </w:rPr>
                  </w:pPr>
                  <w:r w:rsidRPr="004526E0">
                    <w:rPr>
                      <w:sz w:val="24"/>
                      <w:szCs w:val="24"/>
                    </w:rPr>
                    <w:t>9.5</w:t>
                  </w:r>
                  <w:r w:rsidR="00113906" w:rsidRPr="004526E0">
                    <w:rPr>
                      <w:sz w:val="24"/>
                      <w:szCs w:val="24"/>
                    </w:rPr>
                    <w:t>.2</w:t>
                  </w:r>
                </w:p>
              </w:tc>
              <w:tc>
                <w:tcPr>
                  <w:tcW w:w="4261" w:type="dxa"/>
                  <w:tcBorders>
                    <w:top w:val="dashed" w:sz="4" w:space="0" w:color="auto"/>
                    <w:left w:val="dashed" w:sz="4" w:space="0" w:color="auto"/>
                    <w:bottom w:val="dashed" w:sz="4" w:space="0" w:color="auto"/>
                    <w:right w:val="nil"/>
                  </w:tcBorders>
                </w:tcPr>
                <w:p w14:paraId="3E0F075A" w14:textId="77777777" w:rsidR="000E08BF" w:rsidRPr="004526E0" w:rsidRDefault="00D925E9" w:rsidP="005E4759">
                  <w:pPr>
                    <w:pStyle w:val="Stilius3"/>
                    <w:framePr w:hSpace="180" w:wrap="around" w:vAnchor="text" w:hAnchor="text" w:y="1"/>
                    <w:suppressOverlap/>
                    <w:jc w:val="left"/>
                    <w:rPr>
                      <w:iCs/>
                      <w:sz w:val="24"/>
                      <w:szCs w:val="24"/>
                    </w:rPr>
                  </w:pPr>
                  <w:r w:rsidRPr="004526E0">
                    <w:rPr>
                      <w:iCs/>
                      <w:sz w:val="24"/>
                      <w:szCs w:val="24"/>
                    </w:rPr>
                    <w:t>Netaikoma</w:t>
                  </w:r>
                  <w:r w:rsidR="00760A37" w:rsidRPr="004526E0">
                    <w:rPr>
                      <w:iCs/>
                      <w:sz w:val="24"/>
                      <w:szCs w:val="24"/>
                    </w:rPr>
                    <w:t>.</w:t>
                  </w:r>
                </w:p>
              </w:tc>
            </w:tr>
            <w:tr w:rsidR="000E08BF" w:rsidRPr="004526E0" w14:paraId="497D8F0A" w14:textId="77777777" w:rsidTr="001B6ECF">
              <w:trPr>
                <w:trHeight w:val="565"/>
              </w:trPr>
              <w:tc>
                <w:tcPr>
                  <w:tcW w:w="3441" w:type="dxa"/>
                  <w:tcBorders>
                    <w:top w:val="dashed" w:sz="4" w:space="0" w:color="auto"/>
                    <w:left w:val="nil"/>
                    <w:bottom w:val="dashed" w:sz="4" w:space="0" w:color="auto"/>
                    <w:right w:val="dashed" w:sz="4" w:space="0" w:color="auto"/>
                  </w:tcBorders>
                </w:tcPr>
                <w:p w14:paraId="68D84625" w14:textId="77777777" w:rsidR="000E08BF" w:rsidRPr="004526E0" w:rsidRDefault="000E08BF" w:rsidP="005E4759">
                  <w:pPr>
                    <w:pStyle w:val="Stilius3"/>
                    <w:framePr w:hSpace="180" w:wrap="around" w:vAnchor="text" w:hAnchor="text" w:y="1"/>
                    <w:suppressOverlap/>
                    <w:jc w:val="left"/>
                    <w:rPr>
                      <w:sz w:val="24"/>
                      <w:szCs w:val="24"/>
                    </w:rPr>
                  </w:pPr>
                  <w:r w:rsidRPr="004526E0">
                    <w:rPr>
                      <w:sz w:val="24"/>
                      <w:szCs w:val="24"/>
                    </w:rPr>
                    <w:t>Išankstinio mokėjimo terminas</w:t>
                  </w:r>
                </w:p>
              </w:tc>
              <w:tc>
                <w:tcPr>
                  <w:tcW w:w="984" w:type="dxa"/>
                  <w:tcBorders>
                    <w:top w:val="dashed" w:sz="4" w:space="0" w:color="auto"/>
                    <w:left w:val="dashed" w:sz="4" w:space="0" w:color="auto"/>
                    <w:bottom w:val="dashed" w:sz="4" w:space="0" w:color="auto"/>
                    <w:right w:val="dashed" w:sz="4" w:space="0" w:color="auto"/>
                  </w:tcBorders>
                </w:tcPr>
                <w:p w14:paraId="4C07E4AA" w14:textId="77777777" w:rsidR="000E08BF" w:rsidRPr="004526E0" w:rsidRDefault="000E08BF" w:rsidP="005E4759">
                  <w:pPr>
                    <w:pStyle w:val="Stilius3"/>
                    <w:framePr w:hSpace="180" w:wrap="around" w:vAnchor="text" w:hAnchor="text" w:y="1"/>
                    <w:suppressOverlap/>
                    <w:jc w:val="center"/>
                    <w:rPr>
                      <w:sz w:val="24"/>
                      <w:szCs w:val="24"/>
                    </w:rPr>
                  </w:pPr>
                  <w:r w:rsidRPr="004526E0">
                    <w:rPr>
                      <w:sz w:val="24"/>
                      <w:szCs w:val="24"/>
                    </w:rPr>
                    <w:t>9.</w:t>
                  </w:r>
                  <w:r w:rsidR="00453238" w:rsidRPr="004526E0">
                    <w:rPr>
                      <w:sz w:val="24"/>
                      <w:szCs w:val="24"/>
                    </w:rPr>
                    <w:t>8</w:t>
                  </w:r>
                  <w:r w:rsidRPr="004526E0">
                    <w:rPr>
                      <w:sz w:val="24"/>
                      <w:szCs w:val="24"/>
                    </w:rPr>
                    <w:t>.1</w:t>
                  </w:r>
                </w:p>
              </w:tc>
              <w:tc>
                <w:tcPr>
                  <w:tcW w:w="4261" w:type="dxa"/>
                  <w:tcBorders>
                    <w:top w:val="dashed" w:sz="4" w:space="0" w:color="auto"/>
                    <w:left w:val="dashed" w:sz="4" w:space="0" w:color="auto"/>
                    <w:bottom w:val="dashed" w:sz="4" w:space="0" w:color="auto"/>
                    <w:right w:val="nil"/>
                  </w:tcBorders>
                </w:tcPr>
                <w:p w14:paraId="65DC24D3" w14:textId="77777777" w:rsidR="000E08BF" w:rsidRPr="004526E0" w:rsidRDefault="00D925E9" w:rsidP="005E4759">
                  <w:pPr>
                    <w:pStyle w:val="Stilius3"/>
                    <w:framePr w:hSpace="180" w:wrap="around" w:vAnchor="text" w:hAnchor="text" w:y="1"/>
                    <w:suppressOverlap/>
                    <w:jc w:val="left"/>
                    <w:rPr>
                      <w:sz w:val="24"/>
                      <w:szCs w:val="24"/>
                    </w:rPr>
                  </w:pPr>
                  <w:r w:rsidRPr="004526E0">
                    <w:rPr>
                      <w:sz w:val="24"/>
                      <w:szCs w:val="24"/>
                    </w:rPr>
                    <w:t>Netaikoma</w:t>
                  </w:r>
                  <w:r w:rsidR="00760A37" w:rsidRPr="004526E0">
                    <w:rPr>
                      <w:sz w:val="24"/>
                      <w:szCs w:val="24"/>
                    </w:rPr>
                    <w:t>.</w:t>
                  </w:r>
                </w:p>
              </w:tc>
            </w:tr>
            <w:tr w:rsidR="000E08BF" w:rsidRPr="004526E0" w14:paraId="237A2DFC" w14:textId="77777777" w:rsidTr="001B6ECF">
              <w:trPr>
                <w:trHeight w:val="559"/>
              </w:trPr>
              <w:tc>
                <w:tcPr>
                  <w:tcW w:w="3441" w:type="dxa"/>
                  <w:tcBorders>
                    <w:top w:val="dashed" w:sz="4" w:space="0" w:color="auto"/>
                    <w:left w:val="nil"/>
                    <w:bottom w:val="dashed" w:sz="4" w:space="0" w:color="auto"/>
                    <w:right w:val="dashed" w:sz="4" w:space="0" w:color="auto"/>
                  </w:tcBorders>
                </w:tcPr>
                <w:p w14:paraId="70E54B0C" w14:textId="77777777" w:rsidR="000E08BF" w:rsidRPr="004526E0" w:rsidRDefault="000E08BF" w:rsidP="005E4759">
                  <w:pPr>
                    <w:pStyle w:val="Stilius3"/>
                    <w:framePr w:hSpace="180" w:wrap="around" w:vAnchor="text" w:hAnchor="text" w:y="1"/>
                    <w:suppressOverlap/>
                    <w:jc w:val="left"/>
                    <w:rPr>
                      <w:sz w:val="24"/>
                      <w:szCs w:val="24"/>
                    </w:rPr>
                  </w:pPr>
                  <w:r w:rsidRPr="004526E0">
                    <w:rPr>
                      <w:sz w:val="24"/>
                      <w:szCs w:val="24"/>
                    </w:rPr>
                    <w:t xml:space="preserve">Kitų mokėjimų terminas </w:t>
                  </w:r>
                </w:p>
              </w:tc>
              <w:tc>
                <w:tcPr>
                  <w:tcW w:w="984" w:type="dxa"/>
                  <w:tcBorders>
                    <w:top w:val="dashed" w:sz="4" w:space="0" w:color="auto"/>
                    <w:left w:val="dashed" w:sz="4" w:space="0" w:color="auto"/>
                    <w:bottom w:val="dashed" w:sz="4" w:space="0" w:color="auto"/>
                    <w:right w:val="dashed" w:sz="4" w:space="0" w:color="auto"/>
                  </w:tcBorders>
                </w:tcPr>
                <w:p w14:paraId="277CF217" w14:textId="77777777" w:rsidR="000E08BF" w:rsidRPr="004526E0" w:rsidRDefault="000E08BF" w:rsidP="005E4759">
                  <w:pPr>
                    <w:pStyle w:val="Stilius3"/>
                    <w:framePr w:hSpace="180" w:wrap="around" w:vAnchor="text" w:hAnchor="text" w:y="1"/>
                    <w:suppressOverlap/>
                    <w:jc w:val="center"/>
                    <w:rPr>
                      <w:sz w:val="24"/>
                      <w:szCs w:val="24"/>
                    </w:rPr>
                  </w:pPr>
                  <w:r w:rsidRPr="004526E0">
                    <w:rPr>
                      <w:sz w:val="24"/>
                      <w:szCs w:val="24"/>
                    </w:rPr>
                    <w:t>9.</w:t>
                  </w:r>
                  <w:r w:rsidR="00453238" w:rsidRPr="004526E0">
                    <w:rPr>
                      <w:sz w:val="24"/>
                      <w:szCs w:val="24"/>
                    </w:rPr>
                    <w:t>8</w:t>
                  </w:r>
                  <w:r w:rsidRPr="004526E0">
                    <w:rPr>
                      <w:sz w:val="24"/>
                      <w:szCs w:val="24"/>
                    </w:rPr>
                    <w:t>.2</w:t>
                  </w:r>
                </w:p>
              </w:tc>
              <w:tc>
                <w:tcPr>
                  <w:tcW w:w="4261" w:type="dxa"/>
                  <w:tcBorders>
                    <w:top w:val="dashed" w:sz="4" w:space="0" w:color="auto"/>
                    <w:left w:val="dashed" w:sz="4" w:space="0" w:color="auto"/>
                    <w:bottom w:val="dashed" w:sz="4" w:space="0" w:color="auto"/>
                    <w:right w:val="nil"/>
                  </w:tcBorders>
                </w:tcPr>
                <w:p w14:paraId="7F601107" w14:textId="604DD3B4" w:rsidR="000E08BF" w:rsidRPr="004526E0" w:rsidRDefault="00D925E9" w:rsidP="005E4759">
                  <w:pPr>
                    <w:pStyle w:val="Stilius3"/>
                    <w:framePr w:hSpace="180" w:wrap="around" w:vAnchor="text" w:hAnchor="text" w:y="1"/>
                    <w:suppressOverlap/>
                    <w:jc w:val="left"/>
                    <w:rPr>
                      <w:sz w:val="24"/>
                      <w:szCs w:val="24"/>
                    </w:rPr>
                  </w:pPr>
                  <w:r w:rsidRPr="004526E0">
                    <w:rPr>
                      <w:sz w:val="24"/>
                      <w:szCs w:val="24"/>
                    </w:rPr>
                    <w:t xml:space="preserve">30 </w:t>
                  </w:r>
                  <w:r w:rsidR="003B2A1B" w:rsidRPr="004526E0">
                    <w:rPr>
                      <w:sz w:val="24"/>
                      <w:szCs w:val="24"/>
                    </w:rPr>
                    <w:t xml:space="preserve">kalendorinių </w:t>
                  </w:r>
                  <w:r w:rsidR="000E08BF" w:rsidRPr="004526E0">
                    <w:rPr>
                      <w:sz w:val="24"/>
                      <w:szCs w:val="24"/>
                    </w:rPr>
                    <w:t>dienų</w:t>
                  </w:r>
                  <w:r w:rsidR="00760A37" w:rsidRPr="004526E0">
                    <w:rPr>
                      <w:sz w:val="24"/>
                      <w:szCs w:val="24"/>
                    </w:rPr>
                    <w:t>.</w:t>
                  </w:r>
                </w:p>
              </w:tc>
            </w:tr>
            <w:tr w:rsidR="004F714A" w:rsidRPr="004526E0" w14:paraId="39ADD81B" w14:textId="77777777" w:rsidTr="00B61DC9">
              <w:trPr>
                <w:trHeight w:val="839"/>
              </w:trPr>
              <w:tc>
                <w:tcPr>
                  <w:tcW w:w="3441" w:type="dxa"/>
                  <w:tcBorders>
                    <w:top w:val="dashed" w:sz="4" w:space="0" w:color="auto"/>
                    <w:left w:val="nil"/>
                    <w:bottom w:val="dashed" w:sz="4" w:space="0" w:color="auto"/>
                    <w:right w:val="dashed" w:sz="4" w:space="0" w:color="auto"/>
                  </w:tcBorders>
                </w:tcPr>
                <w:p w14:paraId="2142DA84" w14:textId="77777777" w:rsidR="004F714A" w:rsidRPr="004526E0" w:rsidRDefault="004F714A" w:rsidP="005E4759">
                  <w:pPr>
                    <w:pStyle w:val="Stilius3"/>
                    <w:framePr w:hSpace="180" w:wrap="around" w:vAnchor="text" w:hAnchor="text" w:y="1"/>
                    <w:suppressOverlap/>
                    <w:jc w:val="left"/>
                    <w:rPr>
                      <w:sz w:val="24"/>
                      <w:szCs w:val="24"/>
                    </w:rPr>
                  </w:pPr>
                  <w:r w:rsidRPr="004526E0">
                    <w:rPr>
                      <w:sz w:val="24"/>
                      <w:szCs w:val="24"/>
                    </w:rPr>
                    <w:t xml:space="preserve">Delspinigiai dėl vėluojančio mokėjimo </w:t>
                  </w:r>
                </w:p>
              </w:tc>
              <w:tc>
                <w:tcPr>
                  <w:tcW w:w="984" w:type="dxa"/>
                  <w:tcBorders>
                    <w:top w:val="dashed" w:sz="4" w:space="0" w:color="auto"/>
                    <w:left w:val="dashed" w:sz="4" w:space="0" w:color="auto"/>
                    <w:bottom w:val="dashed" w:sz="4" w:space="0" w:color="auto"/>
                    <w:right w:val="dashed" w:sz="4" w:space="0" w:color="auto"/>
                  </w:tcBorders>
                </w:tcPr>
                <w:p w14:paraId="1CC5B5C0" w14:textId="77777777" w:rsidR="004F714A" w:rsidRPr="004526E0" w:rsidRDefault="004F714A" w:rsidP="005E4759">
                  <w:pPr>
                    <w:pStyle w:val="Stilius3"/>
                    <w:framePr w:hSpace="180" w:wrap="around" w:vAnchor="text" w:hAnchor="text" w:y="1"/>
                    <w:suppressOverlap/>
                    <w:jc w:val="center"/>
                    <w:rPr>
                      <w:sz w:val="24"/>
                      <w:szCs w:val="24"/>
                    </w:rPr>
                  </w:pPr>
                  <w:r w:rsidRPr="004526E0">
                    <w:rPr>
                      <w:sz w:val="24"/>
                      <w:szCs w:val="24"/>
                    </w:rPr>
                    <w:t>9.</w:t>
                  </w:r>
                  <w:r w:rsidR="00453238" w:rsidRPr="004526E0">
                    <w:rPr>
                      <w:sz w:val="24"/>
                      <w:szCs w:val="24"/>
                    </w:rPr>
                    <w:t>9</w:t>
                  </w:r>
                </w:p>
              </w:tc>
              <w:tc>
                <w:tcPr>
                  <w:tcW w:w="4261" w:type="dxa"/>
                  <w:tcBorders>
                    <w:top w:val="dashed" w:sz="4" w:space="0" w:color="auto"/>
                    <w:left w:val="dashed" w:sz="4" w:space="0" w:color="auto"/>
                    <w:bottom w:val="dashed" w:sz="4" w:space="0" w:color="auto"/>
                    <w:right w:val="nil"/>
                  </w:tcBorders>
                </w:tcPr>
                <w:p w14:paraId="67DA3847" w14:textId="4C790647" w:rsidR="004F714A" w:rsidRPr="004526E0" w:rsidRDefault="004F714A" w:rsidP="005E4759">
                  <w:pPr>
                    <w:pStyle w:val="Stilius3"/>
                    <w:framePr w:hSpace="180" w:wrap="around" w:vAnchor="text" w:hAnchor="text" w:y="1"/>
                    <w:suppressOverlap/>
                    <w:jc w:val="left"/>
                    <w:rPr>
                      <w:sz w:val="24"/>
                      <w:szCs w:val="24"/>
                    </w:rPr>
                  </w:pPr>
                  <w:r w:rsidRPr="004526E0">
                    <w:rPr>
                      <w:iCs/>
                      <w:sz w:val="24"/>
                      <w:szCs w:val="24"/>
                    </w:rPr>
                    <w:t>0,03 proc. nuo</w:t>
                  </w:r>
                  <w:r w:rsidRPr="004526E0">
                    <w:rPr>
                      <w:i/>
                      <w:sz w:val="24"/>
                      <w:szCs w:val="24"/>
                    </w:rPr>
                    <w:t xml:space="preserve"> </w:t>
                  </w:r>
                  <w:r w:rsidRPr="004526E0">
                    <w:rPr>
                      <w:sz w:val="24"/>
                      <w:szCs w:val="24"/>
                    </w:rPr>
                    <w:t xml:space="preserve">laiku neapmokėtos sumos </w:t>
                  </w:r>
                  <w:r w:rsidR="004F25DF" w:rsidRPr="004526E0">
                    <w:rPr>
                      <w:sz w:val="24"/>
                      <w:szCs w:val="24"/>
                    </w:rPr>
                    <w:t xml:space="preserve">be PVM </w:t>
                  </w:r>
                  <w:r w:rsidRPr="004526E0">
                    <w:rPr>
                      <w:sz w:val="24"/>
                      <w:szCs w:val="24"/>
                    </w:rPr>
                    <w:t>per dieną.</w:t>
                  </w:r>
                </w:p>
              </w:tc>
            </w:tr>
            <w:tr w:rsidR="00BE09DC" w:rsidRPr="004526E0" w14:paraId="7E374A29" w14:textId="77777777" w:rsidTr="001B6ECF">
              <w:trPr>
                <w:trHeight w:val="916"/>
              </w:trPr>
              <w:tc>
                <w:tcPr>
                  <w:tcW w:w="3441" w:type="dxa"/>
                  <w:tcBorders>
                    <w:top w:val="dashed" w:sz="4" w:space="0" w:color="auto"/>
                    <w:left w:val="nil"/>
                    <w:bottom w:val="dashed" w:sz="4" w:space="0" w:color="auto"/>
                    <w:right w:val="dashed" w:sz="4" w:space="0" w:color="auto"/>
                  </w:tcBorders>
                </w:tcPr>
                <w:p w14:paraId="5D485541" w14:textId="21F91EA5" w:rsidR="00BE09DC" w:rsidRPr="004526E0" w:rsidRDefault="001B6ECF" w:rsidP="005E4759">
                  <w:pPr>
                    <w:pStyle w:val="Stilius3"/>
                    <w:framePr w:hSpace="180" w:wrap="around" w:vAnchor="text" w:hAnchor="text" w:y="1"/>
                    <w:suppressOverlap/>
                    <w:jc w:val="left"/>
                    <w:rPr>
                      <w:sz w:val="24"/>
                      <w:szCs w:val="24"/>
                    </w:rPr>
                  </w:pPr>
                  <w:r w:rsidRPr="004526E0">
                    <w:rPr>
                      <w:sz w:val="24"/>
                      <w:szCs w:val="24"/>
                    </w:rPr>
                    <w:t xml:space="preserve">Pasitelkiamų Subrangovų </w:t>
                  </w:r>
                  <w:r w:rsidR="008A41EB" w:rsidRPr="004526E0">
                    <w:rPr>
                      <w:sz w:val="24"/>
                      <w:szCs w:val="24"/>
                    </w:rPr>
                    <w:t xml:space="preserve">ir (ar) specialistų </w:t>
                  </w:r>
                  <w:r w:rsidRPr="004526E0">
                    <w:rPr>
                      <w:sz w:val="24"/>
                      <w:szCs w:val="24"/>
                    </w:rPr>
                    <w:t>sąrašas:</w:t>
                  </w:r>
                </w:p>
              </w:tc>
              <w:tc>
                <w:tcPr>
                  <w:tcW w:w="984" w:type="dxa"/>
                  <w:tcBorders>
                    <w:top w:val="dashed" w:sz="4" w:space="0" w:color="auto"/>
                    <w:left w:val="dashed" w:sz="4" w:space="0" w:color="auto"/>
                    <w:bottom w:val="dashed" w:sz="4" w:space="0" w:color="auto"/>
                    <w:right w:val="dashed" w:sz="4" w:space="0" w:color="auto"/>
                  </w:tcBorders>
                </w:tcPr>
                <w:p w14:paraId="3AFB8976" w14:textId="77777777" w:rsidR="00BE09DC" w:rsidRPr="004526E0" w:rsidRDefault="00CF090B" w:rsidP="005E4759">
                  <w:pPr>
                    <w:pStyle w:val="Stilius3"/>
                    <w:framePr w:hSpace="180" w:wrap="around" w:vAnchor="text" w:hAnchor="text" w:y="1"/>
                    <w:suppressOverlap/>
                    <w:jc w:val="center"/>
                    <w:rPr>
                      <w:sz w:val="24"/>
                      <w:szCs w:val="24"/>
                    </w:rPr>
                  </w:pPr>
                  <w:r w:rsidRPr="004526E0">
                    <w:rPr>
                      <w:sz w:val="24"/>
                      <w:szCs w:val="24"/>
                    </w:rPr>
                    <w:t>3.2.</w:t>
                  </w:r>
                  <w:r w:rsidR="00706C9A" w:rsidRPr="004526E0">
                    <w:rPr>
                      <w:sz w:val="24"/>
                      <w:szCs w:val="24"/>
                    </w:rPr>
                    <w:t>5</w:t>
                  </w:r>
                  <w:r w:rsidRPr="004526E0">
                    <w:rPr>
                      <w:sz w:val="24"/>
                      <w:szCs w:val="24"/>
                    </w:rPr>
                    <w:t>;</w:t>
                  </w:r>
                </w:p>
                <w:p w14:paraId="5ED54E74" w14:textId="20936655" w:rsidR="00CF090B" w:rsidRPr="004526E0" w:rsidRDefault="00CF090B" w:rsidP="005E4759">
                  <w:pPr>
                    <w:pStyle w:val="Stilius3"/>
                    <w:framePr w:hSpace="180" w:wrap="around" w:vAnchor="text" w:hAnchor="text" w:y="1"/>
                    <w:suppressOverlap/>
                    <w:jc w:val="center"/>
                    <w:rPr>
                      <w:sz w:val="24"/>
                      <w:szCs w:val="24"/>
                    </w:rPr>
                  </w:pPr>
                  <w:r w:rsidRPr="004526E0">
                    <w:rPr>
                      <w:sz w:val="24"/>
                      <w:szCs w:val="24"/>
                    </w:rPr>
                    <w:t>5.2</w:t>
                  </w:r>
                  <w:r w:rsidR="005B3302" w:rsidRPr="004526E0">
                    <w:rPr>
                      <w:sz w:val="24"/>
                      <w:szCs w:val="24"/>
                    </w:rPr>
                    <w:t>6.</w:t>
                  </w:r>
                </w:p>
                <w:p w14:paraId="382FA922" w14:textId="77777777" w:rsidR="00CF090B" w:rsidRPr="004526E0" w:rsidRDefault="00CF090B" w:rsidP="005E4759">
                  <w:pPr>
                    <w:pStyle w:val="Stilius3"/>
                    <w:framePr w:hSpace="180" w:wrap="around" w:vAnchor="text" w:hAnchor="text" w:y="1"/>
                    <w:suppressOverlap/>
                    <w:jc w:val="center"/>
                    <w:rPr>
                      <w:sz w:val="24"/>
                      <w:szCs w:val="24"/>
                    </w:rPr>
                  </w:pPr>
                </w:p>
              </w:tc>
              <w:tc>
                <w:tcPr>
                  <w:tcW w:w="4261" w:type="dxa"/>
                  <w:tcBorders>
                    <w:top w:val="dashed" w:sz="4" w:space="0" w:color="auto"/>
                    <w:left w:val="dashed" w:sz="4" w:space="0" w:color="auto"/>
                    <w:bottom w:val="dashed" w:sz="4" w:space="0" w:color="auto"/>
                    <w:right w:val="nil"/>
                  </w:tcBorders>
                </w:tcPr>
                <w:p w14:paraId="04C68651" w14:textId="77777777" w:rsidR="00BE09DC" w:rsidRPr="004526E0" w:rsidRDefault="001B6ECF" w:rsidP="005E4759">
                  <w:pPr>
                    <w:pStyle w:val="Stilius3"/>
                    <w:framePr w:hSpace="180" w:wrap="around" w:vAnchor="text" w:hAnchor="text" w:y="1"/>
                    <w:spacing w:before="0"/>
                    <w:suppressOverlap/>
                    <w:rPr>
                      <w:sz w:val="24"/>
                      <w:szCs w:val="24"/>
                      <w:lang w:bidi="lo-LA"/>
                    </w:rPr>
                  </w:pPr>
                  <w:r w:rsidRPr="004526E0">
                    <w:rPr>
                      <w:sz w:val="24"/>
                      <w:szCs w:val="24"/>
                    </w:rPr>
                    <w:t xml:space="preserve">Darbų (ar </w:t>
                  </w:r>
                  <w:r w:rsidR="00420419" w:rsidRPr="004526E0">
                    <w:rPr>
                      <w:sz w:val="24"/>
                      <w:szCs w:val="24"/>
                    </w:rPr>
                    <w:t xml:space="preserve">su </w:t>
                  </w:r>
                  <w:r w:rsidR="003B2A1B" w:rsidRPr="004526E0">
                    <w:rPr>
                      <w:sz w:val="24"/>
                      <w:szCs w:val="24"/>
                    </w:rPr>
                    <w:t>D</w:t>
                  </w:r>
                  <w:r w:rsidR="00420419" w:rsidRPr="004526E0">
                    <w:rPr>
                      <w:sz w:val="24"/>
                      <w:szCs w:val="24"/>
                    </w:rPr>
                    <w:t xml:space="preserve">arbais susijusių </w:t>
                  </w:r>
                  <w:r w:rsidR="0067323C" w:rsidRPr="004526E0">
                    <w:rPr>
                      <w:sz w:val="24"/>
                      <w:szCs w:val="24"/>
                    </w:rPr>
                    <w:t>P</w:t>
                  </w:r>
                  <w:r w:rsidR="00420419" w:rsidRPr="004526E0">
                    <w:rPr>
                      <w:sz w:val="24"/>
                      <w:szCs w:val="24"/>
                    </w:rPr>
                    <w:t>aslaugų)</w:t>
                  </w:r>
                  <w:r w:rsidRPr="004526E0">
                    <w:rPr>
                      <w:sz w:val="24"/>
                      <w:szCs w:val="24"/>
                    </w:rPr>
                    <w:t xml:space="preserve"> atlikimui Rangovas pasitelkia šį (-</w:t>
                  </w:r>
                  <w:proofErr w:type="spellStart"/>
                  <w:r w:rsidRPr="004526E0">
                    <w:rPr>
                      <w:sz w:val="24"/>
                      <w:szCs w:val="24"/>
                    </w:rPr>
                    <w:t>iuos</w:t>
                  </w:r>
                  <w:proofErr w:type="spellEnd"/>
                  <w:r w:rsidRPr="004526E0">
                    <w:rPr>
                      <w:sz w:val="24"/>
                      <w:szCs w:val="24"/>
                    </w:rPr>
                    <w:t>) pasiūlyme nurodytą (-</w:t>
                  </w:r>
                  <w:proofErr w:type="spellStart"/>
                  <w:r w:rsidRPr="004526E0">
                    <w:rPr>
                      <w:sz w:val="24"/>
                      <w:szCs w:val="24"/>
                    </w:rPr>
                    <w:t>us</w:t>
                  </w:r>
                  <w:proofErr w:type="spellEnd"/>
                  <w:r w:rsidRPr="004526E0">
                    <w:rPr>
                      <w:sz w:val="24"/>
                      <w:szCs w:val="24"/>
                    </w:rPr>
                    <w:t>) Subrangovą (-</w:t>
                  </w:r>
                  <w:proofErr w:type="spellStart"/>
                  <w:r w:rsidRPr="004526E0">
                    <w:rPr>
                      <w:sz w:val="24"/>
                      <w:szCs w:val="24"/>
                    </w:rPr>
                    <w:t>us</w:t>
                  </w:r>
                  <w:proofErr w:type="spellEnd"/>
                  <w:r w:rsidRPr="004526E0">
                    <w:rPr>
                      <w:sz w:val="24"/>
                      <w:szCs w:val="24"/>
                    </w:rPr>
                    <w:t xml:space="preserve">): </w:t>
                  </w:r>
                  <w:r w:rsidRPr="004526E0">
                    <w:rPr>
                      <w:i/>
                      <w:iCs/>
                      <w:color w:val="FF0000"/>
                      <w:sz w:val="24"/>
                      <w:szCs w:val="24"/>
                    </w:rPr>
                    <w:t>pasitelkiama</w:t>
                  </w:r>
                  <w:r w:rsidRPr="004526E0">
                    <w:rPr>
                      <w:color w:val="FF0000"/>
                      <w:sz w:val="24"/>
                      <w:szCs w:val="24"/>
                    </w:rPr>
                    <w:t>/</w:t>
                  </w:r>
                  <w:r w:rsidRPr="004526E0">
                    <w:rPr>
                      <w:i/>
                      <w:iCs/>
                      <w:color w:val="FF0000"/>
                      <w:sz w:val="24"/>
                      <w:szCs w:val="24"/>
                    </w:rPr>
                    <w:t>nepasitelkiama</w:t>
                  </w:r>
                  <w:r w:rsidRPr="004526E0">
                    <w:rPr>
                      <w:color w:val="FF0000"/>
                      <w:sz w:val="24"/>
                      <w:szCs w:val="24"/>
                    </w:rPr>
                    <w:t> </w:t>
                  </w:r>
                  <w:r w:rsidRPr="004526E0">
                    <w:rPr>
                      <w:sz w:val="24"/>
                      <w:szCs w:val="24"/>
                    </w:rPr>
                    <w:t>(</w:t>
                  </w:r>
                  <w:r w:rsidRPr="004526E0">
                    <w:rPr>
                      <w:i/>
                      <w:iCs/>
                      <w:sz w:val="24"/>
                      <w:szCs w:val="24"/>
                    </w:rPr>
                    <w:t>jeigu pasitelkiama</w:t>
                  </w:r>
                  <w:r w:rsidRPr="004526E0">
                    <w:rPr>
                      <w:sz w:val="24"/>
                      <w:szCs w:val="24"/>
                    </w:rPr>
                    <w:t xml:space="preserve"> </w:t>
                  </w:r>
                  <w:r w:rsidRPr="004526E0">
                    <w:rPr>
                      <w:i/>
                      <w:iCs/>
                      <w:sz w:val="24"/>
                      <w:szCs w:val="24"/>
                      <w:lang w:bidi="lo-LA"/>
                    </w:rPr>
                    <w:t xml:space="preserve">išvardijami žinomi subrangovai (subrangovo pavadinimas, juridinio asmens kodas, kontaktiniai duomenys ir jo atstovas, nurodoma, </w:t>
                  </w:r>
                  <w:r w:rsidRPr="004526E0">
                    <w:rPr>
                      <w:i/>
                      <w:iCs/>
                      <w:color w:val="FF0000"/>
                      <w:sz w:val="24"/>
                      <w:szCs w:val="24"/>
                      <w:lang w:bidi="lo-LA"/>
                    </w:rPr>
                    <w:t>kurią sutarties dalį vykdys atitinkamas subrangovas</w:t>
                  </w:r>
                  <w:r w:rsidRPr="004526E0">
                    <w:rPr>
                      <w:sz w:val="24"/>
                      <w:szCs w:val="24"/>
                      <w:lang w:bidi="lo-LA"/>
                    </w:rPr>
                    <w:t>).</w:t>
                  </w:r>
                </w:p>
                <w:p w14:paraId="6C8FF18E" w14:textId="77777777" w:rsidR="008A41EB" w:rsidRPr="004526E0" w:rsidRDefault="008A41EB" w:rsidP="005E4759">
                  <w:pPr>
                    <w:pStyle w:val="Stilius3"/>
                    <w:framePr w:hSpace="180" w:wrap="around" w:vAnchor="text" w:hAnchor="text" w:y="1"/>
                    <w:spacing w:before="0"/>
                    <w:suppressOverlap/>
                    <w:rPr>
                      <w:sz w:val="24"/>
                      <w:szCs w:val="24"/>
                      <w:lang w:bidi="lo-LA"/>
                    </w:rPr>
                  </w:pPr>
                </w:p>
                <w:p w14:paraId="3709ACF6" w14:textId="77777777" w:rsidR="008A41EB" w:rsidRPr="004526E0" w:rsidRDefault="008A41EB" w:rsidP="005E4759">
                  <w:pPr>
                    <w:pStyle w:val="Stilius3"/>
                    <w:framePr w:hSpace="180" w:wrap="around" w:vAnchor="text" w:hAnchor="text" w:y="1"/>
                    <w:spacing w:before="0"/>
                    <w:suppressOverlap/>
                    <w:rPr>
                      <w:sz w:val="24"/>
                      <w:szCs w:val="24"/>
                      <w:lang w:bidi="lo-LA"/>
                    </w:rPr>
                  </w:pPr>
                  <w:r w:rsidRPr="004526E0">
                    <w:rPr>
                      <w:sz w:val="24"/>
                      <w:szCs w:val="24"/>
                      <w:lang w:bidi="lo-LA"/>
                    </w:rPr>
                    <w:t>Rangovo ir (ar) Subrangovo specialistai:</w:t>
                  </w:r>
                </w:p>
                <w:p w14:paraId="177853E6" w14:textId="2E980A30" w:rsidR="008A41EB" w:rsidRPr="004526E0" w:rsidRDefault="002059CC" w:rsidP="005E4759">
                  <w:pPr>
                    <w:pStyle w:val="Stilius3"/>
                    <w:framePr w:hSpace="180" w:wrap="around" w:vAnchor="text" w:hAnchor="text" w:y="1"/>
                    <w:spacing w:before="0"/>
                    <w:suppressOverlap/>
                    <w:rPr>
                      <w:i/>
                      <w:iCs/>
                      <w:sz w:val="24"/>
                      <w:szCs w:val="24"/>
                    </w:rPr>
                  </w:pPr>
                  <w:r w:rsidRPr="004526E0">
                    <w:rPr>
                      <w:i/>
                      <w:iCs/>
                      <w:color w:val="EE0000"/>
                      <w:sz w:val="24"/>
                      <w:szCs w:val="24"/>
                      <w:lang w:bidi="lo-LA"/>
                    </w:rPr>
                    <w:t xml:space="preserve">nurodomi pasiūlyme nurodyti specialistai, funkcijos </w:t>
                  </w:r>
                  <w:r w:rsidR="00504839" w:rsidRPr="004526E0">
                    <w:rPr>
                      <w:i/>
                      <w:iCs/>
                      <w:color w:val="EE0000"/>
                      <w:sz w:val="24"/>
                      <w:szCs w:val="24"/>
                      <w:lang w:bidi="lo-LA"/>
                    </w:rPr>
                    <w:t xml:space="preserve">atliekant Darbus ir (ar) </w:t>
                  </w:r>
                  <w:r w:rsidRPr="004526E0">
                    <w:rPr>
                      <w:i/>
                      <w:iCs/>
                      <w:color w:val="EE0000"/>
                      <w:sz w:val="24"/>
                      <w:szCs w:val="24"/>
                      <w:lang w:bidi="lo-LA"/>
                    </w:rPr>
                    <w:t xml:space="preserve">teikiant </w:t>
                  </w:r>
                  <w:r w:rsidR="00504839" w:rsidRPr="004526E0">
                    <w:rPr>
                      <w:i/>
                      <w:iCs/>
                      <w:color w:val="EE0000"/>
                      <w:sz w:val="24"/>
                      <w:szCs w:val="24"/>
                      <w:lang w:bidi="lo-LA"/>
                    </w:rPr>
                    <w:t xml:space="preserve">su Darbais susijusias </w:t>
                  </w:r>
                  <w:r w:rsidRPr="004526E0">
                    <w:rPr>
                      <w:i/>
                      <w:iCs/>
                      <w:color w:val="EE0000"/>
                      <w:sz w:val="24"/>
                      <w:szCs w:val="24"/>
                      <w:lang w:bidi="lo-LA"/>
                    </w:rPr>
                    <w:t>Paslauga</w:t>
                  </w:r>
                  <w:r w:rsidR="00504839" w:rsidRPr="004526E0">
                    <w:rPr>
                      <w:i/>
                      <w:iCs/>
                      <w:color w:val="EE0000"/>
                      <w:sz w:val="24"/>
                      <w:szCs w:val="24"/>
                      <w:lang w:bidi="lo-LA"/>
                    </w:rPr>
                    <w:t>s</w:t>
                  </w:r>
                </w:p>
              </w:tc>
            </w:tr>
            <w:tr w:rsidR="00C128AE" w:rsidRPr="004526E0" w14:paraId="719BA56F" w14:textId="77777777" w:rsidTr="00B61DC9">
              <w:trPr>
                <w:trHeight w:val="514"/>
              </w:trPr>
              <w:tc>
                <w:tcPr>
                  <w:tcW w:w="3441" w:type="dxa"/>
                  <w:tcBorders>
                    <w:top w:val="dashed" w:sz="4" w:space="0" w:color="auto"/>
                    <w:left w:val="nil"/>
                    <w:bottom w:val="dashed" w:sz="4" w:space="0" w:color="auto"/>
                    <w:right w:val="dashed" w:sz="4" w:space="0" w:color="auto"/>
                  </w:tcBorders>
                </w:tcPr>
                <w:p w14:paraId="2A24FC29" w14:textId="77777777" w:rsidR="00C128AE" w:rsidRPr="004526E0" w:rsidRDefault="00C128AE" w:rsidP="005E4759">
                  <w:pPr>
                    <w:framePr w:hSpace="180" w:wrap="around" w:vAnchor="text" w:hAnchor="text" w:y="1"/>
                    <w:suppressOverlap/>
                    <w:jc w:val="both"/>
                    <w:rPr>
                      <w:sz w:val="24"/>
                      <w:szCs w:val="24"/>
                    </w:rPr>
                  </w:pPr>
                  <w:r w:rsidRPr="004526E0">
                    <w:rPr>
                      <w:rFonts w:ascii="Times New Roman" w:hAnsi="Times New Roman"/>
                      <w:bCs/>
                      <w:sz w:val="24"/>
                      <w:szCs w:val="24"/>
                      <w:lang w:bidi="ta-IN"/>
                    </w:rPr>
                    <w:t xml:space="preserve">Alkoholio kontrolės darbe sistema </w:t>
                  </w:r>
                </w:p>
              </w:tc>
              <w:tc>
                <w:tcPr>
                  <w:tcW w:w="984" w:type="dxa"/>
                  <w:tcBorders>
                    <w:top w:val="dashed" w:sz="4" w:space="0" w:color="auto"/>
                    <w:left w:val="dashed" w:sz="4" w:space="0" w:color="auto"/>
                    <w:bottom w:val="dashed" w:sz="4" w:space="0" w:color="auto"/>
                    <w:right w:val="dashed" w:sz="4" w:space="0" w:color="auto"/>
                  </w:tcBorders>
                </w:tcPr>
                <w:p w14:paraId="67EA6EB5" w14:textId="77777777" w:rsidR="00C128AE" w:rsidRPr="004526E0" w:rsidRDefault="00C128AE" w:rsidP="005E4759">
                  <w:pPr>
                    <w:pStyle w:val="Stilius3"/>
                    <w:framePr w:hSpace="180" w:wrap="around" w:vAnchor="text" w:hAnchor="text" w:y="1"/>
                    <w:suppressOverlap/>
                    <w:jc w:val="center"/>
                    <w:rPr>
                      <w:sz w:val="24"/>
                      <w:szCs w:val="24"/>
                    </w:rPr>
                  </w:pPr>
                  <w:r w:rsidRPr="004526E0">
                    <w:rPr>
                      <w:sz w:val="24"/>
                      <w:szCs w:val="24"/>
                    </w:rPr>
                    <w:t>5.21</w:t>
                  </w:r>
                </w:p>
              </w:tc>
              <w:tc>
                <w:tcPr>
                  <w:tcW w:w="4261" w:type="dxa"/>
                  <w:tcBorders>
                    <w:top w:val="dashed" w:sz="4" w:space="0" w:color="auto"/>
                    <w:left w:val="dashed" w:sz="4" w:space="0" w:color="auto"/>
                    <w:bottom w:val="dashed" w:sz="4" w:space="0" w:color="auto"/>
                    <w:right w:val="nil"/>
                  </w:tcBorders>
                </w:tcPr>
                <w:p w14:paraId="28CD9360" w14:textId="3B54B190" w:rsidR="00C128AE" w:rsidRPr="004526E0" w:rsidRDefault="00C128AE" w:rsidP="005E4759">
                  <w:pPr>
                    <w:framePr w:hSpace="180" w:wrap="around" w:vAnchor="text" w:hAnchor="text" w:y="1"/>
                    <w:suppressOverlap/>
                    <w:jc w:val="both"/>
                    <w:rPr>
                      <w:sz w:val="24"/>
                      <w:szCs w:val="24"/>
                    </w:rPr>
                  </w:pPr>
                  <w:r w:rsidRPr="004526E0">
                    <w:rPr>
                      <w:rFonts w:ascii="Times New Roman" w:hAnsi="Times New Roman"/>
                      <w:bCs/>
                      <w:sz w:val="24"/>
                      <w:szCs w:val="24"/>
                      <w:lang w:bidi="ta-IN"/>
                    </w:rPr>
                    <w:t>taikoma /netaikoma</w:t>
                  </w:r>
                  <w:r w:rsidR="00CF76A1" w:rsidRPr="004526E0">
                    <w:rPr>
                      <w:rFonts w:ascii="Times New Roman" w:hAnsi="Times New Roman"/>
                      <w:bCs/>
                      <w:sz w:val="24"/>
                      <w:szCs w:val="24"/>
                      <w:lang w:bidi="ta-IN"/>
                    </w:rPr>
                    <w:t xml:space="preserve"> </w:t>
                  </w:r>
                  <w:r w:rsidR="000C73FD" w:rsidRPr="004526E0">
                    <w:rPr>
                      <w:rFonts w:ascii="Times New Roman" w:hAnsi="Times New Roman"/>
                      <w:i/>
                      <w:color w:val="ED0000"/>
                      <w:sz w:val="24"/>
                      <w:szCs w:val="24"/>
                    </w:rPr>
                    <w:t>[įrašyti reikšmę pagal Rangovo pasiūlymą]</w:t>
                  </w:r>
                </w:p>
              </w:tc>
            </w:tr>
            <w:tr w:rsidR="00C128AE" w:rsidRPr="004526E0" w14:paraId="06D1A65E" w14:textId="77777777" w:rsidTr="00B61DC9">
              <w:trPr>
                <w:trHeight w:val="694"/>
              </w:trPr>
              <w:tc>
                <w:tcPr>
                  <w:tcW w:w="3441" w:type="dxa"/>
                  <w:tcBorders>
                    <w:top w:val="dashed" w:sz="4" w:space="0" w:color="auto"/>
                    <w:left w:val="nil"/>
                    <w:bottom w:val="dashed" w:sz="4" w:space="0" w:color="auto"/>
                    <w:right w:val="dashed" w:sz="4" w:space="0" w:color="auto"/>
                  </w:tcBorders>
                </w:tcPr>
                <w:p w14:paraId="7B26922D" w14:textId="77777777" w:rsidR="00C128AE" w:rsidRPr="004526E0" w:rsidRDefault="00C128AE" w:rsidP="005E4759">
                  <w:pPr>
                    <w:pStyle w:val="Stilius3"/>
                    <w:framePr w:hSpace="180" w:wrap="around" w:vAnchor="text" w:hAnchor="text" w:y="1"/>
                    <w:suppressOverlap/>
                    <w:jc w:val="left"/>
                    <w:rPr>
                      <w:sz w:val="24"/>
                      <w:szCs w:val="24"/>
                    </w:rPr>
                  </w:pPr>
                  <w:r w:rsidRPr="004526E0">
                    <w:rPr>
                      <w:bCs/>
                      <w:sz w:val="24"/>
                      <w:szCs w:val="24"/>
                      <w:lang w:bidi="ta-IN"/>
                    </w:rPr>
                    <w:t xml:space="preserve">Darbo laiko apskaitos sistema statybvietėje </w:t>
                  </w:r>
                </w:p>
              </w:tc>
              <w:tc>
                <w:tcPr>
                  <w:tcW w:w="984" w:type="dxa"/>
                  <w:tcBorders>
                    <w:top w:val="dashed" w:sz="4" w:space="0" w:color="auto"/>
                    <w:left w:val="dashed" w:sz="4" w:space="0" w:color="auto"/>
                    <w:bottom w:val="dashed" w:sz="4" w:space="0" w:color="auto"/>
                    <w:right w:val="dashed" w:sz="4" w:space="0" w:color="auto"/>
                  </w:tcBorders>
                </w:tcPr>
                <w:p w14:paraId="11C2B61F" w14:textId="77777777" w:rsidR="00C128AE" w:rsidRPr="004526E0" w:rsidRDefault="00C128AE" w:rsidP="005E4759">
                  <w:pPr>
                    <w:pStyle w:val="Stilius3"/>
                    <w:framePr w:hSpace="180" w:wrap="around" w:vAnchor="text" w:hAnchor="text" w:y="1"/>
                    <w:suppressOverlap/>
                    <w:jc w:val="center"/>
                    <w:rPr>
                      <w:sz w:val="24"/>
                      <w:szCs w:val="24"/>
                    </w:rPr>
                  </w:pPr>
                  <w:r w:rsidRPr="004526E0">
                    <w:rPr>
                      <w:sz w:val="24"/>
                      <w:szCs w:val="24"/>
                    </w:rPr>
                    <w:t>5.22</w:t>
                  </w:r>
                </w:p>
              </w:tc>
              <w:tc>
                <w:tcPr>
                  <w:tcW w:w="4261" w:type="dxa"/>
                  <w:tcBorders>
                    <w:top w:val="dashed" w:sz="4" w:space="0" w:color="auto"/>
                    <w:left w:val="dashed" w:sz="4" w:space="0" w:color="auto"/>
                    <w:bottom w:val="dashed" w:sz="4" w:space="0" w:color="auto"/>
                    <w:right w:val="nil"/>
                  </w:tcBorders>
                </w:tcPr>
                <w:p w14:paraId="00603B5A" w14:textId="33FAB282" w:rsidR="00C128AE" w:rsidRPr="004526E0" w:rsidRDefault="00C128AE" w:rsidP="005E4759">
                  <w:pPr>
                    <w:framePr w:hSpace="180" w:wrap="around" w:vAnchor="text" w:hAnchor="text" w:y="1"/>
                    <w:suppressOverlap/>
                    <w:jc w:val="both"/>
                    <w:rPr>
                      <w:rFonts w:ascii="Times New Roman" w:hAnsi="Times New Roman"/>
                      <w:bCs/>
                      <w:sz w:val="24"/>
                      <w:szCs w:val="24"/>
                      <w:lang w:bidi="ta-IN"/>
                    </w:rPr>
                  </w:pPr>
                  <w:r w:rsidRPr="004526E0">
                    <w:rPr>
                      <w:rFonts w:ascii="Times New Roman" w:hAnsi="Times New Roman"/>
                      <w:bCs/>
                      <w:sz w:val="24"/>
                      <w:szCs w:val="24"/>
                      <w:lang w:bidi="ta-IN"/>
                    </w:rPr>
                    <w:t>taikoma /netaikoma</w:t>
                  </w:r>
                  <w:r w:rsidR="000C73FD" w:rsidRPr="004526E0">
                    <w:rPr>
                      <w:rFonts w:ascii="Times New Roman" w:hAnsi="Times New Roman"/>
                      <w:bCs/>
                      <w:sz w:val="24"/>
                      <w:szCs w:val="24"/>
                      <w:lang w:bidi="ta-IN"/>
                    </w:rPr>
                    <w:t xml:space="preserve"> </w:t>
                  </w:r>
                  <w:r w:rsidR="000C73FD" w:rsidRPr="004526E0">
                    <w:rPr>
                      <w:rFonts w:ascii="Times New Roman" w:hAnsi="Times New Roman"/>
                      <w:i/>
                      <w:color w:val="ED0000"/>
                      <w:sz w:val="24"/>
                      <w:szCs w:val="24"/>
                    </w:rPr>
                    <w:t>[įrašyti reikšmę pagal Rangovo pasiūlymą]</w:t>
                  </w:r>
                </w:p>
              </w:tc>
            </w:tr>
            <w:tr w:rsidR="00AF47CF" w:rsidRPr="004526E0" w14:paraId="594CEE43" w14:textId="77777777" w:rsidTr="00B61DC9">
              <w:trPr>
                <w:trHeight w:val="694"/>
              </w:trPr>
              <w:tc>
                <w:tcPr>
                  <w:tcW w:w="3441" w:type="dxa"/>
                  <w:tcBorders>
                    <w:top w:val="dashed" w:sz="4" w:space="0" w:color="auto"/>
                    <w:left w:val="nil"/>
                    <w:bottom w:val="dashed" w:sz="4" w:space="0" w:color="auto"/>
                    <w:right w:val="dashed" w:sz="4" w:space="0" w:color="auto"/>
                  </w:tcBorders>
                </w:tcPr>
                <w:p w14:paraId="0F194DC6" w14:textId="04E86715" w:rsidR="00AF47CF" w:rsidRPr="004526E0" w:rsidRDefault="00AF47CF" w:rsidP="005E4759">
                  <w:pPr>
                    <w:framePr w:hSpace="180" w:wrap="around" w:vAnchor="text" w:hAnchor="text" w:y="1"/>
                    <w:suppressOverlap/>
                    <w:jc w:val="both"/>
                    <w:rPr>
                      <w:rFonts w:ascii="Times New Roman" w:hAnsi="Times New Roman"/>
                      <w:sz w:val="24"/>
                      <w:szCs w:val="24"/>
                    </w:rPr>
                  </w:pPr>
                  <w:r w:rsidRPr="004526E0">
                    <w:rPr>
                      <w:rFonts w:ascii="Times New Roman" w:hAnsi="Times New Roman"/>
                      <w:sz w:val="24"/>
                      <w:szCs w:val="24"/>
                    </w:rPr>
                    <w:t>Aplinkos apsaugos kriterijai</w:t>
                  </w:r>
                  <w:r w:rsidR="004F25DF" w:rsidRPr="004526E0">
                    <w:rPr>
                      <w:rFonts w:ascii="Times New Roman" w:hAnsi="Times New Roman"/>
                      <w:sz w:val="24"/>
                      <w:szCs w:val="24"/>
                    </w:rPr>
                    <w:t xml:space="preserve"> (kelių statybos darbams, kelio elementams)</w:t>
                  </w:r>
                </w:p>
              </w:tc>
              <w:tc>
                <w:tcPr>
                  <w:tcW w:w="984" w:type="dxa"/>
                  <w:tcBorders>
                    <w:top w:val="dashed" w:sz="4" w:space="0" w:color="auto"/>
                    <w:left w:val="dashed" w:sz="4" w:space="0" w:color="auto"/>
                    <w:bottom w:val="dashed" w:sz="4" w:space="0" w:color="auto"/>
                    <w:right w:val="dashed" w:sz="4" w:space="0" w:color="auto"/>
                  </w:tcBorders>
                </w:tcPr>
                <w:p w14:paraId="18072A80" w14:textId="77777777" w:rsidR="00AF47CF" w:rsidRPr="004526E0" w:rsidRDefault="004B55D6" w:rsidP="005E4759">
                  <w:pPr>
                    <w:pStyle w:val="Stilius3"/>
                    <w:framePr w:hSpace="180" w:wrap="around" w:vAnchor="text" w:hAnchor="text" w:y="1"/>
                    <w:suppressOverlap/>
                    <w:jc w:val="center"/>
                    <w:rPr>
                      <w:sz w:val="24"/>
                      <w:szCs w:val="24"/>
                    </w:rPr>
                  </w:pPr>
                  <w:r w:rsidRPr="004526E0">
                    <w:rPr>
                      <w:sz w:val="24"/>
                      <w:szCs w:val="24"/>
                    </w:rPr>
                    <w:t>2.4.</w:t>
                  </w:r>
                </w:p>
                <w:p w14:paraId="58C951BC" w14:textId="6E1752EF" w:rsidR="004B55D6" w:rsidRPr="004526E0" w:rsidRDefault="004B55D6" w:rsidP="005E4759">
                  <w:pPr>
                    <w:pStyle w:val="Stilius3"/>
                    <w:framePr w:hSpace="180" w:wrap="around" w:vAnchor="text" w:hAnchor="text" w:y="1"/>
                    <w:suppressOverlap/>
                    <w:jc w:val="center"/>
                    <w:rPr>
                      <w:sz w:val="24"/>
                      <w:szCs w:val="24"/>
                    </w:rPr>
                  </w:pPr>
                  <w:r w:rsidRPr="004526E0">
                    <w:rPr>
                      <w:sz w:val="24"/>
                      <w:szCs w:val="24"/>
                    </w:rPr>
                    <w:t>4.6.</w:t>
                  </w:r>
                </w:p>
              </w:tc>
              <w:tc>
                <w:tcPr>
                  <w:tcW w:w="4261" w:type="dxa"/>
                  <w:tcBorders>
                    <w:top w:val="dashed" w:sz="4" w:space="0" w:color="auto"/>
                    <w:left w:val="dashed" w:sz="4" w:space="0" w:color="auto"/>
                    <w:bottom w:val="dashed" w:sz="4" w:space="0" w:color="auto"/>
                    <w:right w:val="nil"/>
                  </w:tcBorders>
                </w:tcPr>
                <w:p w14:paraId="2D2AEF87" w14:textId="77777777" w:rsidR="00AF47CF" w:rsidRPr="004526E0" w:rsidRDefault="00AF47CF" w:rsidP="005E4759">
                  <w:pPr>
                    <w:framePr w:hSpace="180" w:wrap="around" w:vAnchor="text" w:hAnchor="text" w:y="1"/>
                    <w:suppressOverlap/>
                    <w:jc w:val="both"/>
                    <w:rPr>
                      <w:rFonts w:ascii="Times New Roman" w:hAnsi="Times New Roman"/>
                      <w:bCs/>
                      <w:sz w:val="24"/>
                      <w:szCs w:val="24"/>
                      <w:lang w:bidi="ta-IN"/>
                    </w:rPr>
                  </w:pPr>
                </w:p>
                <w:p w14:paraId="3E518AF7" w14:textId="4AD46B23" w:rsidR="00AF47CF" w:rsidRPr="004526E0" w:rsidRDefault="008530A3" w:rsidP="005E4759">
                  <w:pPr>
                    <w:framePr w:hSpace="180" w:wrap="around" w:vAnchor="text" w:hAnchor="text" w:y="1"/>
                    <w:suppressOverlap/>
                    <w:jc w:val="both"/>
                    <w:rPr>
                      <w:rFonts w:ascii="Times New Roman" w:hAnsi="Times New Roman"/>
                      <w:bCs/>
                      <w:sz w:val="24"/>
                      <w:szCs w:val="24"/>
                      <w:lang w:bidi="ta-IN"/>
                    </w:rPr>
                  </w:pPr>
                  <w:r w:rsidRPr="004526E0">
                    <w:rPr>
                      <w:rFonts w:ascii="Times New Roman" w:hAnsi="Times New Roman"/>
                      <w:bCs/>
                      <w:sz w:val="24"/>
                      <w:szCs w:val="24"/>
                      <w:lang w:bidi="ta-IN"/>
                    </w:rPr>
                    <w:t>t</w:t>
                  </w:r>
                  <w:r w:rsidR="00AF47CF" w:rsidRPr="004526E0">
                    <w:rPr>
                      <w:rFonts w:ascii="Times New Roman" w:hAnsi="Times New Roman"/>
                      <w:bCs/>
                      <w:sz w:val="24"/>
                      <w:szCs w:val="24"/>
                      <w:lang w:bidi="ta-IN"/>
                    </w:rPr>
                    <w:t>aikoma</w:t>
                  </w:r>
                </w:p>
              </w:tc>
            </w:tr>
            <w:tr w:rsidR="004F25DF" w:rsidRPr="004526E0" w14:paraId="31BBE494" w14:textId="77777777" w:rsidTr="00B61DC9">
              <w:trPr>
                <w:trHeight w:val="694"/>
              </w:trPr>
              <w:tc>
                <w:tcPr>
                  <w:tcW w:w="3441" w:type="dxa"/>
                  <w:tcBorders>
                    <w:top w:val="dashed" w:sz="4" w:space="0" w:color="auto"/>
                    <w:left w:val="nil"/>
                    <w:bottom w:val="dashed" w:sz="4" w:space="0" w:color="auto"/>
                    <w:right w:val="dashed" w:sz="4" w:space="0" w:color="auto"/>
                  </w:tcBorders>
                </w:tcPr>
                <w:p w14:paraId="3201FD40" w14:textId="32EACDCA" w:rsidR="004F25DF" w:rsidRPr="004526E0" w:rsidRDefault="004F25DF" w:rsidP="005E4759">
                  <w:pPr>
                    <w:framePr w:hSpace="180" w:wrap="around" w:vAnchor="text" w:hAnchor="text" w:y="1"/>
                    <w:suppressOverlap/>
                    <w:jc w:val="both"/>
                    <w:rPr>
                      <w:rFonts w:ascii="Times New Roman" w:hAnsi="Times New Roman"/>
                      <w:sz w:val="24"/>
                      <w:szCs w:val="24"/>
                    </w:rPr>
                  </w:pPr>
                  <w:r w:rsidRPr="004526E0">
                    <w:rPr>
                      <w:rFonts w:ascii="Times New Roman" w:hAnsi="Times New Roman"/>
                      <w:sz w:val="24"/>
                      <w:szCs w:val="24"/>
                    </w:rPr>
                    <w:t>Aplinkos apsaugos vadybos sistemos standartas</w:t>
                  </w:r>
                </w:p>
              </w:tc>
              <w:tc>
                <w:tcPr>
                  <w:tcW w:w="984" w:type="dxa"/>
                  <w:tcBorders>
                    <w:top w:val="dashed" w:sz="4" w:space="0" w:color="auto"/>
                    <w:left w:val="dashed" w:sz="4" w:space="0" w:color="auto"/>
                    <w:bottom w:val="dashed" w:sz="4" w:space="0" w:color="auto"/>
                    <w:right w:val="dashed" w:sz="4" w:space="0" w:color="auto"/>
                  </w:tcBorders>
                </w:tcPr>
                <w:p w14:paraId="115D4676" w14:textId="0AEAD5C3" w:rsidR="004F25DF" w:rsidRPr="004526E0" w:rsidRDefault="004F25DF" w:rsidP="005E4759">
                  <w:pPr>
                    <w:pStyle w:val="Stilius3"/>
                    <w:framePr w:hSpace="180" w:wrap="around" w:vAnchor="text" w:hAnchor="text" w:y="1"/>
                    <w:suppressOverlap/>
                    <w:jc w:val="center"/>
                    <w:rPr>
                      <w:sz w:val="24"/>
                      <w:szCs w:val="24"/>
                    </w:rPr>
                  </w:pPr>
                  <w:r w:rsidRPr="004526E0">
                    <w:rPr>
                      <w:sz w:val="24"/>
                      <w:szCs w:val="24"/>
                    </w:rPr>
                    <w:t>5.24</w:t>
                  </w:r>
                </w:p>
              </w:tc>
              <w:tc>
                <w:tcPr>
                  <w:tcW w:w="4261" w:type="dxa"/>
                  <w:tcBorders>
                    <w:top w:val="dashed" w:sz="4" w:space="0" w:color="auto"/>
                    <w:left w:val="dashed" w:sz="4" w:space="0" w:color="auto"/>
                    <w:bottom w:val="dashed" w:sz="4" w:space="0" w:color="auto"/>
                    <w:right w:val="nil"/>
                  </w:tcBorders>
                </w:tcPr>
                <w:p w14:paraId="4264D7E9" w14:textId="7417887A" w:rsidR="004F25DF" w:rsidRPr="004526E0" w:rsidRDefault="004F25DF" w:rsidP="005E4759">
                  <w:pPr>
                    <w:framePr w:hSpace="180" w:wrap="around" w:vAnchor="text" w:hAnchor="text" w:y="1"/>
                    <w:suppressOverlap/>
                    <w:jc w:val="both"/>
                    <w:rPr>
                      <w:rFonts w:ascii="Times New Roman" w:hAnsi="Times New Roman"/>
                      <w:bCs/>
                      <w:sz w:val="24"/>
                      <w:szCs w:val="24"/>
                      <w:lang w:bidi="ta-IN"/>
                    </w:rPr>
                  </w:pPr>
                  <w:r w:rsidRPr="004526E0">
                    <w:rPr>
                      <w:rFonts w:ascii="Times New Roman" w:hAnsi="Times New Roman"/>
                      <w:bCs/>
                      <w:sz w:val="24"/>
                      <w:szCs w:val="24"/>
                      <w:lang w:bidi="ta-IN"/>
                    </w:rPr>
                    <w:t>taikoma</w:t>
                  </w:r>
                </w:p>
              </w:tc>
            </w:tr>
          </w:tbl>
          <w:p w14:paraId="33E8203E" w14:textId="77777777" w:rsidR="00617896" w:rsidRPr="004526E0" w:rsidRDefault="00617896" w:rsidP="005C48C8">
            <w:pPr>
              <w:pStyle w:val="Stilius3"/>
              <w:rPr>
                <w:sz w:val="24"/>
                <w:szCs w:val="24"/>
              </w:rPr>
            </w:pPr>
          </w:p>
        </w:tc>
      </w:tr>
      <w:tr w:rsidR="00A455CB" w:rsidRPr="004526E0" w14:paraId="4759B2E9" w14:textId="77777777" w:rsidTr="005C48C8">
        <w:tc>
          <w:tcPr>
            <w:tcW w:w="9923" w:type="dxa"/>
            <w:gridSpan w:val="2"/>
            <w:tcBorders>
              <w:top w:val="nil"/>
              <w:left w:val="nil"/>
              <w:bottom w:val="nil"/>
              <w:right w:val="nil"/>
            </w:tcBorders>
          </w:tcPr>
          <w:p w14:paraId="47A7E09E" w14:textId="77777777" w:rsidR="00377D8E" w:rsidRDefault="004E62C1" w:rsidP="002A33A5">
            <w:pPr>
              <w:pStyle w:val="Stilius1"/>
              <w:framePr w:hSpace="0" w:wrap="auto" w:vAnchor="margin" w:yAlign="inline"/>
              <w:suppressOverlap w:val="0"/>
              <w:rPr>
                <w:ins w:id="25" w:author="Dovilė Kėkštienė" w:date="2026-01-13T11:23:00Z" w16du:dateUtc="2026-01-13T09:23:00Z"/>
              </w:rPr>
            </w:pPr>
            <w:r w:rsidRPr="004526E0">
              <w:lastRenderedPageBreak/>
              <w:tab/>
            </w:r>
            <w:r w:rsidRPr="004526E0">
              <w:tab/>
            </w:r>
            <w:r w:rsidRPr="004526E0">
              <w:tab/>
            </w:r>
          </w:p>
          <w:p w14:paraId="3CA9561F" w14:textId="332FB10C" w:rsidR="00A455CB" w:rsidRPr="004526E0" w:rsidRDefault="00C92A88" w:rsidP="002A33A5">
            <w:pPr>
              <w:pStyle w:val="Stilius1"/>
              <w:framePr w:hSpace="0" w:wrap="auto" w:vAnchor="margin" w:yAlign="inline"/>
              <w:suppressOverlap w:val="0"/>
            </w:pPr>
            <w:r w:rsidRPr="004526E0">
              <w:lastRenderedPageBreak/>
              <w:t>4.</w:t>
            </w:r>
            <w:r w:rsidRPr="004526E0">
              <w:rPr>
                <w:color w:val="FFFFFF"/>
              </w:rPr>
              <w:t>.</w:t>
            </w:r>
            <w:r w:rsidR="00A455CB" w:rsidRPr="004526E0">
              <w:t>UŽSAKOVO TEISĖS, PAREIGOS IR ATSAKOMYBĖ</w:t>
            </w:r>
          </w:p>
        </w:tc>
      </w:tr>
      <w:tr w:rsidR="007E3BAE" w:rsidRPr="004526E0" w14:paraId="2A8DA189" w14:textId="77777777" w:rsidTr="005C48C8">
        <w:tc>
          <w:tcPr>
            <w:tcW w:w="993" w:type="dxa"/>
            <w:tcBorders>
              <w:top w:val="nil"/>
              <w:left w:val="nil"/>
              <w:bottom w:val="nil"/>
              <w:right w:val="nil"/>
            </w:tcBorders>
          </w:tcPr>
          <w:p w14:paraId="573171B4" w14:textId="77777777" w:rsidR="00A455CB" w:rsidRPr="004526E0" w:rsidRDefault="00A455CB" w:rsidP="005C48C8">
            <w:pPr>
              <w:numPr>
                <w:ilvl w:val="0"/>
                <w:numId w:val="5"/>
              </w:numPr>
              <w:ind w:hanging="578"/>
              <w:rPr>
                <w:rFonts w:ascii="Times New Roman" w:hAnsi="Times New Roman"/>
                <w:sz w:val="24"/>
                <w:szCs w:val="24"/>
              </w:rPr>
            </w:pPr>
          </w:p>
        </w:tc>
        <w:tc>
          <w:tcPr>
            <w:tcW w:w="8930" w:type="dxa"/>
            <w:tcBorders>
              <w:top w:val="nil"/>
              <w:left w:val="nil"/>
              <w:bottom w:val="nil"/>
              <w:right w:val="nil"/>
            </w:tcBorders>
          </w:tcPr>
          <w:p w14:paraId="1EE3F729" w14:textId="77777777" w:rsidR="00A455CB" w:rsidRPr="004526E0" w:rsidRDefault="00A455CB" w:rsidP="005C48C8">
            <w:pPr>
              <w:pStyle w:val="Stilius3"/>
              <w:spacing w:before="0" w:after="120"/>
              <w:rPr>
                <w:sz w:val="24"/>
                <w:szCs w:val="24"/>
              </w:rPr>
            </w:pPr>
            <w:r w:rsidRPr="004526E0">
              <w:rPr>
                <w:sz w:val="24"/>
                <w:szCs w:val="24"/>
              </w:rPr>
              <w:t xml:space="preserve">Užsakovas privalo perduoti Rangovui Statybvietę ir jos valdymo teisę ne vėliau kaip per </w:t>
            </w:r>
            <w:r w:rsidR="00CC6BF6" w:rsidRPr="004526E0">
              <w:rPr>
                <w:sz w:val="24"/>
                <w:szCs w:val="24"/>
              </w:rPr>
              <w:t>Sutarties 1.</w:t>
            </w:r>
            <w:r w:rsidR="001A03BD" w:rsidRPr="004526E0">
              <w:rPr>
                <w:sz w:val="24"/>
                <w:szCs w:val="24"/>
              </w:rPr>
              <w:t>6</w:t>
            </w:r>
            <w:r w:rsidR="00CC6BF6" w:rsidRPr="004526E0">
              <w:rPr>
                <w:sz w:val="24"/>
                <w:szCs w:val="24"/>
              </w:rPr>
              <w:t xml:space="preserve"> papunktyje nurodytą dienų skaičių</w:t>
            </w:r>
            <w:r w:rsidRPr="004526E0">
              <w:rPr>
                <w:sz w:val="24"/>
                <w:szCs w:val="24"/>
              </w:rPr>
              <w:t>. Statybvietė yra perduodama Š</w:t>
            </w:r>
            <w:r w:rsidR="00D27E1A" w:rsidRPr="004526E0">
              <w:rPr>
                <w:sz w:val="24"/>
                <w:szCs w:val="24"/>
              </w:rPr>
              <w:t>alims</w:t>
            </w:r>
            <w:r w:rsidRPr="004526E0">
              <w:rPr>
                <w:sz w:val="24"/>
                <w:szCs w:val="24"/>
              </w:rPr>
              <w:t xml:space="preserve"> pasirašant Statybvietės perdavimo</w:t>
            </w:r>
            <w:r w:rsidR="00E871D1" w:rsidRPr="004526E0">
              <w:rPr>
                <w:sz w:val="24"/>
                <w:szCs w:val="24"/>
              </w:rPr>
              <w:t>-</w:t>
            </w:r>
            <w:r w:rsidRPr="004526E0">
              <w:rPr>
                <w:sz w:val="24"/>
                <w:szCs w:val="24"/>
              </w:rPr>
              <w:t xml:space="preserve">priėmimo aktą </w:t>
            </w:r>
            <w:r w:rsidR="00293608" w:rsidRPr="004526E0">
              <w:rPr>
                <w:sz w:val="24"/>
                <w:szCs w:val="24"/>
              </w:rPr>
              <w:t xml:space="preserve">STR 1.06.01:2016 „Statybos darbai. Statinio statybos priežiūra“ </w:t>
            </w:r>
            <w:r w:rsidRPr="004526E0">
              <w:rPr>
                <w:sz w:val="24"/>
                <w:szCs w:val="24"/>
              </w:rPr>
              <w:t>nustatyta tvarka. Jeigu Užsakovas šiame punkte nustatyta tvarka laiku neperdavė Statybvietės Rangovui,</w:t>
            </w:r>
            <w:r w:rsidR="0039652A" w:rsidRPr="004526E0">
              <w:rPr>
                <w:sz w:val="24"/>
                <w:szCs w:val="24"/>
              </w:rPr>
              <w:t xml:space="preserve"> </w:t>
            </w:r>
            <w:r w:rsidR="002838C5" w:rsidRPr="004526E0">
              <w:rPr>
                <w:sz w:val="24"/>
                <w:szCs w:val="24"/>
              </w:rPr>
              <w:t>Rangovas turi teisę prašyti Darbų atlikimo termino pratęsimo</w:t>
            </w:r>
            <w:r w:rsidR="00EE0F1B" w:rsidRPr="004526E0">
              <w:rPr>
                <w:sz w:val="24"/>
                <w:szCs w:val="24"/>
              </w:rPr>
              <w:t xml:space="preserve"> pagal 6.4.3 papunktį</w:t>
            </w:r>
            <w:r w:rsidRPr="004526E0">
              <w:rPr>
                <w:sz w:val="24"/>
                <w:szCs w:val="24"/>
              </w:rPr>
              <w:t>.</w:t>
            </w:r>
            <w:r w:rsidR="000243BB" w:rsidRPr="004526E0">
              <w:rPr>
                <w:sz w:val="24"/>
                <w:szCs w:val="24"/>
              </w:rPr>
              <w:t xml:space="preserve"> </w:t>
            </w:r>
          </w:p>
        </w:tc>
      </w:tr>
      <w:tr w:rsidR="00A455CB" w:rsidRPr="004526E0" w14:paraId="20B78AC8" w14:textId="77777777" w:rsidTr="005C48C8">
        <w:tc>
          <w:tcPr>
            <w:tcW w:w="993" w:type="dxa"/>
            <w:tcBorders>
              <w:top w:val="nil"/>
              <w:left w:val="nil"/>
              <w:bottom w:val="nil"/>
              <w:right w:val="nil"/>
            </w:tcBorders>
          </w:tcPr>
          <w:p w14:paraId="167ABCBE" w14:textId="77777777" w:rsidR="00A455CB" w:rsidRPr="004526E0" w:rsidRDefault="00A455CB" w:rsidP="005C48C8">
            <w:pPr>
              <w:numPr>
                <w:ilvl w:val="0"/>
                <w:numId w:val="5"/>
              </w:numPr>
              <w:ind w:hanging="578"/>
              <w:rPr>
                <w:rFonts w:ascii="Times New Roman" w:hAnsi="Times New Roman"/>
                <w:sz w:val="24"/>
                <w:szCs w:val="24"/>
              </w:rPr>
            </w:pPr>
          </w:p>
        </w:tc>
        <w:tc>
          <w:tcPr>
            <w:tcW w:w="8930" w:type="dxa"/>
            <w:tcBorders>
              <w:top w:val="nil"/>
              <w:left w:val="nil"/>
              <w:bottom w:val="nil"/>
              <w:right w:val="nil"/>
            </w:tcBorders>
          </w:tcPr>
          <w:p w14:paraId="7DA792CC" w14:textId="77777777" w:rsidR="00A455CB" w:rsidRPr="004526E0" w:rsidRDefault="00820753" w:rsidP="005C48C8">
            <w:pPr>
              <w:pStyle w:val="Stilius3"/>
              <w:spacing w:before="0" w:after="120"/>
              <w:rPr>
                <w:sz w:val="24"/>
                <w:szCs w:val="24"/>
              </w:rPr>
            </w:pPr>
            <w:r w:rsidRPr="004526E0">
              <w:rPr>
                <w:sz w:val="24"/>
                <w:szCs w:val="24"/>
              </w:rPr>
              <w:t xml:space="preserve">Užsakovas privalo paskirti Statinio statybos techninės priežiūros vadovą, kuris vadovaudamasis </w:t>
            </w:r>
            <w:r w:rsidR="00293608" w:rsidRPr="004526E0">
              <w:rPr>
                <w:sz w:val="24"/>
                <w:szCs w:val="24"/>
              </w:rPr>
              <w:t xml:space="preserve">STR 1.06.01:2016 „Statybos darbai. Statinio statybos priežiūra“ </w:t>
            </w:r>
            <w:r w:rsidRPr="004526E0">
              <w:rPr>
                <w:sz w:val="24"/>
                <w:szCs w:val="24"/>
              </w:rPr>
              <w:t>vykdys Darbų techninę priežiūrą</w:t>
            </w:r>
            <w:r w:rsidR="00DA7E3E" w:rsidRPr="004526E0">
              <w:rPr>
                <w:sz w:val="24"/>
                <w:szCs w:val="24"/>
              </w:rPr>
              <w:t>.</w:t>
            </w:r>
            <w:r w:rsidR="000414BE" w:rsidRPr="004526E0">
              <w:rPr>
                <w:sz w:val="24"/>
                <w:szCs w:val="24"/>
              </w:rPr>
              <w:t xml:space="preserve"> </w:t>
            </w:r>
            <w:r w:rsidR="00A66299" w:rsidRPr="004526E0">
              <w:rPr>
                <w:sz w:val="24"/>
                <w:szCs w:val="24"/>
              </w:rPr>
              <w:t xml:space="preserve">Statinio statybos techninės priežiūros funkcijai atlikti negali būti paskirtas Rangovas, Subrangovas ar Rangovo personalas. </w:t>
            </w:r>
          </w:p>
        </w:tc>
      </w:tr>
      <w:tr w:rsidR="007E3BAE" w:rsidRPr="004526E0" w14:paraId="6C56E39B" w14:textId="77777777" w:rsidTr="005C48C8">
        <w:tc>
          <w:tcPr>
            <w:tcW w:w="993" w:type="dxa"/>
            <w:tcBorders>
              <w:top w:val="nil"/>
              <w:left w:val="nil"/>
              <w:bottom w:val="nil"/>
              <w:right w:val="nil"/>
            </w:tcBorders>
          </w:tcPr>
          <w:p w14:paraId="3C53D912" w14:textId="77777777" w:rsidR="00A455CB" w:rsidRPr="004526E0" w:rsidRDefault="00A455CB" w:rsidP="005C48C8">
            <w:pPr>
              <w:numPr>
                <w:ilvl w:val="0"/>
                <w:numId w:val="5"/>
              </w:numPr>
              <w:ind w:hanging="578"/>
              <w:rPr>
                <w:rFonts w:ascii="Times New Roman" w:hAnsi="Times New Roman"/>
                <w:sz w:val="24"/>
                <w:szCs w:val="24"/>
              </w:rPr>
            </w:pPr>
          </w:p>
        </w:tc>
        <w:tc>
          <w:tcPr>
            <w:tcW w:w="8930" w:type="dxa"/>
            <w:tcBorders>
              <w:top w:val="nil"/>
              <w:left w:val="nil"/>
              <w:bottom w:val="nil"/>
              <w:right w:val="nil"/>
            </w:tcBorders>
          </w:tcPr>
          <w:p w14:paraId="77BB6D24" w14:textId="77777777" w:rsidR="00A455CB" w:rsidRPr="004526E0" w:rsidRDefault="00A455CB" w:rsidP="005C48C8">
            <w:pPr>
              <w:pStyle w:val="Stilius3"/>
              <w:spacing w:before="0" w:after="120"/>
              <w:rPr>
                <w:sz w:val="24"/>
                <w:szCs w:val="24"/>
              </w:rPr>
            </w:pPr>
            <w:r w:rsidRPr="004526E0">
              <w:rPr>
                <w:sz w:val="24"/>
                <w:szCs w:val="24"/>
              </w:rPr>
              <w:t>Užsakovas yra atsakingas už tai, kad jo personalas bendradarbiautų su Rangovu bei laikytųsi darbo saugos reikalavimų Statybvietėje</w:t>
            </w:r>
            <w:r w:rsidR="00E825C4" w:rsidRPr="004526E0">
              <w:rPr>
                <w:sz w:val="24"/>
                <w:szCs w:val="24"/>
              </w:rPr>
              <w:t>.</w:t>
            </w:r>
            <w:r w:rsidR="004E4C36" w:rsidRPr="004526E0">
              <w:rPr>
                <w:sz w:val="24"/>
                <w:szCs w:val="24"/>
              </w:rPr>
              <w:t xml:space="preserve"> </w:t>
            </w:r>
            <w:r w:rsidR="00213AAB" w:rsidRPr="004526E0">
              <w:rPr>
                <w:sz w:val="24"/>
                <w:szCs w:val="24"/>
              </w:rPr>
              <w:t xml:space="preserve">Užsakovo skiriamas asmuo, atsakingas už Sutarties vykdymą, Sutarties ir jos pakeitimų paskelbimą pagal </w:t>
            </w:r>
            <w:r w:rsidR="004F4DE2" w:rsidRPr="004526E0">
              <w:rPr>
                <w:sz w:val="24"/>
                <w:szCs w:val="24"/>
              </w:rPr>
              <w:t>VPĮ</w:t>
            </w:r>
            <w:r w:rsidR="00213AAB" w:rsidRPr="004526E0">
              <w:rPr>
                <w:rFonts w:eastAsia="Calibri"/>
                <w:sz w:val="24"/>
                <w:szCs w:val="24"/>
              </w:rPr>
              <w:t xml:space="preserve"> nuostatas, </w:t>
            </w:r>
            <w:r w:rsidR="00213AAB" w:rsidRPr="004526E0">
              <w:rPr>
                <w:sz w:val="24"/>
                <w:szCs w:val="24"/>
              </w:rPr>
              <w:t xml:space="preserve">yra nurodytas 3.4 papunktyje. </w:t>
            </w:r>
          </w:p>
        </w:tc>
      </w:tr>
      <w:tr w:rsidR="00A455CB" w:rsidRPr="004526E0" w14:paraId="380A3495" w14:textId="77777777" w:rsidTr="005C48C8">
        <w:tc>
          <w:tcPr>
            <w:tcW w:w="993" w:type="dxa"/>
            <w:tcBorders>
              <w:top w:val="nil"/>
              <w:left w:val="nil"/>
              <w:bottom w:val="nil"/>
              <w:right w:val="nil"/>
            </w:tcBorders>
          </w:tcPr>
          <w:p w14:paraId="5C668FF1" w14:textId="77777777" w:rsidR="00A455CB" w:rsidRPr="004526E0" w:rsidRDefault="00A455CB" w:rsidP="005C48C8">
            <w:pPr>
              <w:numPr>
                <w:ilvl w:val="0"/>
                <w:numId w:val="5"/>
              </w:numPr>
              <w:ind w:hanging="578"/>
              <w:rPr>
                <w:rFonts w:ascii="Times New Roman" w:hAnsi="Times New Roman"/>
                <w:sz w:val="24"/>
                <w:szCs w:val="24"/>
              </w:rPr>
            </w:pPr>
          </w:p>
        </w:tc>
        <w:tc>
          <w:tcPr>
            <w:tcW w:w="8930" w:type="dxa"/>
            <w:tcBorders>
              <w:top w:val="nil"/>
              <w:left w:val="nil"/>
              <w:bottom w:val="nil"/>
              <w:right w:val="nil"/>
            </w:tcBorders>
          </w:tcPr>
          <w:p w14:paraId="65ACFA46" w14:textId="77777777" w:rsidR="00A455CB" w:rsidRPr="004526E0" w:rsidRDefault="00A455CB" w:rsidP="005C48C8">
            <w:pPr>
              <w:pStyle w:val="Stilius3"/>
              <w:spacing w:before="0" w:after="120"/>
              <w:rPr>
                <w:sz w:val="24"/>
                <w:szCs w:val="24"/>
              </w:rPr>
            </w:pPr>
            <w:r w:rsidRPr="004526E0">
              <w:rPr>
                <w:sz w:val="24"/>
                <w:szCs w:val="24"/>
              </w:rPr>
              <w:t xml:space="preserve">Užsakovas privalo atlyginti nuostolius ir apsaugoti Rangovą, Rangovo personalą ir atitinkamus jų atstovus nuo pretenzijų, kompensacijų, nuostolių ir </w:t>
            </w:r>
            <w:r w:rsidR="00897062" w:rsidRPr="004526E0">
              <w:rPr>
                <w:sz w:val="24"/>
                <w:szCs w:val="24"/>
              </w:rPr>
              <w:t>i</w:t>
            </w:r>
            <w:r w:rsidRPr="004526E0">
              <w:rPr>
                <w:sz w:val="24"/>
                <w:szCs w:val="24"/>
              </w:rPr>
              <w:t>šlaidų, susijusių su bet kurio asmens sužalojimu, negalavimu, liga ar mirtimi kylančius arba atsiradusius dėl Užsakovo kaltės.</w:t>
            </w:r>
          </w:p>
        </w:tc>
      </w:tr>
      <w:tr w:rsidR="00A455CB" w:rsidRPr="004526E0" w14:paraId="22C89C77" w14:textId="77777777" w:rsidTr="005C48C8">
        <w:tc>
          <w:tcPr>
            <w:tcW w:w="993" w:type="dxa"/>
            <w:tcBorders>
              <w:top w:val="nil"/>
              <w:left w:val="nil"/>
              <w:bottom w:val="nil"/>
              <w:right w:val="nil"/>
            </w:tcBorders>
          </w:tcPr>
          <w:p w14:paraId="7A901A35" w14:textId="77777777" w:rsidR="00A455CB" w:rsidRPr="004526E0" w:rsidRDefault="00A455CB" w:rsidP="005C48C8">
            <w:pPr>
              <w:numPr>
                <w:ilvl w:val="0"/>
                <w:numId w:val="5"/>
              </w:numPr>
              <w:ind w:hanging="579"/>
              <w:rPr>
                <w:rFonts w:ascii="Times New Roman" w:hAnsi="Times New Roman"/>
                <w:sz w:val="24"/>
                <w:szCs w:val="24"/>
              </w:rPr>
            </w:pPr>
          </w:p>
          <w:p w14:paraId="054A5A8B" w14:textId="77777777" w:rsidR="00396CC7" w:rsidRPr="004526E0" w:rsidRDefault="00396CC7" w:rsidP="005C48C8">
            <w:pPr>
              <w:rPr>
                <w:rFonts w:ascii="Times New Roman" w:hAnsi="Times New Roman"/>
                <w:sz w:val="24"/>
                <w:szCs w:val="24"/>
              </w:rPr>
            </w:pPr>
          </w:p>
          <w:p w14:paraId="10804092" w14:textId="77777777" w:rsidR="00396CC7" w:rsidRPr="004526E0" w:rsidRDefault="00396CC7" w:rsidP="005C48C8">
            <w:pPr>
              <w:rPr>
                <w:rFonts w:ascii="Times New Roman" w:hAnsi="Times New Roman"/>
                <w:sz w:val="24"/>
                <w:szCs w:val="24"/>
              </w:rPr>
            </w:pPr>
          </w:p>
          <w:p w14:paraId="6C6F774E" w14:textId="77777777" w:rsidR="00396CC7" w:rsidRPr="004526E0" w:rsidRDefault="00396CC7" w:rsidP="005F7813">
            <w:pPr>
              <w:rPr>
                <w:rFonts w:ascii="Times New Roman" w:hAnsi="Times New Roman"/>
                <w:sz w:val="24"/>
                <w:szCs w:val="24"/>
              </w:rPr>
            </w:pPr>
          </w:p>
          <w:p w14:paraId="52841854" w14:textId="77777777" w:rsidR="00194508" w:rsidRPr="004526E0" w:rsidRDefault="00194508" w:rsidP="005F7813">
            <w:pPr>
              <w:rPr>
                <w:rFonts w:ascii="Times New Roman" w:hAnsi="Times New Roman"/>
                <w:sz w:val="24"/>
                <w:szCs w:val="24"/>
              </w:rPr>
            </w:pPr>
          </w:p>
          <w:p w14:paraId="71305F2F" w14:textId="77777777" w:rsidR="00194508" w:rsidRPr="004526E0" w:rsidRDefault="00194508" w:rsidP="005F7813">
            <w:pPr>
              <w:rPr>
                <w:rFonts w:ascii="Times New Roman" w:hAnsi="Times New Roman"/>
                <w:sz w:val="24"/>
                <w:szCs w:val="24"/>
              </w:rPr>
            </w:pPr>
          </w:p>
          <w:p w14:paraId="0B40DA75" w14:textId="77777777" w:rsidR="00396CC7" w:rsidRPr="004526E0" w:rsidRDefault="00396CC7" w:rsidP="005C48C8">
            <w:pPr>
              <w:rPr>
                <w:rFonts w:ascii="Times New Roman" w:hAnsi="Times New Roman"/>
                <w:sz w:val="24"/>
                <w:szCs w:val="24"/>
              </w:rPr>
            </w:pPr>
            <w:r w:rsidRPr="004526E0">
              <w:rPr>
                <w:rFonts w:ascii="Times New Roman" w:hAnsi="Times New Roman"/>
                <w:sz w:val="24"/>
                <w:szCs w:val="24"/>
              </w:rPr>
              <w:t xml:space="preserve">  4.6. </w:t>
            </w:r>
          </w:p>
        </w:tc>
        <w:tc>
          <w:tcPr>
            <w:tcW w:w="8930" w:type="dxa"/>
            <w:tcBorders>
              <w:top w:val="nil"/>
              <w:left w:val="nil"/>
              <w:bottom w:val="nil"/>
              <w:right w:val="nil"/>
            </w:tcBorders>
          </w:tcPr>
          <w:p w14:paraId="52097C5D" w14:textId="77777777" w:rsidR="00A455CB" w:rsidRPr="004526E0" w:rsidRDefault="00A455CB" w:rsidP="005C48C8">
            <w:pPr>
              <w:pStyle w:val="Stilius3"/>
              <w:spacing w:before="0" w:after="120"/>
              <w:rPr>
                <w:sz w:val="24"/>
                <w:szCs w:val="24"/>
              </w:rPr>
            </w:pPr>
            <w:r w:rsidRPr="004526E0">
              <w:rPr>
                <w:sz w:val="24"/>
                <w:szCs w:val="24"/>
              </w:rPr>
              <w:t>Užsakovo atsakomybei ir rizikai priskiriama:</w:t>
            </w:r>
          </w:p>
          <w:p w14:paraId="50F4EF06" w14:textId="77777777" w:rsidR="00A455CB" w:rsidRPr="004526E0" w:rsidRDefault="00A455CB" w:rsidP="005C48C8">
            <w:pPr>
              <w:pStyle w:val="Stilius3"/>
              <w:tabs>
                <w:tab w:val="left" w:pos="602"/>
              </w:tabs>
              <w:spacing w:before="0" w:after="120"/>
              <w:ind w:firstLine="34"/>
              <w:rPr>
                <w:sz w:val="24"/>
                <w:szCs w:val="24"/>
              </w:rPr>
            </w:pPr>
            <w:r w:rsidRPr="004526E0">
              <w:rPr>
                <w:sz w:val="24"/>
                <w:szCs w:val="24"/>
              </w:rPr>
              <w:t>4.</w:t>
            </w:r>
            <w:r w:rsidR="0072503B" w:rsidRPr="004526E0">
              <w:rPr>
                <w:sz w:val="24"/>
                <w:szCs w:val="24"/>
              </w:rPr>
              <w:t>5</w:t>
            </w:r>
            <w:r w:rsidRPr="004526E0">
              <w:rPr>
                <w:sz w:val="24"/>
                <w:szCs w:val="24"/>
              </w:rPr>
              <w:t>.1.</w:t>
            </w:r>
            <w:r w:rsidR="00D5069B" w:rsidRPr="004526E0">
              <w:rPr>
                <w:sz w:val="24"/>
                <w:szCs w:val="24"/>
              </w:rPr>
              <w:t xml:space="preserve"> </w:t>
            </w:r>
            <w:r w:rsidRPr="004526E0">
              <w:rPr>
                <w:sz w:val="24"/>
                <w:szCs w:val="24"/>
              </w:rPr>
              <w:t>Užsakovo naudojimasis bet kuri</w:t>
            </w:r>
            <w:r w:rsidR="00343934" w:rsidRPr="004526E0">
              <w:rPr>
                <w:sz w:val="24"/>
                <w:szCs w:val="24"/>
              </w:rPr>
              <w:t>a</w:t>
            </w:r>
            <w:r w:rsidRPr="004526E0">
              <w:rPr>
                <w:sz w:val="24"/>
                <w:szCs w:val="24"/>
              </w:rPr>
              <w:t xml:space="preserve"> Darbų dali</w:t>
            </w:r>
            <w:r w:rsidR="00343934" w:rsidRPr="004526E0">
              <w:rPr>
                <w:sz w:val="24"/>
                <w:szCs w:val="24"/>
              </w:rPr>
              <w:t>mi</w:t>
            </w:r>
            <w:r w:rsidRPr="004526E0">
              <w:rPr>
                <w:sz w:val="24"/>
                <w:szCs w:val="24"/>
              </w:rPr>
              <w:t xml:space="preserve"> iki </w:t>
            </w:r>
            <w:r w:rsidR="006A5311" w:rsidRPr="004526E0">
              <w:rPr>
                <w:sz w:val="24"/>
                <w:szCs w:val="24"/>
              </w:rPr>
              <w:t>Darbų perdavimo Užsakovui dienos</w:t>
            </w:r>
            <w:r w:rsidR="007A0A2B" w:rsidRPr="004526E0">
              <w:rPr>
                <w:sz w:val="24"/>
                <w:szCs w:val="24"/>
              </w:rPr>
              <w:t>, išskyrus kaip gali būti numatyta pagal Sutartį</w:t>
            </w:r>
            <w:r w:rsidRPr="004526E0">
              <w:rPr>
                <w:sz w:val="24"/>
                <w:szCs w:val="24"/>
              </w:rPr>
              <w:t>;</w:t>
            </w:r>
          </w:p>
          <w:p w14:paraId="5F82A0F4" w14:textId="0E3300A5" w:rsidR="00A455CB" w:rsidRPr="004526E0" w:rsidRDefault="00A455CB" w:rsidP="005C48C8">
            <w:pPr>
              <w:pStyle w:val="Stilius3"/>
              <w:tabs>
                <w:tab w:val="left" w:pos="461"/>
              </w:tabs>
              <w:spacing w:before="0" w:after="120"/>
              <w:ind w:left="34"/>
              <w:rPr>
                <w:sz w:val="24"/>
                <w:szCs w:val="24"/>
              </w:rPr>
            </w:pPr>
            <w:r w:rsidRPr="004526E0">
              <w:rPr>
                <w:sz w:val="24"/>
                <w:szCs w:val="24"/>
              </w:rPr>
              <w:t>4.</w:t>
            </w:r>
            <w:r w:rsidR="0072503B" w:rsidRPr="004526E0">
              <w:rPr>
                <w:sz w:val="24"/>
                <w:szCs w:val="24"/>
              </w:rPr>
              <w:t>5</w:t>
            </w:r>
            <w:r w:rsidRPr="004526E0">
              <w:rPr>
                <w:sz w:val="24"/>
                <w:szCs w:val="24"/>
              </w:rPr>
              <w:t>.2.</w:t>
            </w:r>
            <w:r w:rsidR="00F369AC" w:rsidRPr="004526E0">
              <w:rPr>
                <w:sz w:val="24"/>
                <w:szCs w:val="24"/>
              </w:rPr>
              <w:t xml:space="preserve"> </w:t>
            </w:r>
            <w:r w:rsidRPr="004526E0">
              <w:rPr>
                <w:sz w:val="24"/>
                <w:szCs w:val="24"/>
              </w:rPr>
              <w:t xml:space="preserve">klaidos, netikslumai ar trūkumai </w:t>
            </w:r>
            <w:r w:rsidR="00194508" w:rsidRPr="004526E0">
              <w:rPr>
                <w:sz w:val="24"/>
                <w:szCs w:val="24"/>
              </w:rPr>
              <w:t>Techniniame darbo</w:t>
            </w:r>
            <w:r w:rsidR="00382C40" w:rsidRPr="004526E0">
              <w:rPr>
                <w:sz w:val="24"/>
                <w:szCs w:val="24"/>
              </w:rPr>
              <w:t xml:space="preserve"> p</w:t>
            </w:r>
            <w:r w:rsidRPr="004526E0">
              <w:rPr>
                <w:sz w:val="24"/>
                <w:szCs w:val="24"/>
              </w:rPr>
              <w:t>rojekte</w:t>
            </w:r>
            <w:r w:rsidR="00A94FCB" w:rsidRPr="004526E0">
              <w:rPr>
                <w:sz w:val="24"/>
                <w:szCs w:val="24"/>
              </w:rPr>
              <w:t xml:space="preserve">, kaip nustatyta </w:t>
            </w:r>
            <w:r w:rsidR="00402BCE" w:rsidRPr="004526E0">
              <w:rPr>
                <w:sz w:val="24"/>
                <w:szCs w:val="24"/>
              </w:rPr>
              <w:t>1.</w:t>
            </w:r>
            <w:r w:rsidR="00BF1868" w:rsidRPr="004526E0">
              <w:rPr>
                <w:sz w:val="24"/>
                <w:szCs w:val="24"/>
              </w:rPr>
              <w:t>1</w:t>
            </w:r>
            <w:r w:rsidR="00B96990" w:rsidRPr="004526E0">
              <w:rPr>
                <w:sz w:val="24"/>
                <w:szCs w:val="24"/>
              </w:rPr>
              <w:t>6</w:t>
            </w:r>
            <w:r w:rsidR="002E2BCE" w:rsidRPr="004526E0">
              <w:rPr>
                <w:sz w:val="24"/>
                <w:szCs w:val="24"/>
              </w:rPr>
              <w:t xml:space="preserve"> </w:t>
            </w:r>
            <w:r w:rsidR="00402BCE" w:rsidRPr="004526E0">
              <w:rPr>
                <w:sz w:val="24"/>
                <w:szCs w:val="24"/>
              </w:rPr>
              <w:t>p</w:t>
            </w:r>
            <w:r w:rsidR="0017285F" w:rsidRPr="004526E0">
              <w:rPr>
                <w:sz w:val="24"/>
                <w:szCs w:val="24"/>
              </w:rPr>
              <w:t>apunktyj</w:t>
            </w:r>
            <w:r w:rsidR="00402BCE" w:rsidRPr="004526E0">
              <w:rPr>
                <w:sz w:val="24"/>
                <w:szCs w:val="24"/>
              </w:rPr>
              <w:t>e</w:t>
            </w:r>
            <w:r w:rsidRPr="004526E0">
              <w:rPr>
                <w:sz w:val="24"/>
                <w:szCs w:val="24"/>
              </w:rPr>
              <w:t>.</w:t>
            </w:r>
          </w:p>
          <w:p w14:paraId="3165A06F" w14:textId="0E12BBA9" w:rsidR="0072503B" w:rsidRPr="004526E0" w:rsidRDefault="0072503B" w:rsidP="00280089">
            <w:pPr>
              <w:pStyle w:val="Stilius3"/>
              <w:spacing w:before="0" w:after="120"/>
              <w:rPr>
                <w:sz w:val="24"/>
                <w:szCs w:val="24"/>
              </w:rPr>
            </w:pPr>
            <w:r w:rsidRPr="004526E0">
              <w:rPr>
                <w:sz w:val="24"/>
                <w:szCs w:val="24"/>
              </w:rPr>
              <w:t>Užsakovas turi teisę iš Rangovo pareikalauti pateikti Sutartyje nustatytų aplinkos</w:t>
            </w:r>
            <w:r w:rsidR="002E4C0B" w:rsidRPr="004526E0">
              <w:rPr>
                <w:sz w:val="24"/>
                <w:szCs w:val="24"/>
              </w:rPr>
              <w:t xml:space="preserve"> apsaugos</w:t>
            </w:r>
            <w:r w:rsidRPr="004526E0">
              <w:rPr>
                <w:sz w:val="24"/>
                <w:szCs w:val="24"/>
              </w:rPr>
              <w:t xml:space="preserve"> reikalavimų laikymosi įrodymus, dokumentus, gali atlikti patikras vietoje ir pan.</w:t>
            </w:r>
            <w:r w:rsidR="009F05FF" w:rsidRPr="004526E0">
              <w:rPr>
                <w:sz w:val="24"/>
                <w:szCs w:val="24"/>
              </w:rPr>
              <w:t xml:space="preserve"> </w:t>
            </w:r>
            <w:r w:rsidR="009437C4" w:rsidRPr="004526E0">
              <w:rPr>
                <w:sz w:val="24"/>
                <w:szCs w:val="24"/>
              </w:rPr>
              <w:t xml:space="preserve">      </w:t>
            </w:r>
            <w:r w:rsidR="009F05FF" w:rsidRPr="004526E0">
              <w:rPr>
                <w:sz w:val="24"/>
                <w:szCs w:val="24"/>
              </w:rPr>
              <w:t>Rangovas, vykdydamas Darbus, privalo Statinio statybos techninės priežiūros vadovui, pateikti Techninės specifikacijos priede „</w:t>
            </w:r>
            <w:r w:rsidR="00CB6C7B" w:rsidRPr="004526E0">
              <w:rPr>
                <w:rFonts w:eastAsia="Calibri"/>
                <w:sz w:val="24"/>
                <w:szCs w:val="24"/>
              </w:rPr>
              <w:t>Kelių statybos darbams, kelių elementams taikomi aplinkos apsaugos kriterijai</w:t>
            </w:r>
            <w:r w:rsidR="009F05FF" w:rsidRPr="004526E0">
              <w:rPr>
                <w:sz w:val="24"/>
                <w:szCs w:val="24"/>
              </w:rPr>
              <w:t>“ nurodytus dokumentus.</w:t>
            </w:r>
          </w:p>
        </w:tc>
      </w:tr>
      <w:tr w:rsidR="0071486A" w:rsidRPr="004526E0" w14:paraId="061B1070" w14:textId="77777777" w:rsidTr="005C48C8">
        <w:tc>
          <w:tcPr>
            <w:tcW w:w="993" w:type="dxa"/>
            <w:tcBorders>
              <w:top w:val="nil"/>
              <w:left w:val="nil"/>
              <w:bottom w:val="nil"/>
              <w:right w:val="nil"/>
            </w:tcBorders>
          </w:tcPr>
          <w:p w14:paraId="0527486B" w14:textId="77777777" w:rsidR="0071486A" w:rsidRPr="004526E0" w:rsidRDefault="0072503B" w:rsidP="005C48C8">
            <w:pPr>
              <w:ind w:left="178"/>
              <w:rPr>
                <w:rFonts w:ascii="Times New Roman" w:hAnsi="Times New Roman"/>
                <w:sz w:val="24"/>
                <w:szCs w:val="24"/>
              </w:rPr>
            </w:pPr>
            <w:r w:rsidRPr="004526E0">
              <w:rPr>
                <w:rFonts w:ascii="Times New Roman" w:hAnsi="Times New Roman"/>
                <w:sz w:val="24"/>
                <w:szCs w:val="24"/>
              </w:rPr>
              <w:t>4.7.</w:t>
            </w:r>
          </w:p>
          <w:p w14:paraId="4F11D36A" w14:textId="77777777" w:rsidR="00531753" w:rsidRPr="004526E0" w:rsidRDefault="00531753" w:rsidP="00531753">
            <w:pPr>
              <w:rPr>
                <w:rFonts w:ascii="Times New Roman" w:hAnsi="Times New Roman"/>
                <w:sz w:val="24"/>
                <w:szCs w:val="24"/>
              </w:rPr>
            </w:pPr>
          </w:p>
          <w:p w14:paraId="79E8593A" w14:textId="77777777" w:rsidR="00531753" w:rsidRPr="004526E0" w:rsidRDefault="00531753" w:rsidP="00531753">
            <w:pPr>
              <w:rPr>
                <w:rFonts w:ascii="Times New Roman" w:hAnsi="Times New Roman"/>
                <w:sz w:val="24"/>
                <w:szCs w:val="24"/>
              </w:rPr>
            </w:pPr>
          </w:p>
          <w:p w14:paraId="61B41076" w14:textId="77777777" w:rsidR="00531753" w:rsidRPr="004526E0" w:rsidRDefault="00531753" w:rsidP="00531753">
            <w:pPr>
              <w:jc w:val="center"/>
              <w:rPr>
                <w:rFonts w:ascii="Times New Roman" w:hAnsi="Times New Roman"/>
                <w:sz w:val="24"/>
                <w:szCs w:val="24"/>
              </w:rPr>
            </w:pPr>
            <w:r w:rsidRPr="004526E0">
              <w:rPr>
                <w:rFonts w:ascii="Times New Roman" w:hAnsi="Times New Roman"/>
                <w:sz w:val="24"/>
                <w:szCs w:val="24"/>
              </w:rPr>
              <w:t>4.8.</w:t>
            </w:r>
          </w:p>
        </w:tc>
        <w:tc>
          <w:tcPr>
            <w:tcW w:w="8930" w:type="dxa"/>
            <w:tcBorders>
              <w:top w:val="nil"/>
              <w:left w:val="nil"/>
              <w:bottom w:val="nil"/>
              <w:right w:val="nil"/>
            </w:tcBorders>
          </w:tcPr>
          <w:p w14:paraId="53E86B96" w14:textId="77777777" w:rsidR="00531753" w:rsidRPr="004526E0" w:rsidRDefault="0071486A" w:rsidP="00914BF2">
            <w:pPr>
              <w:pStyle w:val="Stilius3"/>
              <w:spacing w:before="0"/>
              <w:rPr>
                <w:sz w:val="24"/>
                <w:szCs w:val="24"/>
              </w:rPr>
            </w:pPr>
            <w:r w:rsidRPr="004526E0">
              <w:rPr>
                <w:sz w:val="24"/>
                <w:szCs w:val="24"/>
              </w:rPr>
              <w:t>Rangovui tinkamai atlikus Darbus</w:t>
            </w:r>
            <w:r w:rsidR="004405AC" w:rsidRPr="004526E0">
              <w:rPr>
                <w:sz w:val="24"/>
                <w:szCs w:val="24"/>
              </w:rPr>
              <w:t xml:space="preserve"> ir su Darbais susijusias paslaugas</w:t>
            </w:r>
            <w:r w:rsidRPr="004526E0">
              <w:rPr>
                <w:sz w:val="24"/>
                <w:szCs w:val="24"/>
              </w:rPr>
              <w:t xml:space="preserve">, Užsakovas privalo sumokėti Sutarties kainą. </w:t>
            </w:r>
          </w:p>
          <w:p w14:paraId="167448D7" w14:textId="77777777" w:rsidR="00531753" w:rsidRPr="004526E0" w:rsidRDefault="00531753" w:rsidP="00531753">
            <w:pPr>
              <w:pStyle w:val="Stilius3"/>
              <w:spacing w:before="120"/>
              <w:rPr>
                <w:sz w:val="24"/>
                <w:szCs w:val="24"/>
              </w:rPr>
            </w:pPr>
            <w:r w:rsidRPr="004526E0">
              <w:rPr>
                <w:rFonts w:eastAsia="Calibri"/>
                <w:sz w:val="24"/>
                <w:szCs w:val="24"/>
                <w:lang w:eastAsia="lt-LT"/>
              </w:rPr>
              <w:t>Užsakovas turi teisę tikrinti Rangovo Darbų atlikimo eigą ir kokybę, nesikišdamas į Rangovo ūkinę komercinę veiklą, taip pat kaip Rangovas laikosi Sutarties 5.2 punkte nustatytų įpareigojimų.</w:t>
            </w:r>
          </w:p>
        </w:tc>
      </w:tr>
      <w:tr w:rsidR="00A455CB" w:rsidRPr="004526E0" w14:paraId="0C298E75" w14:textId="77777777" w:rsidTr="005C48C8">
        <w:tc>
          <w:tcPr>
            <w:tcW w:w="9923" w:type="dxa"/>
            <w:gridSpan w:val="2"/>
            <w:tcBorders>
              <w:top w:val="nil"/>
              <w:left w:val="nil"/>
              <w:bottom w:val="nil"/>
              <w:right w:val="nil"/>
            </w:tcBorders>
          </w:tcPr>
          <w:p w14:paraId="5752523B" w14:textId="77777777" w:rsidR="00A455CB" w:rsidRPr="004526E0" w:rsidRDefault="00C92A88" w:rsidP="002A33A5">
            <w:pPr>
              <w:pStyle w:val="Stilius1"/>
              <w:framePr w:hSpace="0" w:wrap="auto" w:vAnchor="margin" w:yAlign="inline"/>
              <w:suppressOverlap w:val="0"/>
            </w:pPr>
            <w:r w:rsidRPr="004526E0">
              <w:t xml:space="preserve">5. </w:t>
            </w:r>
            <w:r w:rsidR="00A455CB" w:rsidRPr="004526E0">
              <w:t>RANGOVO TEISĖS, PAREIGOS IR ATSAKOMYBĖ</w:t>
            </w:r>
          </w:p>
        </w:tc>
      </w:tr>
      <w:tr w:rsidR="00A455CB" w:rsidRPr="004526E0" w14:paraId="2A4D87E1" w14:textId="77777777" w:rsidTr="005C48C8">
        <w:tc>
          <w:tcPr>
            <w:tcW w:w="993" w:type="dxa"/>
            <w:tcBorders>
              <w:top w:val="nil"/>
              <w:left w:val="nil"/>
              <w:bottom w:val="nil"/>
              <w:right w:val="nil"/>
            </w:tcBorders>
          </w:tcPr>
          <w:p w14:paraId="314ADCFF" w14:textId="77777777" w:rsidR="00A455CB" w:rsidRPr="004526E0"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200CE8D9" w14:textId="679056DA" w:rsidR="00A455CB" w:rsidRPr="004526E0" w:rsidRDefault="00A455CB" w:rsidP="005C48C8">
            <w:pPr>
              <w:pStyle w:val="Stilius3"/>
              <w:spacing w:before="120"/>
              <w:rPr>
                <w:sz w:val="24"/>
                <w:szCs w:val="24"/>
              </w:rPr>
            </w:pPr>
            <w:r w:rsidRPr="004526E0">
              <w:rPr>
                <w:sz w:val="24"/>
                <w:szCs w:val="24"/>
              </w:rPr>
              <w:t>Rangovas privalo vykdyti ir užbaigti Darbus</w:t>
            </w:r>
            <w:r w:rsidR="0017476A" w:rsidRPr="004526E0">
              <w:rPr>
                <w:sz w:val="24"/>
                <w:szCs w:val="24"/>
              </w:rPr>
              <w:t xml:space="preserve"> ir su Darbais susijusias paslaugas</w:t>
            </w:r>
            <w:r w:rsidRPr="004526E0">
              <w:rPr>
                <w:sz w:val="24"/>
                <w:szCs w:val="24"/>
              </w:rPr>
              <w:t xml:space="preserve"> pagal Sutartį, vadovaudamasis </w:t>
            </w:r>
            <w:r w:rsidR="00194508" w:rsidRPr="004526E0">
              <w:rPr>
                <w:sz w:val="24"/>
                <w:szCs w:val="24"/>
              </w:rPr>
              <w:t>Techniniame darbo</w:t>
            </w:r>
            <w:r w:rsidR="00177900" w:rsidRPr="004526E0">
              <w:rPr>
                <w:sz w:val="24"/>
                <w:szCs w:val="24"/>
              </w:rPr>
              <w:t xml:space="preserve"> </w:t>
            </w:r>
            <w:r w:rsidR="009A0E59" w:rsidRPr="004526E0">
              <w:rPr>
                <w:sz w:val="24"/>
                <w:szCs w:val="24"/>
              </w:rPr>
              <w:t>p</w:t>
            </w:r>
            <w:r w:rsidRPr="004526E0">
              <w:rPr>
                <w:sz w:val="24"/>
                <w:szCs w:val="24"/>
              </w:rPr>
              <w:t xml:space="preserve">rojekte </w:t>
            </w:r>
            <w:r w:rsidR="00E95A6D" w:rsidRPr="004526E0">
              <w:rPr>
                <w:sz w:val="24"/>
                <w:szCs w:val="24"/>
              </w:rPr>
              <w:t xml:space="preserve">(jo </w:t>
            </w:r>
            <w:r w:rsidR="001C01F6" w:rsidRPr="004526E0">
              <w:rPr>
                <w:sz w:val="24"/>
                <w:szCs w:val="24"/>
              </w:rPr>
              <w:t xml:space="preserve">techninėse specifikacijose, aiškinamuosiuose raštuose, brėžiniuose) </w:t>
            </w:r>
            <w:r w:rsidRPr="004526E0">
              <w:rPr>
                <w:sz w:val="24"/>
                <w:szCs w:val="24"/>
              </w:rPr>
              <w:t>numatyta</w:t>
            </w:r>
            <w:r w:rsidR="00E95A6D" w:rsidRPr="004526E0">
              <w:rPr>
                <w:sz w:val="24"/>
                <w:szCs w:val="24"/>
              </w:rPr>
              <w:t>is sprendiniais</w:t>
            </w:r>
            <w:r w:rsidR="007761F2" w:rsidRPr="004526E0">
              <w:rPr>
                <w:sz w:val="24"/>
                <w:szCs w:val="24"/>
              </w:rPr>
              <w:t>,</w:t>
            </w:r>
            <w:r w:rsidRPr="004526E0">
              <w:rPr>
                <w:sz w:val="24"/>
                <w:szCs w:val="24"/>
              </w:rPr>
              <w:t xml:space="preserve"> </w:t>
            </w:r>
            <w:r w:rsidR="002E5B24" w:rsidRPr="004526E0">
              <w:rPr>
                <w:sz w:val="24"/>
                <w:szCs w:val="24"/>
              </w:rPr>
              <w:t xml:space="preserve">laikydamasis </w:t>
            </w:r>
            <w:r w:rsidR="00C44A9D" w:rsidRPr="004526E0">
              <w:rPr>
                <w:sz w:val="24"/>
                <w:szCs w:val="24"/>
              </w:rPr>
              <w:t xml:space="preserve">Darbų vykdymo grafiko (jeigu toks numatytas), </w:t>
            </w:r>
            <w:r w:rsidRPr="004526E0">
              <w:rPr>
                <w:sz w:val="24"/>
                <w:szCs w:val="24"/>
              </w:rPr>
              <w:t xml:space="preserve">Lietuvos Respublikoje galiojančių įstatymų, </w:t>
            </w:r>
            <w:r w:rsidR="00FB7D47" w:rsidRPr="004526E0">
              <w:rPr>
                <w:sz w:val="24"/>
                <w:szCs w:val="24"/>
              </w:rPr>
              <w:t xml:space="preserve">įstatymų įgyvendinamųjų teisės </w:t>
            </w:r>
            <w:r w:rsidRPr="004526E0">
              <w:rPr>
                <w:sz w:val="24"/>
                <w:szCs w:val="24"/>
              </w:rPr>
              <w:t xml:space="preserve">aktų, normatyvinių statybos </w:t>
            </w:r>
            <w:r w:rsidR="00626295" w:rsidRPr="004526E0">
              <w:rPr>
                <w:sz w:val="24"/>
                <w:szCs w:val="24"/>
              </w:rPr>
              <w:t xml:space="preserve">techninių </w:t>
            </w:r>
            <w:r w:rsidRPr="004526E0">
              <w:rPr>
                <w:sz w:val="24"/>
                <w:szCs w:val="24"/>
              </w:rPr>
              <w:t xml:space="preserve">dokumentų </w:t>
            </w:r>
            <w:r w:rsidR="001F63C5" w:rsidRPr="004526E0">
              <w:rPr>
                <w:sz w:val="24"/>
                <w:szCs w:val="24"/>
              </w:rPr>
              <w:t>r</w:t>
            </w:r>
            <w:r w:rsidRPr="004526E0">
              <w:rPr>
                <w:sz w:val="24"/>
                <w:szCs w:val="24"/>
              </w:rPr>
              <w:t xml:space="preserve">eikalavimų. </w:t>
            </w:r>
          </w:p>
        </w:tc>
      </w:tr>
      <w:tr w:rsidR="00A455CB" w:rsidRPr="004526E0" w14:paraId="782719C5" w14:textId="77777777" w:rsidTr="005C48C8">
        <w:tc>
          <w:tcPr>
            <w:tcW w:w="993" w:type="dxa"/>
            <w:tcBorders>
              <w:top w:val="nil"/>
              <w:left w:val="nil"/>
              <w:bottom w:val="nil"/>
              <w:right w:val="nil"/>
            </w:tcBorders>
          </w:tcPr>
          <w:p w14:paraId="7B627B4E" w14:textId="77777777" w:rsidR="00A455CB" w:rsidRPr="004526E0"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0C2164DD" w14:textId="77777777" w:rsidR="006515CC" w:rsidRPr="004526E0" w:rsidRDefault="006515CC" w:rsidP="005C48C8">
            <w:pPr>
              <w:pStyle w:val="Stilius3"/>
              <w:spacing w:before="120"/>
              <w:rPr>
                <w:sz w:val="24"/>
                <w:szCs w:val="24"/>
              </w:rPr>
            </w:pPr>
            <w:r w:rsidRPr="004526E0">
              <w:rPr>
                <w:sz w:val="24"/>
                <w:szCs w:val="24"/>
              </w:rPr>
              <w:t xml:space="preserve">Rangovas privalo užtikrinti, kad jis ir bet kurie asmenys, veikiantys jo vardu, yra gavę visus būtinus leidimus, kvalifikacijos atestacijos pažymėjimus ar kitokius dokumentus, leidžiančius užsiimti šioje Sutartyje nustatyta veikla, kuri yra Rangovo įsipareigojimų pagal Sutartį dalis, taip pat </w:t>
            </w:r>
            <w:r w:rsidRPr="004526E0">
              <w:rPr>
                <w:sz w:val="24"/>
                <w:szCs w:val="24"/>
                <w:lang w:eastAsia="lt-LT"/>
              </w:rPr>
              <w:t xml:space="preserve">Rangovas privalo </w:t>
            </w:r>
            <w:r w:rsidRPr="004526E0">
              <w:rPr>
                <w:sz w:val="24"/>
                <w:szCs w:val="24"/>
              </w:rPr>
              <w:t xml:space="preserve">užtikrinti, kad statybvietėje statybos darbus atliekantys asmenys turėtų </w:t>
            </w:r>
            <w:bookmarkStart w:id="26" w:name="_Hlk106360525"/>
            <w:r w:rsidRPr="004526E0">
              <w:rPr>
                <w:sz w:val="24"/>
                <w:szCs w:val="24"/>
              </w:rPr>
              <w:t xml:space="preserve">Lietuvos Respublikos valstybinio socialinio draudimo įstatymo </w:t>
            </w:r>
            <w:r w:rsidRPr="004526E0">
              <w:rPr>
                <w:sz w:val="24"/>
                <w:szCs w:val="24"/>
              </w:rPr>
              <w:lastRenderedPageBreak/>
              <w:t>nustatyta tvarka suformuotą skaidriai dirbančio asmens identifikavimo kodą (toliau – statybininko ID kodą)</w:t>
            </w:r>
            <w:bookmarkEnd w:id="26"/>
            <w:r w:rsidRPr="004526E0">
              <w:rPr>
                <w:sz w:val="24"/>
                <w:szCs w:val="24"/>
              </w:rPr>
              <w:t>,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 Rangovas įsipareigoja užtikrinti, kad statybos darbų neatliktų asmenys, neturintys statybininko ID kodo ir (ar) nepateikę atitinkamų duomenų Skaidriai dirbančiojo tapatybės identifikavimo informacinės sistemos tvarkytojui.</w:t>
            </w:r>
          </w:p>
        </w:tc>
      </w:tr>
      <w:tr w:rsidR="00A455CB" w:rsidRPr="004526E0" w14:paraId="787DEFB4" w14:textId="77777777" w:rsidTr="005C48C8">
        <w:tc>
          <w:tcPr>
            <w:tcW w:w="993" w:type="dxa"/>
            <w:tcBorders>
              <w:top w:val="nil"/>
              <w:left w:val="nil"/>
              <w:bottom w:val="nil"/>
              <w:right w:val="nil"/>
            </w:tcBorders>
          </w:tcPr>
          <w:p w14:paraId="0F149035" w14:textId="77777777" w:rsidR="00A455CB" w:rsidRPr="004526E0"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22ECFBA0" w14:textId="77777777" w:rsidR="00A455CB" w:rsidRPr="004526E0" w:rsidRDefault="00A455CB" w:rsidP="005C48C8">
            <w:pPr>
              <w:pStyle w:val="Stilius3"/>
              <w:spacing w:before="120"/>
              <w:rPr>
                <w:sz w:val="24"/>
                <w:szCs w:val="24"/>
              </w:rPr>
            </w:pPr>
            <w:r w:rsidRPr="004526E0">
              <w:rPr>
                <w:sz w:val="24"/>
                <w:szCs w:val="24"/>
              </w:rPr>
              <w:t>Rangovas yra atsakingas už visus savo veiksmus ir statybos darbų metodų tinkamumą, patikimumą bei darbų saugą visu Darbų vykdymo laikotarpiu.</w:t>
            </w:r>
          </w:p>
        </w:tc>
      </w:tr>
      <w:tr w:rsidR="00A455CB" w:rsidRPr="004526E0" w14:paraId="58EF9E2F" w14:textId="77777777" w:rsidTr="005C48C8">
        <w:tc>
          <w:tcPr>
            <w:tcW w:w="993" w:type="dxa"/>
            <w:tcBorders>
              <w:top w:val="nil"/>
              <w:left w:val="nil"/>
              <w:bottom w:val="nil"/>
              <w:right w:val="nil"/>
            </w:tcBorders>
          </w:tcPr>
          <w:p w14:paraId="1261D0A4" w14:textId="77777777" w:rsidR="00A455CB" w:rsidRPr="004526E0"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4D8DEDFB" w14:textId="77777777" w:rsidR="00A455CB" w:rsidRPr="004526E0" w:rsidRDefault="00A455CB" w:rsidP="005C48C8">
            <w:pPr>
              <w:pStyle w:val="Stilius3"/>
              <w:spacing w:before="120"/>
              <w:rPr>
                <w:sz w:val="24"/>
                <w:szCs w:val="24"/>
              </w:rPr>
            </w:pPr>
            <w:r w:rsidRPr="004526E0">
              <w:rPr>
                <w:sz w:val="24"/>
                <w:szCs w:val="24"/>
              </w:rPr>
              <w:t xml:space="preserve">Iki </w:t>
            </w:r>
            <w:r w:rsidR="000B3B72" w:rsidRPr="004526E0">
              <w:rPr>
                <w:sz w:val="24"/>
                <w:szCs w:val="24"/>
              </w:rPr>
              <w:t>D</w:t>
            </w:r>
            <w:r w:rsidRPr="004526E0">
              <w:rPr>
                <w:sz w:val="24"/>
                <w:szCs w:val="24"/>
              </w:rPr>
              <w:t xml:space="preserve">arbų pradžios Rangovas privalo </w:t>
            </w:r>
            <w:r w:rsidR="005D3F64" w:rsidRPr="004526E0">
              <w:rPr>
                <w:sz w:val="24"/>
                <w:szCs w:val="24"/>
              </w:rPr>
              <w:t>p</w:t>
            </w:r>
            <w:r w:rsidRPr="004526E0">
              <w:rPr>
                <w:sz w:val="24"/>
                <w:szCs w:val="24"/>
              </w:rPr>
              <w:t xml:space="preserve">askirti Lietuvos Respublikos teisės aktų nustatyta tvarka atestuotą </w:t>
            </w:r>
            <w:r w:rsidR="0059360D" w:rsidRPr="004526E0">
              <w:rPr>
                <w:sz w:val="24"/>
                <w:szCs w:val="24"/>
              </w:rPr>
              <w:t xml:space="preserve">statybos </w:t>
            </w:r>
            <w:r w:rsidRPr="004526E0">
              <w:rPr>
                <w:sz w:val="24"/>
                <w:szCs w:val="24"/>
              </w:rPr>
              <w:t xml:space="preserve">darbų vadovą, kuris privalo vykdyti pareigas numatytas </w:t>
            </w:r>
            <w:r w:rsidR="00293608" w:rsidRPr="004526E0">
              <w:rPr>
                <w:sz w:val="24"/>
                <w:szCs w:val="24"/>
              </w:rPr>
              <w:t>STR 1.06.01:2016 „Statybos darbai. Statinio statybos priežiūra“</w:t>
            </w:r>
            <w:r w:rsidR="00474FAF" w:rsidRPr="004526E0">
              <w:rPr>
                <w:sz w:val="24"/>
                <w:szCs w:val="24"/>
              </w:rPr>
              <w:t>.</w:t>
            </w:r>
            <w:r w:rsidRPr="004526E0">
              <w:rPr>
                <w:sz w:val="24"/>
                <w:szCs w:val="24"/>
              </w:rPr>
              <w:t xml:space="preserve"> </w:t>
            </w:r>
          </w:p>
        </w:tc>
      </w:tr>
      <w:tr w:rsidR="00A455CB" w:rsidRPr="004526E0" w14:paraId="27A8F231" w14:textId="77777777" w:rsidTr="005C48C8">
        <w:tc>
          <w:tcPr>
            <w:tcW w:w="993" w:type="dxa"/>
            <w:tcBorders>
              <w:top w:val="nil"/>
              <w:left w:val="nil"/>
              <w:bottom w:val="nil"/>
              <w:right w:val="nil"/>
            </w:tcBorders>
          </w:tcPr>
          <w:p w14:paraId="7B944F68" w14:textId="77777777" w:rsidR="00A455CB" w:rsidRPr="004526E0"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03B73CED" w14:textId="77777777" w:rsidR="00A455CB" w:rsidRPr="004526E0" w:rsidRDefault="00494D50" w:rsidP="005C48C8">
            <w:pPr>
              <w:pStyle w:val="Stilius3"/>
              <w:spacing w:before="120"/>
              <w:rPr>
                <w:sz w:val="24"/>
                <w:szCs w:val="24"/>
              </w:rPr>
            </w:pPr>
            <w:r w:rsidRPr="004526E0">
              <w:rPr>
                <w:sz w:val="24"/>
                <w:szCs w:val="24"/>
              </w:rPr>
              <w:t xml:space="preserve">Rangovas, dalį Darbų perduodamas </w:t>
            </w:r>
            <w:r w:rsidR="0047068F" w:rsidRPr="004526E0">
              <w:rPr>
                <w:sz w:val="24"/>
                <w:szCs w:val="24"/>
              </w:rPr>
              <w:t>Subrangovams</w:t>
            </w:r>
            <w:r w:rsidRPr="004526E0">
              <w:rPr>
                <w:sz w:val="24"/>
                <w:szCs w:val="24"/>
              </w:rPr>
              <w:t>, yra atsakingas už Sub</w:t>
            </w:r>
            <w:r w:rsidR="0047068F" w:rsidRPr="004526E0">
              <w:rPr>
                <w:sz w:val="24"/>
                <w:szCs w:val="24"/>
              </w:rPr>
              <w:t>rangovo</w:t>
            </w:r>
            <w:r w:rsidRPr="004526E0">
              <w:rPr>
                <w:sz w:val="24"/>
                <w:szCs w:val="24"/>
              </w:rPr>
              <w:t>, jo įgaliotų atstovų ir darbuotojų veiksmus arba neveikimą taip, kaip atsakytų už savo paties veiksmus ar neveikimą.</w:t>
            </w:r>
          </w:p>
        </w:tc>
      </w:tr>
      <w:tr w:rsidR="00A455CB" w:rsidRPr="004526E0" w14:paraId="0045766F" w14:textId="77777777" w:rsidTr="005C48C8">
        <w:tc>
          <w:tcPr>
            <w:tcW w:w="993" w:type="dxa"/>
            <w:tcBorders>
              <w:top w:val="nil"/>
              <w:left w:val="nil"/>
              <w:bottom w:val="nil"/>
              <w:right w:val="nil"/>
            </w:tcBorders>
          </w:tcPr>
          <w:p w14:paraId="17600E15" w14:textId="77777777" w:rsidR="00A455CB" w:rsidRPr="004526E0"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5B08EBA8" w14:textId="40498770" w:rsidR="00A455CB" w:rsidRPr="004526E0" w:rsidRDefault="00A455CB" w:rsidP="005C48C8">
            <w:pPr>
              <w:pStyle w:val="Stilius3"/>
              <w:spacing w:before="120"/>
              <w:rPr>
                <w:sz w:val="24"/>
                <w:szCs w:val="24"/>
              </w:rPr>
            </w:pPr>
            <w:r w:rsidRPr="004526E0">
              <w:rPr>
                <w:sz w:val="24"/>
                <w:szCs w:val="24"/>
              </w:rPr>
              <w:t>Rangovas patvirtina, kad yra gavęs visą būtiną informaciją, kurią Rangovas, panaudodamas visas savo žinias ir rūpestingumą, galėjo gauti iki Sutarties pasirašymo, ir kuri gali turėti įtakos Sutarties kainai arba Darbams</w:t>
            </w:r>
            <w:r w:rsidR="007F0BB5" w:rsidRPr="004526E0">
              <w:rPr>
                <w:sz w:val="24"/>
                <w:szCs w:val="24"/>
              </w:rPr>
              <w:t xml:space="preserve"> ir su Darbais susijusioms paslaugoms</w:t>
            </w:r>
            <w:r w:rsidR="00662313" w:rsidRPr="004526E0">
              <w:rPr>
                <w:sz w:val="24"/>
                <w:szCs w:val="24"/>
              </w:rPr>
              <w:t>, įsk</w:t>
            </w:r>
            <w:r w:rsidR="00A57CB4" w:rsidRPr="004526E0">
              <w:rPr>
                <w:sz w:val="24"/>
                <w:szCs w:val="24"/>
              </w:rPr>
              <w:t>aitant</w:t>
            </w:r>
            <w:r w:rsidR="00662313" w:rsidRPr="004526E0">
              <w:rPr>
                <w:sz w:val="24"/>
                <w:szCs w:val="24"/>
              </w:rPr>
              <w:t xml:space="preserve"> </w:t>
            </w:r>
            <w:r w:rsidR="00194508" w:rsidRPr="004526E0">
              <w:rPr>
                <w:sz w:val="24"/>
                <w:szCs w:val="24"/>
              </w:rPr>
              <w:t>Techninio darbo</w:t>
            </w:r>
            <w:r w:rsidR="0047068F" w:rsidRPr="004526E0">
              <w:rPr>
                <w:sz w:val="24"/>
                <w:szCs w:val="24"/>
              </w:rPr>
              <w:t xml:space="preserve"> </w:t>
            </w:r>
            <w:r w:rsidR="00662313" w:rsidRPr="004526E0">
              <w:rPr>
                <w:sz w:val="24"/>
                <w:szCs w:val="24"/>
              </w:rPr>
              <w:t>projekto dokumentus</w:t>
            </w:r>
            <w:r w:rsidR="00652F5B" w:rsidRPr="004526E0">
              <w:rPr>
                <w:sz w:val="24"/>
                <w:szCs w:val="24"/>
              </w:rPr>
              <w:t xml:space="preserve"> ir duomenis</w:t>
            </w:r>
            <w:r w:rsidRPr="004526E0">
              <w:rPr>
                <w:sz w:val="24"/>
                <w:szCs w:val="24"/>
              </w:rPr>
              <w:t xml:space="preserve">. Turi būti laikoma, kad </w:t>
            </w:r>
            <w:r w:rsidR="006F2653" w:rsidRPr="004526E0">
              <w:rPr>
                <w:sz w:val="24"/>
                <w:szCs w:val="24"/>
              </w:rPr>
              <w:t xml:space="preserve">visi </w:t>
            </w:r>
            <w:r w:rsidRPr="004526E0">
              <w:rPr>
                <w:sz w:val="24"/>
                <w:szCs w:val="24"/>
              </w:rPr>
              <w:t xml:space="preserve">Sutartyje </w:t>
            </w:r>
            <w:r w:rsidR="006F2653" w:rsidRPr="004526E0">
              <w:rPr>
                <w:sz w:val="24"/>
                <w:szCs w:val="24"/>
              </w:rPr>
              <w:t xml:space="preserve">nurodyti Įkainiai </w:t>
            </w:r>
            <w:r w:rsidRPr="004526E0">
              <w:rPr>
                <w:sz w:val="24"/>
                <w:szCs w:val="24"/>
              </w:rPr>
              <w:t xml:space="preserve">apima visus Rangovo įsipareigojimus </w:t>
            </w:r>
            <w:r w:rsidR="009A6E33" w:rsidRPr="004526E0">
              <w:rPr>
                <w:sz w:val="24"/>
                <w:szCs w:val="24"/>
              </w:rPr>
              <w:t xml:space="preserve">pagal Sutartį </w:t>
            </w:r>
            <w:r w:rsidRPr="004526E0">
              <w:rPr>
                <w:sz w:val="24"/>
                <w:szCs w:val="24"/>
              </w:rPr>
              <w:t xml:space="preserve">ir visa, kas būtina tinkamam Darbų </w:t>
            </w:r>
            <w:r w:rsidR="00122E13" w:rsidRPr="004526E0">
              <w:rPr>
                <w:sz w:val="24"/>
                <w:szCs w:val="24"/>
              </w:rPr>
              <w:t xml:space="preserve">ir su Darbais susijusių paslaugų </w:t>
            </w:r>
            <w:r w:rsidRPr="004526E0">
              <w:rPr>
                <w:sz w:val="24"/>
                <w:szCs w:val="24"/>
              </w:rPr>
              <w:t>vykdymui ir užbaigimui</w:t>
            </w:r>
            <w:r w:rsidR="00BF79D1" w:rsidRPr="004526E0">
              <w:rPr>
                <w:sz w:val="24"/>
                <w:szCs w:val="24"/>
              </w:rPr>
              <w:t xml:space="preserve">, įskaitant </w:t>
            </w:r>
            <w:r w:rsidR="00BF79D1" w:rsidRPr="004526E0">
              <w:rPr>
                <w:sz w:val="24"/>
                <w:szCs w:val="24"/>
                <w:lang w:eastAsia="lt-LT"/>
              </w:rPr>
              <w:t>būtinus Sutarčiai įvykdyti darbus, kurie nors ir nebuvo tiesiogiai nustatyti Sutartyje, tačiau kuriuos Rangovas turėjo ir galėjo numatyti ir įvertinti dar iki pasiūlymų pateikimo termino pabaigos</w:t>
            </w:r>
            <w:r w:rsidRPr="004526E0">
              <w:rPr>
                <w:sz w:val="24"/>
                <w:szCs w:val="24"/>
              </w:rPr>
              <w:t>.</w:t>
            </w:r>
            <w:r w:rsidR="00D0750D" w:rsidRPr="004526E0">
              <w:rPr>
                <w:sz w:val="24"/>
                <w:szCs w:val="24"/>
              </w:rPr>
              <w:t xml:space="preserve"> </w:t>
            </w:r>
          </w:p>
        </w:tc>
      </w:tr>
      <w:tr w:rsidR="00A455CB" w:rsidRPr="004526E0" w14:paraId="52CCBC23" w14:textId="77777777" w:rsidTr="005C48C8">
        <w:tc>
          <w:tcPr>
            <w:tcW w:w="993" w:type="dxa"/>
            <w:tcBorders>
              <w:top w:val="nil"/>
              <w:left w:val="nil"/>
              <w:bottom w:val="nil"/>
              <w:right w:val="nil"/>
            </w:tcBorders>
          </w:tcPr>
          <w:p w14:paraId="03DD311B" w14:textId="77777777" w:rsidR="00A455CB" w:rsidRPr="004526E0"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57B195CD" w14:textId="3AD0EB8F" w:rsidR="00A455CB" w:rsidRPr="004526E0" w:rsidRDefault="00A455CB" w:rsidP="005C48C8">
            <w:pPr>
              <w:pStyle w:val="Stilius3"/>
              <w:spacing w:before="120"/>
              <w:rPr>
                <w:sz w:val="24"/>
                <w:szCs w:val="24"/>
              </w:rPr>
            </w:pPr>
            <w:r w:rsidRPr="004526E0">
              <w:rPr>
                <w:sz w:val="24"/>
                <w:szCs w:val="24"/>
              </w:rPr>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w:t>
            </w:r>
            <w:r w:rsidR="00915908" w:rsidRPr="004526E0">
              <w:rPr>
                <w:sz w:val="24"/>
                <w:szCs w:val="24"/>
              </w:rPr>
              <w:t>g</w:t>
            </w:r>
            <w:r w:rsidRPr="004526E0">
              <w:rPr>
                <w:sz w:val="24"/>
                <w:szCs w:val="24"/>
              </w:rPr>
              <w:t xml:space="preserve">ali suteikti Rangovui kaip patalpas persirengimui, sandėliavimui ar administracinėms reikmėms. </w:t>
            </w:r>
            <w:ins w:id="27" w:author="Aušra Kriūnienė" w:date="2026-01-12T13:01:00Z" w16du:dateUtc="2026-01-12T11:01:00Z">
              <w:del w:id="28" w:author="Dovilė Kėkštienė" w:date="2026-01-13T11:23:00Z" w16du:dateUtc="2026-01-13T09:23:00Z">
                <w:r w:rsidR="003628E5" w:rsidDel="00377D8E">
                  <w:delText xml:space="preserve"> </w:delText>
                </w:r>
              </w:del>
            </w:ins>
            <w:ins w:id="29" w:author="Aušra Kriūnienė" w:date="2026-01-12T13:02:00Z" w16du:dateUtc="2026-01-12T11:02:00Z">
              <w:r w:rsidR="003628E5">
                <w:rPr>
                  <w:sz w:val="24"/>
                  <w:szCs w:val="24"/>
                </w:rPr>
                <w:t>I</w:t>
              </w:r>
            </w:ins>
            <w:ins w:id="30" w:author="Aušra Kriūnienė" w:date="2026-01-12T13:01:00Z" w16du:dateUtc="2026-01-12T11:01:00Z">
              <w:r w:rsidR="003628E5" w:rsidRPr="003628E5">
                <w:rPr>
                  <w:sz w:val="24"/>
                  <w:szCs w:val="24"/>
                </w:rPr>
                <w:t xml:space="preserve">ki objekto perdavimo naudoti </w:t>
              </w:r>
            </w:ins>
            <w:ins w:id="31" w:author="Dovilė Kėkštienė" w:date="2026-01-13T11:24:00Z" w16du:dateUtc="2026-01-13T09:24:00Z">
              <w:r w:rsidR="00377D8E">
                <w:rPr>
                  <w:sz w:val="24"/>
                  <w:szCs w:val="24"/>
                </w:rPr>
                <w:t xml:space="preserve">Rangovas </w:t>
              </w:r>
            </w:ins>
            <w:ins w:id="32" w:author="Aušra Kriūnienė" w:date="2026-01-12T13:01:00Z" w16du:dateUtc="2026-01-12T11:01:00Z">
              <w:r w:rsidR="003628E5" w:rsidRPr="003628E5">
                <w:rPr>
                  <w:sz w:val="24"/>
                  <w:szCs w:val="24"/>
                </w:rPr>
                <w:t>atsak</w:t>
              </w:r>
            </w:ins>
            <w:ins w:id="33" w:author="Dovilė Kėkštienė" w:date="2026-01-13T11:25:00Z" w16du:dateUtc="2026-01-13T09:25:00Z">
              <w:r w:rsidR="00377D8E">
                <w:rPr>
                  <w:sz w:val="24"/>
                  <w:szCs w:val="24"/>
                </w:rPr>
                <w:t>o</w:t>
              </w:r>
            </w:ins>
            <w:ins w:id="34" w:author="Aušra Kriūnienė" w:date="2026-01-12T13:01:00Z" w16du:dateUtc="2026-01-12T11:01:00Z">
              <w:del w:id="35" w:author="Dovilė Kėkštienė" w:date="2026-01-13T11:24:00Z" w16du:dateUtc="2026-01-13T09:24:00Z">
                <w:r w:rsidR="003628E5" w:rsidRPr="003628E5" w:rsidDel="00377D8E">
                  <w:rPr>
                    <w:sz w:val="24"/>
                    <w:szCs w:val="24"/>
                  </w:rPr>
                  <w:delText>yti</w:delText>
                </w:r>
              </w:del>
              <w:r w:rsidR="003628E5" w:rsidRPr="003628E5">
                <w:rPr>
                  <w:sz w:val="24"/>
                  <w:szCs w:val="24"/>
                </w:rPr>
                <w:t xml:space="preserve"> už Statybvietės, joje vykdomų Darbų ir eismo saugumą Statybvietėje pagal Rangovo sudarytas civilinės atsakomybės draudimo sutartis</w:t>
              </w:r>
            </w:ins>
            <w:ins w:id="36" w:author="Aušra Kriūnienė" w:date="2026-01-12T13:02:00Z" w16du:dateUtc="2026-01-12T11:02:00Z">
              <w:r w:rsidR="003628E5">
                <w:rPr>
                  <w:sz w:val="24"/>
                  <w:szCs w:val="24"/>
                </w:rPr>
                <w:t>.</w:t>
              </w:r>
            </w:ins>
          </w:p>
        </w:tc>
      </w:tr>
      <w:tr w:rsidR="00A455CB" w:rsidRPr="004526E0" w14:paraId="103AF69B" w14:textId="77777777" w:rsidTr="005C48C8">
        <w:tc>
          <w:tcPr>
            <w:tcW w:w="993" w:type="dxa"/>
            <w:tcBorders>
              <w:top w:val="nil"/>
              <w:left w:val="nil"/>
              <w:bottom w:val="nil"/>
              <w:right w:val="nil"/>
            </w:tcBorders>
          </w:tcPr>
          <w:p w14:paraId="135A7C89" w14:textId="77777777" w:rsidR="00A455CB" w:rsidRPr="004526E0" w:rsidRDefault="00A455CB" w:rsidP="005C48C8">
            <w:pPr>
              <w:pStyle w:val="Stilius3"/>
              <w:numPr>
                <w:ilvl w:val="0"/>
                <w:numId w:val="4"/>
              </w:numPr>
              <w:spacing w:after="240"/>
              <w:ind w:left="714" w:hanging="572"/>
              <w:rPr>
                <w:sz w:val="24"/>
                <w:szCs w:val="24"/>
              </w:rPr>
            </w:pPr>
          </w:p>
        </w:tc>
        <w:tc>
          <w:tcPr>
            <w:tcW w:w="8930" w:type="dxa"/>
            <w:tcBorders>
              <w:top w:val="nil"/>
              <w:left w:val="nil"/>
              <w:bottom w:val="nil"/>
              <w:right w:val="nil"/>
            </w:tcBorders>
          </w:tcPr>
          <w:p w14:paraId="116843E0" w14:textId="77777777" w:rsidR="00A455CB" w:rsidRDefault="00A455CB" w:rsidP="005C48C8">
            <w:pPr>
              <w:pStyle w:val="Stilius3"/>
              <w:spacing w:before="120"/>
              <w:rPr>
                <w:ins w:id="37" w:author="Aušra Kriūnienė" w:date="2026-01-12T12:50:00Z" w16du:dateUtc="2026-01-12T10:50:00Z"/>
                <w:sz w:val="24"/>
                <w:szCs w:val="24"/>
              </w:rPr>
            </w:pPr>
            <w:r w:rsidRPr="004526E0">
              <w:rPr>
                <w:sz w:val="24"/>
                <w:szCs w:val="24"/>
              </w:rPr>
              <w:t>Vykdydamas Darbus Rangovas privalo:</w:t>
            </w:r>
          </w:p>
          <w:p w14:paraId="46027335" w14:textId="65BBC8D2" w:rsidR="005E43AC" w:rsidRPr="005E43AC" w:rsidRDefault="005E43AC">
            <w:pPr>
              <w:pStyle w:val="Sraopastraipa"/>
              <w:numPr>
                <w:ilvl w:val="2"/>
                <w:numId w:val="38"/>
              </w:numPr>
              <w:rPr>
                <w:sz w:val="24"/>
                <w:szCs w:val="24"/>
                <w:rPrChange w:id="38" w:author="Aušra Kriūnienė" w:date="2026-01-12T12:52:00Z" w16du:dateUtc="2026-01-12T10:52:00Z">
                  <w:rPr/>
                </w:rPrChange>
              </w:rPr>
              <w:pPrChange w:id="39" w:author="Aušra Kriūnienė" w:date="2026-01-12T12:52:00Z" w16du:dateUtc="2026-01-12T10:52:00Z">
                <w:pPr>
                  <w:pStyle w:val="Stilius3"/>
                  <w:framePr w:hSpace="180" w:wrap="around" w:vAnchor="text" w:hAnchor="text" w:y="1"/>
                  <w:spacing w:before="120"/>
                  <w:suppressOverlap/>
                </w:pPr>
              </w:pPrChange>
            </w:pPr>
            <w:ins w:id="40" w:author="Aušra Kriūnienė" w:date="2026-01-12T12:51:00Z" w16du:dateUtc="2026-01-12T10:51:00Z">
              <w:r w:rsidRPr="005E43AC">
                <w:rPr>
                  <w:rFonts w:ascii="Times New Roman" w:eastAsia="Times New Roman" w:hAnsi="Times New Roman"/>
                  <w:sz w:val="24"/>
                  <w:szCs w:val="24"/>
                </w:rPr>
                <w:t>kelio ruože, kuriame vykdomi statybos darbai, įrengti stendą su informacija apie statinį, statybos pradžią ir pabaigą, Rangovą, statinio projektuotoją, statinio statybos vadovą, jo kontaktinį telefono numerį, statinio statybos techninį prižiūrėtoją</w:t>
              </w:r>
            </w:ins>
            <w:ins w:id="41" w:author="Dovilė Kėkštienė" w:date="2026-01-13T11:26:00Z" w16du:dateUtc="2026-01-13T09:26:00Z">
              <w:r w:rsidR="00377D8E">
                <w:rPr>
                  <w:rFonts w:ascii="Times New Roman" w:eastAsia="Times New Roman" w:hAnsi="Times New Roman"/>
                  <w:sz w:val="24"/>
                  <w:szCs w:val="24"/>
                </w:rPr>
                <w:t>;</w:t>
              </w:r>
            </w:ins>
            <w:ins w:id="42" w:author="Aušra Kriūnienė" w:date="2026-01-12T12:51:00Z" w16du:dateUtc="2026-01-12T10:51:00Z">
              <w:del w:id="43" w:author="Dovilė Kėkštienė" w:date="2026-01-13T11:26:00Z" w16du:dateUtc="2026-01-13T09:26:00Z">
                <w:r w:rsidRPr="005E43AC" w:rsidDel="00377D8E">
                  <w:rPr>
                    <w:rFonts w:ascii="Times New Roman" w:eastAsia="Times New Roman" w:hAnsi="Times New Roman"/>
                    <w:sz w:val="24"/>
                    <w:szCs w:val="24"/>
                  </w:rPr>
                  <w:delText>.</w:delText>
                </w:r>
              </w:del>
            </w:ins>
          </w:p>
          <w:p w14:paraId="6800B360" w14:textId="77777777" w:rsidR="00A455CB" w:rsidRPr="004526E0" w:rsidRDefault="00A455CB" w:rsidP="005C48C8">
            <w:pPr>
              <w:pStyle w:val="Stilius3"/>
              <w:numPr>
                <w:ilvl w:val="2"/>
                <w:numId w:val="38"/>
              </w:numPr>
              <w:tabs>
                <w:tab w:val="left" w:pos="688"/>
              </w:tabs>
              <w:spacing w:before="120"/>
              <w:ind w:left="35" w:firstLine="0"/>
              <w:rPr>
                <w:sz w:val="24"/>
                <w:szCs w:val="24"/>
              </w:rPr>
            </w:pPr>
            <w:r w:rsidRPr="004526E0">
              <w:rPr>
                <w:sz w:val="24"/>
                <w:szCs w:val="24"/>
              </w:rPr>
              <w:t>savo sąskaita pašalinti iš Statybvietės visas statybines atliekas ir šiukšles;</w:t>
            </w:r>
          </w:p>
          <w:p w14:paraId="04531593" w14:textId="77777777" w:rsidR="00DE6B16" w:rsidRPr="004526E0" w:rsidRDefault="008F1928" w:rsidP="00DE6B16">
            <w:pPr>
              <w:pStyle w:val="Stilius3"/>
              <w:numPr>
                <w:ilvl w:val="2"/>
                <w:numId w:val="38"/>
              </w:numPr>
              <w:tabs>
                <w:tab w:val="left" w:pos="602"/>
              </w:tabs>
              <w:spacing w:before="120"/>
              <w:ind w:left="35" w:firstLine="0"/>
              <w:rPr>
                <w:sz w:val="24"/>
                <w:szCs w:val="24"/>
              </w:rPr>
            </w:pPr>
            <w:r w:rsidRPr="004526E0">
              <w:rPr>
                <w:sz w:val="24"/>
                <w:szCs w:val="24"/>
              </w:rPr>
              <w:t> </w:t>
            </w:r>
            <w:r w:rsidR="00A455CB" w:rsidRPr="004526E0">
              <w:rPr>
                <w:sz w:val="24"/>
                <w:szCs w:val="24"/>
              </w:rPr>
              <w:t>sandėliuoti arba išvežti perteklines Medžiagas ir nereikalingus Rangovo įrengimus;</w:t>
            </w:r>
          </w:p>
          <w:p w14:paraId="2F006A95" w14:textId="582E7FC4" w:rsidR="00634CC8" w:rsidRPr="004526E0" w:rsidRDefault="00DE6B16" w:rsidP="00634CC8">
            <w:pPr>
              <w:pStyle w:val="Stilius3"/>
              <w:numPr>
                <w:ilvl w:val="2"/>
                <w:numId w:val="38"/>
              </w:numPr>
              <w:spacing w:before="120"/>
              <w:ind w:left="597" w:hanging="562"/>
              <w:rPr>
                <w:sz w:val="24"/>
                <w:szCs w:val="24"/>
              </w:rPr>
            </w:pPr>
            <w:r w:rsidRPr="004526E0">
              <w:rPr>
                <w:sz w:val="24"/>
                <w:szCs w:val="24"/>
              </w:rPr>
              <w:t xml:space="preserve"> </w:t>
            </w:r>
            <w:r w:rsidR="00A455CB" w:rsidRPr="004526E0">
              <w:rPr>
                <w:sz w:val="24"/>
                <w:szCs w:val="24"/>
              </w:rPr>
              <w:t xml:space="preserve">valyti ir prižiūrėti patekimo į Statybvietę kelius, koridorius, laiptines ir aplinką nuo šiukšlių, dulkių ar kitų teršalų. </w:t>
            </w:r>
            <w:ins w:id="44" w:author="Aušra Kriūnienė" w:date="2026-01-12T12:56:00Z" w16du:dateUtc="2026-01-12T10:56:00Z">
              <w:r w:rsidR="005E43AC">
                <w:rPr>
                  <w:sz w:val="24"/>
                  <w:szCs w:val="24"/>
                </w:rPr>
                <w:t xml:space="preserve">Statybvietė turi būti apšviesta. </w:t>
              </w:r>
            </w:ins>
            <w:r w:rsidR="00A455CB" w:rsidRPr="004526E0">
              <w:rPr>
                <w:sz w:val="24"/>
                <w:szCs w:val="24"/>
              </w:rPr>
              <w:t>Statybvietė ir visos tokios patekimui į Statybvietę naudojamos patalpos bei keliai turi būti saugūs, paženklinti įspėjamaisiais ženklais</w:t>
            </w:r>
            <w:ins w:id="45" w:author="Aušra Kriūnienė" w:date="2026-01-12T12:55:00Z" w16du:dateUtc="2026-01-12T10:55:00Z">
              <w:r w:rsidR="005E43AC">
                <w:rPr>
                  <w:sz w:val="24"/>
                  <w:szCs w:val="24"/>
                </w:rPr>
                <w:t>, įrengti apsauginiai užtvarai</w:t>
              </w:r>
            </w:ins>
            <w:r w:rsidR="00A455CB" w:rsidRPr="004526E0">
              <w:rPr>
                <w:sz w:val="24"/>
                <w:szCs w:val="24"/>
              </w:rPr>
              <w:t xml:space="preserve"> ir nekelti pavojaus Užsakovo personalui ir tretiesiems asmenims. Rangovas turi būti atsakingas už bet kokį šių patalpų ar kelių remontą, kurio gali prireikti dėl Rangovo veiksmų</w:t>
            </w:r>
            <w:r w:rsidR="00634CC8" w:rsidRPr="004526E0">
              <w:rPr>
                <w:sz w:val="24"/>
                <w:szCs w:val="24"/>
              </w:rPr>
              <w:t>;</w:t>
            </w:r>
          </w:p>
          <w:p w14:paraId="4CF3D483" w14:textId="12A03334" w:rsidR="00634CC8" w:rsidRPr="004526E0" w:rsidRDefault="00634CC8" w:rsidP="00634CC8">
            <w:pPr>
              <w:pStyle w:val="Stilius3"/>
              <w:numPr>
                <w:ilvl w:val="2"/>
                <w:numId w:val="38"/>
              </w:numPr>
              <w:spacing w:before="120"/>
              <w:ind w:left="597" w:hanging="562"/>
              <w:rPr>
                <w:sz w:val="24"/>
                <w:szCs w:val="24"/>
              </w:rPr>
            </w:pPr>
            <w:r w:rsidRPr="004526E0">
              <w:rPr>
                <w:sz w:val="24"/>
                <w:szCs w:val="24"/>
              </w:rPr>
              <w:t xml:space="preserve">užtikrinti tinkamą </w:t>
            </w:r>
            <w:r w:rsidR="00E67ED9" w:rsidRPr="004526E0">
              <w:rPr>
                <w:sz w:val="24"/>
                <w:szCs w:val="24"/>
              </w:rPr>
              <w:t>S</w:t>
            </w:r>
            <w:r w:rsidRPr="004526E0">
              <w:rPr>
                <w:sz w:val="24"/>
                <w:szCs w:val="24"/>
              </w:rPr>
              <w:t xml:space="preserve">tatybvietės aptvėrimą ir eismo organizavimą. </w:t>
            </w:r>
            <w:r w:rsidR="00697279" w:rsidRPr="004526E0">
              <w:rPr>
                <w:sz w:val="24"/>
                <w:szCs w:val="24"/>
              </w:rPr>
              <w:t>Darbai</w:t>
            </w:r>
            <w:r w:rsidRPr="004526E0">
              <w:rPr>
                <w:sz w:val="24"/>
                <w:szCs w:val="24"/>
              </w:rPr>
              <w:t xml:space="preserve"> turi būti organizuojami taip, kad kelio ruože, kuriame vykdomi statybos darbai nebūtų </w:t>
            </w:r>
            <w:r w:rsidRPr="004526E0">
              <w:rPr>
                <w:sz w:val="24"/>
                <w:szCs w:val="24"/>
              </w:rPr>
              <w:lastRenderedPageBreak/>
              <w:t>nutraukiamas transporto eismas, būtų užtikrinamas patekimas į teritorijas, kurios ribojasi su kelio ar gatvės ruožu, kuriame vykdomi statybos darbai, taip pat sudaromos kuo mažesnės kliūtys pagalbos tarnybų transporto eismui. Kelio</w:t>
            </w:r>
            <w:r w:rsidR="00697279" w:rsidRPr="004526E0">
              <w:rPr>
                <w:sz w:val="24"/>
                <w:szCs w:val="24"/>
              </w:rPr>
              <w:t xml:space="preserve"> (</w:t>
            </w:r>
            <w:r w:rsidRPr="004526E0">
              <w:rPr>
                <w:sz w:val="24"/>
                <w:szCs w:val="24"/>
              </w:rPr>
              <w:t>gatvės</w:t>
            </w:r>
            <w:r w:rsidR="00697279" w:rsidRPr="004526E0">
              <w:rPr>
                <w:sz w:val="24"/>
                <w:szCs w:val="24"/>
              </w:rPr>
              <w:t>)</w:t>
            </w:r>
            <w:r w:rsidRPr="004526E0">
              <w:rPr>
                <w:sz w:val="24"/>
                <w:szCs w:val="24"/>
              </w:rPr>
              <w:t xml:space="preserve"> ruože, kuriame vykdomi statybos darbai, transporto eismas gali būti nutrauktas tik išimtiniais atvejais, esant konkretiems, trumpalaikiams ir technologiškai pagrįstiems atvejams, kai vykdant </w:t>
            </w:r>
            <w:r w:rsidR="00697279" w:rsidRPr="004526E0">
              <w:rPr>
                <w:sz w:val="24"/>
                <w:szCs w:val="24"/>
              </w:rPr>
              <w:t>D</w:t>
            </w:r>
            <w:r w:rsidRPr="004526E0">
              <w:rPr>
                <w:sz w:val="24"/>
                <w:szCs w:val="24"/>
              </w:rPr>
              <w:t>arbus galimybių leisti eismą greta darbo vietų nėra, suderinus apylankas;</w:t>
            </w:r>
          </w:p>
          <w:p w14:paraId="741372BA" w14:textId="77777777" w:rsidR="008D2D69" w:rsidRPr="004526E0" w:rsidRDefault="00634CC8" w:rsidP="008D2D69">
            <w:pPr>
              <w:pStyle w:val="Stilius3"/>
              <w:numPr>
                <w:ilvl w:val="2"/>
                <w:numId w:val="38"/>
              </w:numPr>
              <w:spacing w:before="120"/>
              <w:ind w:left="597" w:hanging="562"/>
              <w:rPr>
                <w:sz w:val="24"/>
                <w:szCs w:val="24"/>
              </w:rPr>
            </w:pPr>
            <w:r w:rsidRPr="004526E0">
              <w:rPr>
                <w:sz w:val="24"/>
                <w:szCs w:val="24"/>
              </w:rPr>
              <w:t xml:space="preserve"> per visą </w:t>
            </w:r>
            <w:r w:rsidR="00697279" w:rsidRPr="004526E0">
              <w:rPr>
                <w:sz w:val="24"/>
                <w:szCs w:val="24"/>
              </w:rPr>
              <w:t>Darbų</w:t>
            </w:r>
            <w:r w:rsidRPr="004526E0">
              <w:rPr>
                <w:sz w:val="24"/>
                <w:szCs w:val="24"/>
              </w:rPr>
              <w:t xml:space="preserve"> vykdymo laikotarpį prižiūrėti </w:t>
            </w:r>
            <w:r w:rsidR="00D9491E" w:rsidRPr="004526E0">
              <w:rPr>
                <w:sz w:val="24"/>
                <w:szCs w:val="24"/>
              </w:rPr>
              <w:t>kelio (gatvės)</w:t>
            </w:r>
            <w:r w:rsidRPr="004526E0">
              <w:rPr>
                <w:sz w:val="24"/>
                <w:szCs w:val="24"/>
              </w:rPr>
              <w:t xml:space="preserve"> ruožą, kuriame vykdomi statybos darbai, ir apylankas</w:t>
            </w:r>
            <w:r w:rsidR="00C032E8" w:rsidRPr="004526E0">
              <w:rPr>
                <w:sz w:val="24"/>
                <w:szCs w:val="24"/>
              </w:rPr>
              <w:t>, t</w:t>
            </w:r>
            <w:r w:rsidRPr="004526E0">
              <w:rPr>
                <w:sz w:val="24"/>
                <w:szCs w:val="24"/>
              </w:rPr>
              <w:t xml:space="preserve">aip pat šalinti apylankos eksploatacijos metu atsiradusias naujas pažaidas ir defektus </w:t>
            </w:r>
            <w:r w:rsidR="00C032E8" w:rsidRPr="004526E0">
              <w:rPr>
                <w:sz w:val="24"/>
                <w:szCs w:val="24"/>
              </w:rPr>
              <w:t>kelio (gatvės)</w:t>
            </w:r>
            <w:r w:rsidRPr="004526E0">
              <w:rPr>
                <w:sz w:val="24"/>
                <w:szCs w:val="24"/>
              </w:rPr>
              <w:t xml:space="preserve"> dangoje bei kituose kelio elementuose. Rangovas įsipareigoja žiemos metu valyti sniegą bei atlikti barstymo darbus</w:t>
            </w:r>
            <w:r w:rsidR="00C032E8" w:rsidRPr="004526E0">
              <w:rPr>
                <w:sz w:val="24"/>
                <w:szCs w:val="24"/>
              </w:rPr>
              <w:t xml:space="preserve">, </w:t>
            </w:r>
            <w:r w:rsidRPr="004526E0">
              <w:rPr>
                <w:sz w:val="24"/>
                <w:szCs w:val="24"/>
              </w:rPr>
              <w:t>kurie mažiną gatvės apledėjimą</w:t>
            </w:r>
            <w:r w:rsidR="008D2D69" w:rsidRPr="004526E0">
              <w:rPr>
                <w:sz w:val="24"/>
                <w:szCs w:val="24"/>
              </w:rPr>
              <w:t>;</w:t>
            </w:r>
          </w:p>
          <w:p w14:paraId="5F63351D" w14:textId="16F4B770" w:rsidR="008D2D69" w:rsidRPr="00511E6A" w:rsidRDefault="008D2D69" w:rsidP="008D2D69">
            <w:pPr>
              <w:pStyle w:val="Stilius3"/>
              <w:numPr>
                <w:ilvl w:val="2"/>
                <w:numId w:val="38"/>
              </w:numPr>
              <w:spacing w:before="120"/>
              <w:ind w:left="597" w:hanging="562"/>
              <w:rPr>
                <w:ins w:id="46" w:author="Aušra Kriūnienė" w:date="2026-01-12T13:16:00Z" w16du:dateUtc="2026-01-12T11:16:00Z"/>
                <w:sz w:val="24"/>
                <w:szCs w:val="24"/>
                <w:rPrChange w:id="47" w:author="Aušra Kriūnienė" w:date="2026-01-12T13:16:00Z" w16du:dateUtc="2026-01-12T11:16:00Z">
                  <w:rPr>
                    <w:ins w:id="48" w:author="Aušra Kriūnienė" w:date="2026-01-12T13:16:00Z" w16du:dateUtc="2026-01-12T11:16:00Z"/>
                    <w:sz w:val="24"/>
                    <w:szCs w:val="24"/>
                    <w:shd w:val="clear" w:color="auto" w:fill="FFFFFF" w:themeFill="background1"/>
                  </w:rPr>
                </w:rPrChange>
              </w:rPr>
            </w:pPr>
            <w:r w:rsidRPr="004526E0">
              <w:rPr>
                <w:sz w:val="24"/>
                <w:szCs w:val="24"/>
                <w:shd w:val="clear" w:color="auto" w:fill="FFFFFF" w:themeFill="background1"/>
              </w:rPr>
              <w:t xml:space="preserve">užtikrinti galimybę aptarnaujančiam, vietinių gyventojų ir esančių įstaigų transportui pravažiuoti, įvažiuoti į esamus objektus, namus, sudaryti sąlygas gyventojams, pėstiesiems, įstaigų tarnautojams saugiai pasiekti namus, įstaigas; </w:t>
            </w:r>
          </w:p>
          <w:p w14:paraId="776F4505" w14:textId="686994D0" w:rsidR="00511E6A" w:rsidRDefault="001163E1" w:rsidP="008D2D69">
            <w:pPr>
              <w:pStyle w:val="Stilius3"/>
              <w:numPr>
                <w:ilvl w:val="2"/>
                <w:numId w:val="38"/>
              </w:numPr>
              <w:spacing w:before="120"/>
              <w:ind w:left="597" w:hanging="562"/>
              <w:rPr>
                <w:ins w:id="49" w:author="Aušra Kriūnienė" w:date="2026-01-12T13:17:00Z" w16du:dateUtc="2026-01-12T11:17:00Z"/>
                <w:sz w:val="24"/>
                <w:szCs w:val="24"/>
              </w:rPr>
            </w:pPr>
            <w:ins w:id="50" w:author="Dovilė Kėkštienė" w:date="2026-01-13T11:31:00Z" w16du:dateUtc="2026-01-13T09:31:00Z">
              <w:r>
                <w:rPr>
                  <w:sz w:val="24"/>
                  <w:szCs w:val="24"/>
                </w:rPr>
                <w:t xml:space="preserve"> </w:t>
              </w:r>
            </w:ins>
            <w:ins w:id="51" w:author="Aušra Kriūnienė" w:date="2026-01-12T13:16:00Z" w16du:dateUtc="2026-01-12T11:16:00Z">
              <w:r w:rsidR="00511E6A" w:rsidRPr="00511E6A">
                <w:rPr>
                  <w:sz w:val="24"/>
                  <w:szCs w:val="24"/>
                </w:rPr>
                <w:t>Užsakovo nurodymu derinti savo atliekamus Darbus su kito Rangovo atliekamais darbais, jei Statybvietėje darbus vykdo ir kitas Rangovas</w:t>
              </w:r>
            </w:ins>
            <w:ins w:id="52" w:author="Dovilė Kėkštienė" w:date="2026-01-13T11:26:00Z" w16du:dateUtc="2026-01-13T09:26:00Z">
              <w:r w:rsidR="00377D8E">
                <w:rPr>
                  <w:sz w:val="24"/>
                  <w:szCs w:val="24"/>
                </w:rPr>
                <w:t>;</w:t>
              </w:r>
            </w:ins>
            <w:ins w:id="53" w:author="Aušra Kriūnienė" w:date="2026-01-12T13:16:00Z" w16du:dateUtc="2026-01-12T11:16:00Z">
              <w:del w:id="54" w:author="Dovilė Kėkštienė" w:date="2026-01-13T11:26:00Z" w16du:dateUtc="2026-01-13T09:26:00Z">
                <w:r w:rsidR="00511E6A" w:rsidDel="00377D8E">
                  <w:rPr>
                    <w:sz w:val="24"/>
                    <w:szCs w:val="24"/>
                  </w:rPr>
                  <w:delText>.</w:delText>
                </w:r>
              </w:del>
            </w:ins>
          </w:p>
          <w:p w14:paraId="2FE50761" w14:textId="560006E6" w:rsidR="00511E6A" w:rsidRPr="004F044A" w:rsidRDefault="00377D8E" w:rsidP="004F044A">
            <w:pPr>
              <w:pStyle w:val="Stilius3"/>
              <w:numPr>
                <w:ilvl w:val="2"/>
                <w:numId w:val="38"/>
              </w:numPr>
              <w:spacing w:before="120"/>
              <w:ind w:left="597" w:hanging="562"/>
              <w:rPr>
                <w:sz w:val="24"/>
                <w:szCs w:val="24"/>
              </w:rPr>
            </w:pPr>
            <w:ins w:id="55" w:author="Dovilė Kėkštienė" w:date="2026-01-13T11:29:00Z" w16du:dateUtc="2026-01-13T09:29:00Z">
              <w:r>
                <w:rPr>
                  <w:sz w:val="24"/>
                  <w:szCs w:val="24"/>
                </w:rPr>
                <w:t xml:space="preserve"> a</w:t>
              </w:r>
              <w:r w:rsidRPr="004F044A">
                <w:rPr>
                  <w:rFonts w:eastAsia="Calibri"/>
                  <w:bCs/>
                  <w:sz w:val="24"/>
                  <w:szCs w:val="24"/>
                </w:rPr>
                <w:t>tlikti statinio projekto dokumentuose ir kituose norminiuose teisės aktuose nurodytus būtinus bandymus</w:t>
              </w:r>
              <w:r>
                <w:rPr>
                  <w:sz w:val="24"/>
                  <w:szCs w:val="24"/>
                </w:rPr>
                <w:t>. P</w:t>
              </w:r>
            </w:ins>
            <w:ins w:id="56" w:author="Aušra Kriūnienė" w:date="2026-01-12T13:18:00Z" w16du:dateUtc="2026-01-12T11:18:00Z">
              <w:del w:id="57" w:author="Dovilė Kėkštienė" w:date="2026-01-13T11:29:00Z" w16du:dateUtc="2026-01-13T09:29:00Z">
                <w:r w:rsidR="00511E6A" w:rsidRPr="004F044A" w:rsidDel="00377D8E">
                  <w:rPr>
                    <w:sz w:val="24"/>
                    <w:szCs w:val="24"/>
                  </w:rPr>
                  <w:delText>p</w:delText>
                </w:r>
              </w:del>
              <w:r w:rsidR="00511E6A" w:rsidRPr="004F044A">
                <w:rPr>
                  <w:sz w:val="24"/>
                  <w:szCs w:val="24"/>
                </w:rPr>
                <w:t>ateikti Užsakovui reikalingą naudojamų Medžiagų kiekį kontroliniams bandymams atlikti (jei tokie bus atliekami). Jeigu atlikus patikrinimą, matavimą ar bandymus nustatoma, kad kokia nors Įranga, Medžiagos arba Darbų kokybė yra su trūkumais, defektais arba kaip kitaip neatitinka Sutarties</w:t>
              </w:r>
            </w:ins>
            <w:ins w:id="58" w:author="Dovilė Kėkštienė" w:date="2026-01-13T11:29:00Z" w16du:dateUtc="2026-01-13T09:29:00Z">
              <w:r>
                <w:rPr>
                  <w:sz w:val="24"/>
                  <w:szCs w:val="24"/>
                </w:rPr>
                <w:t xml:space="preserve"> nuostatų</w:t>
              </w:r>
            </w:ins>
            <w:ins w:id="59" w:author="Aušra Kriūnienė" w:date="2026-01-12T13:18:00Z" w16du:dateUtc="2026-01-12T11:18:00Z">
              <w:r w:rsidR="00511E6A" w:rsidRPr="004F044A">
                <w:rPr>
                  <w:sz w:val="24"/>
                  <w:szCs w:val="24"/>
                </w:rPr>
                <w:t>, Statinio statybos techninės priežiūros vadovas gali atmesti tą Darbo dalį, Įrangą, Medžiagas arba kokybės reikalavimų neatitinkančius Darbų rezultatus, atitinkamai apie tai raštu pranešdamas Rangovui ir nurodydamas priežastis. Tokiu atveju Rangovas privalo ištaisyti trūkumus, defektus ar pakeisti Medžiagas ar Įrangą, kad šie atitiktų Sutart</w:t>
              </w:r>
            </w:ins>
            <w:ins w:id="60" w:author="Dovilė Kėkštienė" w:date="2026-01-13T11:27:00Z" w16du:dateUtc="2026-01-13T09:27:00Z">
              <w:r>
                <w:rPr>
                  <w:sz w:val="24"/>
                  <w:szCs w:val="24"/>
                </w:rPr>
                <w:t>ies nuostatas</w:t>
              </w:r>
            </w:ins>
            <w:ins w:id="61" w:author="Aušra Kriūnienė" w:date="2026-01-12T13:18:00Z" w16du:dateUtc="2026-01-12T11:18:00Z">
              <w:del w:id="62" w:author="Dovilė Kėkštienė" w:date="2026-01-13T11:27:00Z" w16du:dateUtc="2026-01-13T09:27:00Z">
                <w:r w:rsidR="00511E6A" w:rsidRPr="004F044A" w:rsidDel="00377D8E">
                  <w:rPr>
                    <w:sz w:val="24"/>
                    <w:szCs w:val="24"/>
                  </w:rPr>
                  <w:delText>į</w:delText>
                </w:r>
              </w:del>
              <w:del w:id="63" w:author="Dovilė Kėkštienė" w:date="2026-01-13T11:29:00Z" w16du:dateUtc="2026-01-13T09:29:00Z">
                <w:r w:rsidR="00511E6A" w:rsidRPr="004F044A" w:rsidDel="00377D8E">
                  <w:rPr>
                    <w:sz w:val="24"/>
                    <w:szCs w:val="24"/>
                  </w:rPr>
                  <w:delText>.</w:delText>
                </w:r>
              </w:del>
            </w:ins>
            <w:ins w:id="64" w:author="Aušra Kriūnienė" w:date="2026-01-12T13:56:00Z" w16du:dateUtc="2026-01-12T11:56:00Z">
              <w:del w:id="65" w:author="Dovilė Kėkštienė" w:date="2026-01-13T11:29:00Z" w16du:dateUtc="2026-01-13T09:29:00Z">
                <w:r w:rsidR="004F044A" w:rsidRPr="004F044A" w:rsidDel="00377D8E">
                  <w:rPr>
                    <w:sz w:val="24"/>
                    <w:szCs w:val="24"/>
                  </w:rPr>
                  <w:delText xml:space="preserve"> </w:delText>
                </w:r>
              </w:del>
            </w:ins>
            <w:r>
              <w:rPr>
                <w:rFonts w:eastAsia="Calibri"/>
                <w:bCs/>
                <w:sz w:val="24"/>
                <w:szCs w:val="24"/>
              </w:rPr>
              <w:t>;</w:t>
            </w:r>
          </w:p>
          <w:p w14:paraId="24032F15" w14:textId="77777777" w:rsidR="008D2D69" w:rsidRDefault="008D2D69" w:rsidP="008D2D69">
            <w:pPr>
              <w:pStyle w:val="Stilius3"/>
              <w:numPr>
                <w:ilvl w:val="2"/>
                <w:numId w:val="38"/>
              </w:numPr>
              <w:spacing w:before="120"/>
              <w:ind w:left="597" w:hanging="562"/>
              <w:rPr>
                <w:ins w:id="66" w:author="Aušra Kriūnienė" w:date="2026-01-12T12:59:00Z" w16du:dateUtc="2026-01-12T10:59:00Z"/>
                <w:sz w:val="24"/>
                <w:szCs w:val="24"/>
              </w:rPr>
            </w:pPr>
            <w:r w:rsidRPr="004526E0">
              <w:rPr>
                <w:sz w:val="24"/>
                <w:szCs w:val="24"/>
              </w:rPr>
              <w:t>užtikrinti tinkamas darbo, higienos sąlygas Statybvietėje, taip pat gretimos aplinkos bei gamtos apsaugą, greta Statybvietės gyvenančių, dirbančių, poilsiaujančių ir judančių žmonių apsaugą nuo statybos darbų keliamo pavojaus, triukšmo, dulkėtumo, nepažeisti trečiųjų asmenų gyvenimo ir veiklos sąlygų.</w:t>
            </w:r>
          </w:p>
          <w:p w14:paraId="4FC01BAB" w14:textId="38A3708E" w:rsidR="005E43AC" w:rsidRPr="005E43AC" w:rsidRDefault="005E43AC" w:rsidP="005E43AC">
            <w:pPr>
              <w:pStyle w:val="Stilius3"/>
              <w:numPr>
                <w:ilvl w:val="2"/>
                <w:numId w:val="38"/>
              </w:numPr>
              <w:spacing w:before="120"/>
              <w:ind w:left="597" w:hanging="562"/>
              <w:rPr>
                <w:ins w:id="67" w:author="Aušra Kriūnienė" w:date="2026-01-12T12:59:00Z"/>
                <w:sz w:val="24"/>
                <w:szCs w:val="24"/>
              </w:rPr>
            </w:pPr>
            <w:ins w:id="68" w:author="Aušra Kriūnienė" w:date="2026-01-12T12:59:00Z" w16du:dateUtc="2026-01-12T10:59:00Z">
              <w:r>
                <w:rPr>
                  <w:sz w:val="24"/>
                  <w:szCs w:val="24"/>
                </w:rPr>
                <w:t xml:space="preserve"> </w:t>
              </w:r>
              <w:r w:rsidRPr="005E43AC">
                <w:rPr>
                  <w:kern w:val="2"/>
                  <w:sz w:val="24"/>
                  <w:szCs w:val="24"/>
                  <w14:ligatures w14:val="standardContextual"/>
                </w:rPr>
                <w:t xml:space="preserve"> </w:t>
              </w:r>
            </w:ins>
            <w:ins w:id="69" w:author="Aušra Kriūnienė" w:date="2026-01-12T12:59:00Z">
              <w:r w:rsidRPr="005E43AC">
                <w:rPr>
                  <w:sz w:val="24"/>
                  <w:szCs w:val="24"/>
                </w:rPr>
                <w:t xml:space="preserve">savo personalą aprūpinti sandėliais, sanitariniais pastatais ir pan., tinkamai juos prižiūrėti ir savo lėšomis apmokėti visas jų naudojimo bei išlaikymo išlaidas (apšvietimas, vanduo ir t. t.). Jei Rangovui jo sandėliams, įrenginiams ir pan. prireikia žemės už </w:t>
              </w:r>
            </w:ins>
            <w:ins w:id="70" w:author="Dovilė Kėkštienė" w:date="2026-01-13T11:30:00Z" w16du:dateUtc="2026-01-13T09:30:00Z">
              <w:r w:rsidR="001163E1">
                <w:rPr>
                  <w:sz w:val="24"/>
                  <w:szCs w:val="24"/>
                </w:rPr>
                <w:t>s</w:t>
              </w:r>
            </w:ins>
            <w:ins w:id="71" w:author="Aušra Kriūnienė" w:date="2026-01-12T12:59:00Z">
              <w:del w:id="72" w:author="Dovilė Kėkštienė" w:date="2026-01-13T11:30:00Z" w16du:dateUtc="2026-01-13T09:30:00Z">
                <w:r w:rsidRPr="005E43AC" w:rsidDel="001163E1">
                  <w:rPr>
                    <w:sz w:val="24"/>
                    <w:szCs w:val="24"/>
                  </w:rPr>
                  <w:delText>S</w:delText>
                </w:r>
              </w:del>
              <w:r w:rsidRPr="005E43AC">
                <w:rPr>
                  <w:sz w:val="24"/>
                  <w:szCs w:val="24"/>
                </w:rPr>
                <w:t xml:space="preserve">tatinio ribų, visas nuomos ir kitas panašiai susidariusias išlaidas apmoka Rangovas. </w:t>
              </w:r>
            </w:ins>
          </w:p>
          <w:p w14:paraId="3D62BEB5" w14:textId="211FCE9D" w:rsidR="00030D52" w:rsidRPr="003628E5" w:rsidRDefault="00030D52" w:rsidP="005E4759">
            <w:pPr>
              <w:pStyle w:val="Stilius3"/>
              <w:spacing w:before="120"/>
              <w:rPr>
                <w:sz w:val="24"/>
                <w:szCs w:val="24"/>
              </w:rPr>
              <w:pPrChange w:id="73" w:author="Dovilė Kėkštienė" w:date="2026-01-13T11:21:00Z" w16du:dateUtc="2026-01-13T09:21:00Z">
                <w:pPr>
                  <w:pStyle w:val="Stilius3"/>
                  <w:framePr w:hSpace="180" w:wrap="around" w:vAnchor="text" w:hAnchor="text" w:y="1"/>
                  <w:numPr>
                    <w:ilvl w:val="2"/>
                    <w:numId w:val="38"/>
                  </w:numPr>
                  <w:spacing w:before="120"/>
                  <w:ind w:left="597" w:hanging="562"/>
                  <w:suppressOverlap/>
                </w:pPr>
              </w:pPrChange>
            </w:pPr>
          </w:p>
        </w:tc>
      </w:tr>
      <w:tr w:rsidR="00A455CB" w:rsidRPr="004526E0" w14:paraId="7D85613C" w14:textId="77777777" w:rsidTr="005C48C8">
        <w:tc>
          <w:tcPr>
            <w:tcW w:w="993" w:type="dxa"/>
            <w:tcBorders>
              <w:top w:val="nil"/>
              <w:left w:val="nil"/>
              <w:bottom w:val="nil"/>
              <w:right w:val="nil"/>
            </w:tcBorders>
          </w:tcPr>
          <w:p w14:paraId="41134B69" w14:textId="77777777" w:rsidR="00A455CB" w:rsidRPr="004526E0"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798C7132" w14:textId="6878CB87" w:rsidR="005E4759" w:rsidRDefault="005E4759" w:rsidP="005C48C8">
            <w:pPr>
              <w:pStyle w:val="Stilius3"/>
              <w:spacing w:before="120"/>
              <w:rPr>
                <w:ins w:id="74" w:author="Dovilė Kėkštienė" w:date="2026-01-13T11:09:00Z" w16du:dateUtc="2026-01-13T09:09:00Z"/>
                <w:sz w:val="24"/>
                <w:szCs w:val="24"/>
              </w:rPr>
            </w:pPr>
            <w:ins w:id="75" w:author="Dovilė Kėkštienė" w:date="2026-01-13T11:09:00Z" w16du:dateUtc="2026-01-13T09:09:00Z">
              <w:r w:rsidRPr="005E43AC">
                <w:rPr>
                  <w:sz w:val="24"/>
                  <w:szCs w:val="24"/>
                </w:rPr>
                <w:t>Statybos aikštelės aprūpinimas energetiniais ištekliais yra Rangovo prievolė. Rangovas atsako už visų laikino ir nuolatinio tiekimo leidimų iš komunalinių įmonių gavimą, mokesčių už juos sumokėjimą, kitų mokesčių ir rinkliavų mokėjimą</w:t>
              </w:r>
              <w:r>
                <w:rPr>
                  <w:sz w:val="24"/>
                  <w:szCs w:val="24"/>
                </w:rPr>
                <w:t>.</w:t>
              </w:r>
            </w:ins>
          </w:p>
          <w:p w14:paraId="1C40D057" w14:textId="3C1E82CB" w:rsidR="00A455CB" w:rsidRPr="005E4759" w:rsidRDefault="008834E9" w:rsidP="005C48C8">
            <w:pPr>
              <w:pStyle w:val="Stilius3"/>
              <w:spacing w:before="120"/>
              <w:rPr>
                <w:sz w:val="24"/>
                <w:szCs w:val="24"/>
              </w:rPr>
            </w:pPr>
            <w:del w:id="76" w:author="Dovilė Kėkštienė" w:date="2026-01-13T11:09:00Z" w16du:dateUtc="2026-01-13T09:09:00Z">
              <w:r w:rsidRPr="003628E5" w:rsidDel="005E4759">
                <w:rPr>
                  <w:strike/>
                  <w:sz w:val="24"/>
                  <w:szCs w:val="24"/>
                  <w:rPrChange w:id="77" w:author="Aušra Kriūnienė" w:date="2026-01-12T13:05:00Z" w16du:dateUtc="2026-01-12T11:05:00Z">
                    <w:rPr>
                      <w:sz w:val="24"/>
                      <w:szCs w:val="24"/>
                    </w:rPr>
                  </w:rPrChange>
                </w:rPr>
                <w:delText>Rangovui Darbams vykdyti gali būti suteikta teisė naudotis tokiu šilumos, elektros ir vandens bei kitų paslaugų, kurių jam gali reikėti, kiekiu, kokį saugiai, be neigiamos įtakos Užsakovui galima gauti Statybvietėje ar šalia jos. Rangovas privalo įrengti apskaitos prietaisus ir apmokėti Užsakovui už sunaudotus resursus rinkos kainomis, kurias Užsakovas moka energetinių išteklių tiekimo įmonėms, jeigu nesusitariama kitaip.</w:delText>
              </w:r>
            </w:del>
          </w:p>
        </w:tc>
      </w:tr>
      <w:tr w:rsidR="007E3BAE" w:rsidRPr="004526E0" w14:paraId="69824B6D" w14:textId="77777777" w:rsidTr="005C48C8">
        <w:tc>
          <w:tcPr>
            <w:tcW w:w="993" w:type="dxa"/>
            <w:tcBorders>
              <w:top w:val="nil"/>
              <w:left w:val="nil"/>
              <w:bottom w:val="nil"/>
              <w:right w:val="nil"/>
            </w:tcBorders>
          </w:tcPr>
          <w:p w14:paraId="00F02D84" w14:textId="77777777" w:rsidR="00A455CB" w:rsidRPr="004526E0"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190ED807" w14:textId="77777777" w:rsidR="00A455CB" w:rsidRPr="004526E0" w:rsidRDefault="00A455CB" w:rsidP="005C48C8">
            <w:pPr>
              <w:pStyle w:val="Stilius3"/>
              <w:spacing w:before="120"/>
              <w:rPr>
                <w:sz w:val="24"/>
                <w:szCs w:val="24"/>
              </w:rPr>
            </w:pPr>
            <w:r w:rsidRPr="004526E0">
              <w:rPr>
                <w:sz w:val="24"/>
                <w:szCs w:val="24"/>
              </w:rPr>
              <w:t xml:space="preserve">Rangovo personalas turi būti kvalifikuotas, įgudęs ir turintis patirtį atitinkamam Darbų vykdymui. Užsakovas gali pareikalauti, kad Rangovas pakeistų Rangovo personalą, kuris nekompetentingai ar aplaidžiai vykdo pareigas, nesugeba laikytis Sutarties sąlygų arba savo </w:t>
            </w:r>
            <w:r w:rsidRPr="004526E0">
              <w:rPr>
                <w:sz w:val="24"/>
                <w:szCs w:val="24"/>
              </w:rPr>
              <w:lastRenderedPageBreak/>
              <w:t>elgesiu kelia grėsmę saugai darbe, sveikatai arba aplinkos apsaugai.</w:t>
            </w:r>
            <w:r w:rsidR="00337D2D" w:rsidRPr="004526E0">
              <w:rPr>
                <w:sz w:val="24"/>
                <w:szCs w:val="24"/>
              </w:rPr>
              <w:t xml:space="preserve"> </w:t>
            </w:r>
            <w:r w:rsidR="00A5000C" w:rsidRPr="004526E0">
              <w:rPr>
                <w:sz w:val="24"/>
                <w:szCs w:val="24"/>
              </w:rPr>
              <w:t xml:space="preserve">Jeigu keičiami asmenys, nurodyti Rangovo pasiūlyme, tuomet būsimojo Rangovo personalo kvalifikacija turi būti ne prastesnė, nei </w:t>
            </w:r>
            <w:r w:rsidR="00E079F3" w:rsidRPr="004526E0">
              <w:rPr>
                <w:sz w:val="24"/>
                <w:szCs w:val="24"/>
              </w:rPr>
              <w:t xml:space="preserve">jiems nurodyti kvalifikaciniai reikalavimai </w:t>
            </w:r>
            <w:r w:rsidR="008146FE" w:rsidRPr="004526E0">
              <w:rPr>
                <w:sz w:val="24"/>
                <w:szCs w:val="24"/>
              </w:rPr>
              <w:t>pirkimo</w:t>
            </w:r>
            <w:r w:rsidR="00E079F3" w:rsidRPr="004526E0">
              <w:rPr>
                <w:sz w:val="24"/>
                <w:szCs w:val="24"/>
              </w:rPr>
              <w:t xml:space="preserve"> dokumentuose</w:t>
            </w:r>
            <w:r w:rsidR="00A5000C" w:rsidRPr="004526E0">
              <w:rPr>
                <w:sz w:val="24"/>
                <w:szCs w:val="24"/>
              </w:rPr>
              <w:t xml:space="preserve">. </w:t>
            </w:r>
          </w:p>
        </w:tc>
      </w:tr>
      <w:tr w:rsidR="00A455CB" w:rsidRPr="004526E0" w14:paraId="7F0A4E5D" w14:textId="77777777" w:rsidTr="005C48C8">
        <w:tc>
          <w:tcPr>
            <w:tcW w:w="993" w:type="dxa"/>
            <w:tcBorders>
              <w:top w:val="nil"/>
              <w:left w:val="nil"/>
              <w:bottom w:val="nil"/>
              <w:right w:val="nil"/>
            </w:tcBorders>
          </w:tcPr>
          <w:p w14:paraId="4694737F" w14:textId="77777777" w:rsidR="00A455CB" w:rsidRPr="004526E0"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481F97AB" w14:textId="6B334FCA" w:rsidR="00A455CB" w:rsidRPr="004526E0" w:rsidRDefault="00A455CB" w:rsidP="005C48C8">
            <w:pPr>
              <w:pStyle w:val="Stilius3"/>
              <w:spacing w:before="120"/>
              <w:rPr>
                <w:sz w:val="24"/>
                <w:szCs w:val="24"/>
              </w:rPr>
            </w:pPr>
            <w:r w:rsidRPr="004526E0">
              <w:rPr>
                <w:sz w:val="24"/>
                <w:szCs w:val="24"/>
              </w:rPr>
              <w:t xml:space="preserve">Rangovas privalo naudoti tik Darbų vykdymui ir naudojimo sąlygoms tinkamą Įrangą ir Medžiagas pagal </w:t>
            </w:r>
            <w:r w:rsidR="001B26A5" w:rsidRPr="004526E0">
              <w:rPr>
                <w:sz w:val="24"/>
                <w:szCs w:val="24"/>
              </w:rPr>
              <w:t>techniniame darbo</w:t>
            </w:r>
            <w:r w:rsidR="007F37CE" w:rsidRPr="004526E0">
              <w:rPr>
                <w:sz w:val="24"/>
                <w:szCs w:val="24"/>
              </w:rPr>
              <w:t xml:space="preserve"> p</w:t>
            </w:r>
            <w:r w:rsidRPr="004526E0">
              <w:rPr>
                <w:sz w:val="24"/>
                <w:szCs w:val="24"/>
              </w:rPr>
              <w:t>rojekte nurodytus reikalavimus.</w:t>
            </w:r>
          </w:p>
        </w:tc>
      </w:tr>
      <w:tr w:rsidR="00A455CB" w:rsidRPr="004526E0" w14:paraId="504D424D" w14:textId="77777777" w:rsidTr="005C48C8">
        <w:tc>
          <w:tcPr>
            <w:tcW w:w="993" w:type="dxa"/>
            <w:tcBorders>
              <w:top w:val="nil"/>
              <w:left w:val="nil"/>
              <w:bottom w:val="nil"/>
              <w:right w:val="nil"/>
            </w:tcBorders>
          </w:tcPr>
          <w:p w14:paraId="496D3E6B" w14:textId="77777777" w:rsidR="00A455CB" w:rsidRPr="004526E0"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7F0079CA" w14:textId="77777777" w:rsidR="00A455CB" w:rsidRPr="004526E0" w:rsidRDefault="00A455CB" w:rsidP="005C48C8">
            <w:pPr>
              <w:pStyle w:val="Stilius3"/>
              <w:spacing w:before="120"/>
              <w:rPr>
                <w:sz w:val="24"/>
                <w:szCs w:val="24"/>
              </w:rPr>
            </w:pPr>
            <w:r w:rsidRPr="004526E0">
              <w:rPr>
                <w:sz w:val="24"/>
                <w:szCs w:val="24"/>
              </w:rPr>
              <w:t xml:space="preserve">Rangovas, prieš paslėpdamas ar uždengdamas kurias nors konstrukcijas ar statybos darbus, privalo informuoti </w:t>
            </w:r>
            <w:r w:rsidR="00815173" w:rsidRPr="004526E0">
              <w:rPr>
                <w:sz w:val="24"/>
                <w:szCs w:val="24"/>
              </w:rPr>
              <w:t>Statinio statybos</w:t>
            </w:r>
            <w:r w:rsidR="008B6640" w:rsidRPr="004526E0">
              <w:rPr>
                <w:sz w:val="24"/>
                <w:szCs w:val="24"/>
              </w:rPr>
              <w:t xml:space="preserve"> techninės priežiūros vadovą</w:t>
            </w:r>
            <w:r w:rsidRPr="004526E0">
              <w:rPr>
                <w:sz w:val="24"/>
                <w:szCs w:val="24"/>
              </w:rPr>
              <w:t>, kuris patikrina, apžiūri ir jeigu reikia priima bandymų rezultatus. Jeigu Rangovas paslepia konstrukcijas ar statybos darbus apie tai nepranešęs</w:t>
            </w:r>
            <w:r w:rsidR="008B6640" w:rsidRPr="004526E0">
              <w:rPr>
                <w:sz w:val="24"/>
                <w:szCs w:val="24"/>
              </w:rPr>
              <w:t xml:space="preserve"> </w:t>
            </w:r>
            <w:r w:rsidR="00815173" w:rsidRPr="004526E0">
              <w:rPr>
                <w:sz w:val="24"/>
                <w:szCs w:val="24"/>
              </w:rPr>
              <w:t>Statinio statybos</w:t>
            </w:r>
            <w:r w:rsidR="008B6640" w:rsidRPr="004526E0">
              <w:rPr>
                <w:sz w:val="24"/>
                <w:szCs w:val="24"/>
              </w:rPr>
              <w:t xml:space="preserve"> techninės priežiūros vadovui</w:t>
            </w:r>
            <w:r w:rsidRPr="004526E0">
              <w:rPr>
                <w:sz w:val="24"/>
                <w:szCs w:val="24"/>
              </w:rPr>
              <w:t>, tai</w:t>
            </w:r>
            <w:r w:rsidR="008B6640" w:rsidRPr="004526E0">
              <w:rPr>
                <w:sz w:val="24"/>
                <w:szCs w:val="24"/>
              </w:rPr>
              <w:t>,</w:t>
            </w:r>
            <w:r w:rsidRPr="004526E0">
              <w:rPr>
                <w:sz w:val="24"/>
                <w:szCs w:val="24"/>
              </w:rPr>
              <w:t xml:space="preserve"> </w:t>
            </w:r>
            <w:r w:rsidR="00815173" w:rsidRPr="004526E0">
              <w:rPr>
                <w:sz w:val="24"/>
                <w:szCs w:val="24"/>
              </w:rPr>
              <w:t>Statinio statybos</w:t>
            </w:r>
            <w:r w:rsidR="008B6640" w:rsidRPr="004526E0">
              <w:rPr>
                <w:sz w:val="24"/>
                <w:szCs w:val="24"/>
              </w:rPr>
              <w:t xml:space="preserve"> techninės priežiūros vadovui </w:t>
            </w:r>
            <w:r w:rsidRPr="004526E0">
              <w:rPr>
                <w:sz w:val="24"/>
                <w:szCs w:val="24"/>
              </w:rPr>
              <w:t>pareikalavus</w:t>
            </w:r>
            <w:r w:rsidR="008B6640" w:rsidRPr="004526E0">
              <w:rPr>
                <w:sz w:val="24"/>
                <w:szCs w:val="24"/>
              </w:rPr>
              <w:t>,</w:t>
            </w:r>
            <w:r w:rsidRPr="004526E0">
              <w:rPr>
                <w:sz w:val="24"/>
                <w:szCs w:val="24"/>
              </w:rPr>
              <w:t xml:space="preserve"> Rangovas savo sąskaita privalo tą Darbą atidengti patikrinimui</w:t>
            </w:r>
            <w:r w:rsidR="005C76B0" w:rsidRPr="004526E0">
              <w:rPr>
                <w:sz w:val="24"/>
                <w:szCs w:val="24"/>
              </w:rPr>
              <w:t xml:space="preserve"> ir nepriklausomai nuo patikrinimo rezultato vėliau uždengti</w:t>
            </w:r>
            <w:r w:rsidRPr="004526E0">
              <w:rPr>
                <w:sz w:val="24"/>
                <w:szCs w:val="24"/>
              </w:rPr>
              <w:t>.</w:t>
            </w:r>
            <w:r w:rsidR="005C76B0" w:rsidRPr="004526E0">
              <w:rPr>
                <w:sz w:val="24"/>
                <w:szCs w:val="24"/>
              </w:rPr>
              <w:t xml:space="preserve"> </w:t>
            </w:r>
          </w:p>
        </w:tc>
      </w:tr>
      <w:tr w:rsidR="00A455CB" w:rsidRPr="004526E0" w14:paraId="3F57A932" w14:textId="77777777" w:rsidTr="005C48C8">
        <w:tc>
          <w:tcPr>
            <w:tcW w:w="993" w:type="dxa"/>
            <w:tcBorders>
              <w:top w:val="nil"/>
              <w:left w:val="nil"/>
              <w:bottom w:val="nil"/>
              <w:right w:val="nil"/>
            </w:tcBorders>
          </w:tcPr>
          <w:p w14:paraId="3EF570FE" w14:textId="77777777" w:rsidR="00A455CB" w:rsidRPr="004526E0"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68FCA520" w14:textId="228106D8" w:rsidR="00CF4DA6" w:rsidRPr="004526E0" w:rsidRDefault="00CF4DA6" w:rsidP="005C48C8">
            <w:pPr>
              <w:pStyle w:val="Stilius3"/>
              <w:spacing w:before="120"/>
              <w:rPr>
                <w:sz w:val="24"/>
                <w:szCs w:val="24"/>
              </w:rPr>
            </w:pPr>
            <w:r w:rsidRPr="004526E0">
              <w:rPr>
                <w:sz w:val="24"/>
                <w:szCs w:val="24"/>
              </w:rPr>
              <w:t>Rangovas privalo ap</w:t>
            </w:r>
            <w:r w:rsidR="00A2512C" w:rsidRPr="004526E0">
              <w:rPr>
                <w:sz w:val="24"/>
                <w:szCs w:val="24"/>
              </w:rPr>
              <w:t>si</w:t>
            </w:r>
            <w:r w:rsidRPr="004526E0">
              <w:rPr>
                <w:sz w:val="24"/>
                <w:szCs w:val="24"/>
              </w:rPr>
              <w:t>rūpinti visais prietaisais, įrengimais, instrumentais, darbo jėga, medžiagomis ir kvalifikuotais darbuotojais bei pateikti visus Darbų įvykdymo dokumentus (</w:t>
            </w:r>
            <w:r w:rsidR="00454038" w:rsidRPr="004526E0">
              <w:rPr>
                <w:sz w:val="24"/>
                <w:szCs w:val="24"/>
              </w:rPr>
              <w:t>išpildomieji atliktų Darbų brėžiniai, geodezinės nuotraukos bei kiti dokumentai pateikiami Statinio statybos techninės priežiūros vadovui prieš atliekant bandymus)</w:t>
            </w:r>
            <w:r w:rsidRPr="004526E0">
              <w:rPr>
                <w:sz w:val="24"/>
                <w:szCs w:val="24"/>
              </w:rPr>
              <w:t>, eksploatacijos ir priežiūros instrukcijas, kurie re</w:t>
            </w:r>
            <w:r w:rsidR="00454038" w:rsidRPr="004526E0">
              <w:rPr>
                <w:sz w:val="24"/>
                <w:szCs w:val="24"/>
              </w:rPr>
              <w:t>ikalingi bet kokių Darbų dalių b</w:t>
            </w:r>
            <w:r w:rsidRPr="004526E0">
              <w:rPr>
                <w:sz w:val="24"/>
                <w:szCs w:val="24"/>
              </w:rPr>
              <w:t xml:space="preserve">andymams atlikti. Rangovas privalo pranešti </w:t>
            </w:r>
            <w:r w:rsidR="00827C88" w:rsidRPr="004526E0">
              <w:rPr>
                <w:sz w:val="24"/>
                <w:szCs w:val="24"/>
              </w:rPr>
              <w:t>Statinio s</w:t>
            </w:r>
            <w:r w:rsidR="00815173" w:rsidRPr="004526E0">
              <w:rPr>
                <w:sz w:val="24"/>
                <w:szCs w:val="24"/>
              </w:rPr>
              <w:t xml:space="preserve">tatybos </w:t>
            </w:r>
            <w:r w:rsidRPr="004526E0">
              <w:rPr>
                <w:sz w:val="24"/>
                <w:szCs w:val="24"/>
              </w:rPr>
              <w:t>techninės priežiūros vadovui apie bet kokius numatomus atlikt</w:t>
            </w:r>
            <w:r w:rsidR="00454038" w:rsidRPr="004526E0">
              <w:rPr>
                <w:sz w:val="24"/>
                <w:szCs w:val="24"/>
              </w:rPr>
              <w:t>i b</w:t>
            </w:r>
            <w:r w:rsidRPr="004526E0">
              <w:rPr>
                <w:sz w:val="24"/>
                <w:szCs w:val="24"/>
              </w:rPr>
              <w:t xml:space="preserve">andymus ne vėliau kaip prieš </w:t>
            </w:r>
            <w:r w:rsidR="00454038" w:rsidRPr="004526E0">
              <w:rPr>
                <w:sz w:val="24"/>
                <w:szCs w:val="24"/>
              </w:rPr>
              <w:t>3</w:t>
            </w:r>
            <w:r w:rsidRPr="004526E0">
              <w:rPr>
                <w:sz w:val="24"/>
                <w:szCs w:val="24"/>
              </w:rPr>
              <w:t xml:space="preserve"> </w:t>
            </w:r>
            <w:r w:rsidR="00FD40A4" w:rsidRPr="004526E0">
              <w:rPr>
                <w:sz w:val="24"/>
                <w:szCs w:val="24"/>
              </w:rPr>
              <w:t xml:space="preserve">darbo </w:t>
            </w:r>
            <w:r w:rsidRPr="004526E0">
              <w:rPr>
                <w:sz w:val="24"/>
                <w:szCs w:val="24"/>
              </w:rPr>
              <w:t xml:space="preserve">dienas. Bandymai turi būti laikomi atlikti, kai jų rezultatus patvirtina </w:t>
            </w:r>
            <w:r w:rsidR="00815173" w:rsidRPr="004526E0">
              <w:rPr>
                <w:sz w:val="24"/>
                <w:szCs w:val="24"/>
              </w:rPr>
              <w:t>Statinio statybos</w:t>
            </w:r>
            <w:r w:rsidRPr="004526E0">
              <w:rPr>
                <w:sz w:val="24"/>
                <w:szCs w:val="24"/>
              </w:rPr>
              <w:t xml:space="preserve"> techninės priežiūros vadovas.</w:t>
            </w:r>
          </w:p>
        </w:tc>
      </w:tr>
      <w:tr w:rsidR="00A455CB" w:rsidRPr="004526E0" w14:paraId="510B769E" w14:textId="77777777" w:rsidTr="005C48C8">
        <w:tc>
          <w:tcPr>
            <w:tcW w:w="993" w:type="dxa"/>
            <w:tcBorders>
              <w:top w:val="nil"/>
              <w:left w:val="nil"/>
              <w:bottom w:val="nil"/>
              <w:right w:val="nil"/>
            </w:tcBorders>
          </w:tcPr>
          <w:p w14:paraId="2102C493" w14:textId="77777777" w:rsidR="00A455CB" w:rsidRPr="004526E0"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023BF3FA" w14:textId="77777777" w:rsidR="00A455CB" w:rsidRPr="004526E0" w:rsidRDefault="00A455CB" w:rsidP="005C48C8">
            <w:pPr>
              <w:pStyle w:val="Stilius3"/>
              <w:spacing w:before="120"/>
              <w:rPr>
                <w:sz w:val="24"/>
                <w:szCs w:val="24"/>
              </w:rPr>
            </w:pPr>
            <w:r w:rsidRPr="004526E0">
              <w:rPr>
                <w:sz w:val="24"/>
                <w:szCs w:val="24"/>
              </w:rPr>
              <w:t>Jeigu</w:t>
            </w:r>
            <w:r w:rsidR="00303759" w:rsidRPr="004526E0">
              <w:rPr>
                <w:sz w:val="24"/>
                <w:szCs w:val="24"/>
              </w:rPr>
              <w:t>,</w:t>
            </w:r>
            <w:r w:rsidRPr="004526E0">
              <w:rPr>
                <w:sz w:val="24"/>
                <w:szCs w:val="24"/>
              </w:rPr>
              <w:t xml:space="preserve"> atlikus patikrinimą, matavimą ar bandymus</w:t>
            </w:r>
            <w:r w:rsidR="00303759" w:rsidRPr="004526E0">
              <w:rPr>
                <w:sz w:val="24"/>
                <w:szCs w:val="24"/>
              </w:rPr>
              <w:t>,</w:t>
            </w:r>
            <w:r w:rsidRPr="004526E0">
              <w:rPr>
                <w:sz w:val="24"/>
                <w:szCs w:val="24"/>
              </w:rPr>
              <w:t xml:space="preserve"> nustatoma, kad kokia nors Įranga, Medžiagos arba Darbų kokybė</w:t>
            </w:r>
            <w:r w:rsidR="001C2F3B" w:rsidRPr="004526E0">
              <w:rPr>
                <w:sz w:val="24"/>
                <w:szCs w:val="24"/>
              </w:rPr>
              <w:t xml:space="preserve"> </w:t>
            </w:r>
            <w:r w:rsidRPr="004526E0">
              <w:rPr>
                <w:sz w:val="24"/>
                <w:szCs w:val="24"/>
              </w:rPr>
              <w:t>su</w:t>
            </w:r>
            <w:r w:rsidR="001C2F3B" w:rsidRPr="004526E0">
              <w:rPr>
                <w:sz w:val="24"/>
                <w:szCs w:val="24"/>
              </w:rPr>
              <w:t xml:space="preserve"> trūkumais,</w:t>
            </w:r>
            <w:r w:rsidRPr="004526E0">
              <w:rPr>
                <w:sz w:val="24"/>
                <w:szCs w:val="24"/>
              </w:rPr>
              <w:t xml:space="preserve"> defektais arba kaip kitaip neatitinka Sutarties, tai </w:t>
            </w:r>
            <w:r w:rsidR="00815173" w:rsidRPr="004526E0">
              <w:rPr>
                <w:sz w:val="24"/>
                <w:szCs w:val="24"/>
              </w:rPr>
              <w:t>Statinio statybos</w:t>
            </w:r>
            <w:r w:rsidR="001C2F3B" w:rsidRPr="004526E0">
              <w:rPr>
                <w:sz w:val="24"/>
                <w:szCs w:val="24"/>
              </w:rPr>
              <w:t xml:space="preserve"> techninės priežiūros vadovas </w:t>
            </w:r>
            <w:r w:rsidRPr="004526E0">
              <w:rPr>
                <w:sz w:val="24"/>
                <w:szCs w:val="24"/>
              </w:rPr>
              <w:t>gali atmesti</w:t>
            </w:r>
            <w:r w:rsidR="00B6068B" w:rsidRPr="004526E0">
              <w:rPr>
                <w:sz w:val="24"/>
                <w:szCs w:val="24"/>
              </w:rPr>
              <w:t xml:space="preserve"> </w:t>
            </w:r>
            <w:r w:rsidRPr="004526E0">
              <w:rPr>
                <w:sz w:val="24"/>
                <w:szCs w:val="24"/>
              </w:rPr>
              <w:t>Įrangą, Medžiagas arba Darbų kokybę atitinkamai apie tai raštu pranešdamas Rangovui ir nurodydamas priežastis. Tokiu atveju Rangovas privalo ištaisyti</w:t>
            </w:r>
            <w:r w:rsidR="00B6068B" w:rsidRPr="004526E0">
              <w:rPr>
                <w:sz w:val="24"/>
                <w:szCs w:val="24"/>
              </w:rPr>
              <w:t xml:space="preserve"> trūkumus,</w:t>
            </w:r>
            <w:r w:rsidRPr="004526E0">
              <w:rPr>
                <w:sz w:val="24"/>
                <w:szCs w:val="24"/>
              </w:rPr>
              <w:t xml:space="preserve"> defektus ar pakeisti Medžiagas ar Įrangą, kad šie atitiktų Sutartį.</w:t>
            </w:r>
          </w:p>
        </w:tc>
      </w:tr>
      <w:tr w:rsidR="00A455CB" w:rsidRPr="004526E0" w14:paraId="3B2A88C7" w14:textId="77777777" w:rsidTr="005C48C8">
        <w:tc>
          <w:tcPr>
            <w:tcW w:w="993" w:type="dxa"/>
            <w:tcBorders>
              <w:top w:val="nil"/>
              <w:left w:val="nil"/>
              <w:bottom w:val="nil"/>
              <w:right w:val="nil"/>
            </w:tcBorders>
          </w:tcPr>
          <w:p w14:paraId="3FD2591A" w14:textId="77777777" w:rsidR="00A455CB" w:rsidRPr="004526E0"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03B112CA" w14:textId="77777777" w:rsidR="00A455CB" w:rsidRPr="004526E0" w:rsidRDefault="00224409" w:rsidP="005C48C8">
            <w:pPr>
              <w:pStyle w:val="Stilius3"/>
              <w:spacing w:before="120"/>
              <w:rPr>
                <w:sz w:val="24"/>
                <w:szCs w:val="24"/>
              </w:rPr>
            </w:pPr>
            <w:r w:rsidRPr="004526E0">
              <w:rPr>
                <w:sz w:val="24"/>
                <w:szCs w:val="24"/>
              </w:rPr>
              <w:t>Rangovas atsako už nuostolius, kuriuos tretieji asmenys patiria dėl to, kad Rangovas neužtikrino saugos objekte ir/ar kitu būdu pažeidė Sutartį, ir atleidžia Užsakovą nuo šios atsakom</w:t>
            </w:r>
            <w:r w:rsidR="006F7CAC" w:rsidRPr="004526E0">
              <w:rPr>
                <w:sz w:val="24"/>
                <w:szCs w:val="24"/>
              </w:rPr>
              <w:t xml:space="preserve">ybės trečiųjų asmenų atžvilgiu. </w:t>
            </w:r>
            <w:r w:rsidRPr="004526E0">
              <w:rPr>
                <w:sz w:val="24"/>
                <w:szCs w:val="24"/>
              </w:rPr>
              <w:t xml:space="preserve">Rangovas privalo atlyginti Užsakovui visus nuostolius, kuriuos pastarasis patyrė dėl šių reikalavimų trečiųjų asmenų atžvilgiu. </w:t>
            </w:r>
          </w:p>
        </w:tc>
      </w:tr>
      <w:tr w:rsidR="00A455CB" w:rsidRPr="004526E0" w14:paraId="641E69EA" w14:textId="77777777" w:rsidTr="005C48C8">
        <w:tc>
          <w:tcPr>
            <w:tcW w:w="993" w:type="dxa"/>
            <w:tcBorders>
              <w:top w:val="nil"/>
              <w:left w:val="nil"/>
              <w:bottom w:val="nil"/>
              <w:right w:val="nil"/>
            </w:tcBorders>
          </w:tcPr>
          <w:p w14:paraId="69CE1960" w14:textId="77777777" w:rsidR="00A455CB" w:rsidRPr="004526E0"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22B064F9" w14:textId="77777777" w:rsidR="00A455CB" w:rsidRPr="004526E0" w:rsidRDefault="00A455CB" w:rsidP="005C48C8">
            <w:pPr>
              <w:pStyle w:val="Stilius3"/>
              <w:spacing w:before="120"/>
              <w:rPr>
                <w:sz w:val="24"/>
                <w:szCs w:val="24"/>
              </w:rPr>
            </w:pPr>
            <w:r w:rsidRPr="004526E0">
              <w:rPr>
                <w:sz w:val="24"/>
                <w:szCs w:val="24"/>
              </w:rPr>
              <w:t xml:space="preserve">Rangovas privalo sudaryti sąlygas Užsakovo atstovams bei </w:t>
            </w:r>
            <w:r w:rsidR="00FF7A3B" w:rsidRPr="004526E0">
              <w:rPr>
                <w:sz w:val="24"/>
                <w:szCs w:val="24"/>
              </w:rPr>
              <w:t xml:space="preserve">Statinio statybos </w:t>
            </w:r>
            <w:r w:rsidRPr="004526E0">
              <w:rPr>
                <w:sz w:val="24"/>
                <w:szCs w:val="24"/>
              </w:rPr>
              <w:t>technin</w:t>
            </w:r>
            <w:r w:rsidR="00077A86" w:rsidRPr="004526E0">
              <w:rPr>
                <w:sz w:val="24"/>
                <w:szCs w:val="24"/>
              </w:rPr>
              <w:t>ės priežiūros</w:t>
            </w:r>
            <w:r w:rsidRPr="004526E0">
              <w:rPr>
                <w:sz w:val="24"/>
                <w:szCs w:val="24"/>
              </w:rPr>
              <w:t xml:space="preserve"> ir </w:t>
            </w:r>
            <w:r w:rsidR="008E5D6D" w:rsidRPr="004526E0">
              <w:rPr>
                <w:sz w:val="24"/>
                <w:szCs w:val="24"/>
              </w:rPr>
              <w:t>Statinio</w:t>
            </w:r>
            <w:r w:rsidR="00FF7A3B" w:rsidRPr="004526E0">
              <w:rPr>
                <w:sz w:val="24"/>
                <w:szCs w:val="24"/>
              </w:rPr>
              <w:t xml:space="preserve"> </w:t>
            </w:r>
            <w:r w:rsidRPr="004526E0">
              <w:rPr>
                <w:sz w:val="24"/>
                <w:szCs w:val="24"/>
              </w:rPr>
              <w:t>projekto vykdymo pri</w:t>
            </w:r>
            <w:r w:rsidR="00077A86" w:rsidRPr="004526E0">
              <w:rPr>
                <w:sz w:val="24"/>
                <w:szCs w:val="24"/>
              </w:rPr>
              <w:t xml:space="preserve">ežiūros vadovams </w:t>
            </w:r>
            <w:r w:rsidRPr="004526E0">
              <w:rPr>
                <w:sz w:val="24"/>
                <w:szCs w:val="24"/>
              </w:rPr>
              <w:t xml:space="preserve">lankytis </w:t>
            </w:r>
            <w:r w:rsidR="005B5D28" w:rsidRPr="004526E0">
              <w:rPr>
                <w:sz w:val="24"/>
                <w:szCs w:val="24"/>
              </w:rPr>
              <w:t>statybos</w:t>
            </w:r>
            <w:r w:rsidR="005B5D28" w:rsidRPr="004526E0" w:rsidDel="005B5D28">
              <w:rPr>
                <w:sz w:val="24"/>
                <w:szCs w:val="24"/>
              </w:rPr>
              <w:t xml:space="preserve"> </w:t>
            </w:r>
            <w:r w:rsidRPr="004526E0">
              <w:rPr>
                <w:sz w:val="24"/>
                <w:szCs w:val="24"/>
              </w:rPr>
              <w:t>objekte bei susipažinti su visa Darbų dokumentacija.</w:t>
            </w:r>
          </w:p>
        </w:tc>
      </w:tr>
      <w:tr w:rsidR="00A455CB" w:rsidRPr="004526E0" w14:paraId="44FFDC02" w14:textId="77777777" w:rsidTr="005C48C8">
        <w:tc>
          <w:tcPr>
            <w:tcW w:w="993" w:type="dxa"/>
            <w:tcBorders>
              <w:top w:val="nil"/>
              <w:left w:val="nil"/>
              <w:bottom w:val="nil"/>
              <w:right w:val="nil"/>
            </w:tcBorders>
          </w:tcPr>
          <w:p w14:paraId="7DD21E74" w14:textId="77777777" w:rsidR="00A455CB" w:rsidRPr="004526E0"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00E7504A" w14:textId="77777777" w:rsidR="00A455CB" w:rsidRPr="004526E0" w:rsidRDefault="00A455CB" w:rsidP="005C48C8">
            <w:pPr>
              <w:pStyle w:val="Stilius3"/>
              <w:spacing w:before="120"/>
              <w:rPr>
                <w:sz w:val="24"/>
                <w:szCs w:val="24"/>
              </w:rPr>
            </w:pPr>
            <w:r w:rsidRPr="004526E0">
              <w:rPr>
                <w:sz w:val="24"/>
                <w:szCs w:val="24"/>
              </w:rPr>
              <w:t>Rangovas privalo prisiimti vis</w:t>
            </w:r>
            <w:r w:rsidR="00FF7A3B" w:rsidRPr="004526E0">
              <w:rPr>
                <w:sz w:val="24"/>
                <w:szCs w:val="24"/>
              </w:rPr>
              <w:t>ą atsakomybę už Darbus nuo Darbų</w:t>
            </w:r>
            <w:r w:rsidRPr="004526E0">
              <w:rPr>
                <w:sz w:val="24"/>
                <w:szCs w:val="24"/>
              </w:rPr>
              <w:t xml:space="preserve"> pradžios iki kol </w:t>
            </w:r>
            <w:r w:rsidR="006A5311" w:rsidRPr="004526E0">
              <w:rPr>
                <w:sz w:val="24"/>
                <w:szCs w:val="24"/>
              </w:rPr>
              <w:t>Darbai bus perduoti Užsakovui</w:t>
            </w:r>
            <w:r w:rsidRPr="004526E0">
              <w:rPr>
                <w:sz w:val="24"/>
                <w:szCs w:val="24"/>
              </w:rPr>
              <w:t>. Jeigu Darbams, Medžiagoms ar Įrangai padaroma žala arba jie prarandami, kai už jų priežiūr</w:t>
            </w:r>
            <w:r w:rsidR="00166E8F" w:rsidRPr="004526E0">
              <w:rPr>
                <w:sz w:val="24"/>
                <w:szCs w:val="24"/>
              </w:rPr>
              <w:t>ą</w:t>
            </w:r>
            <w:r w:rsidRPr="004526E0">
              <w:rPr>
                <w:sz w:val="24"/>
                <w:szCs w:val="24"/>
              </w:rPr>
              <w:t xml:space="preserve"> atsako Rangovas ir atsakomybė už tą praradimą nepriskirtina Užsakovui, tai Rangovas savo rizika ir sąskaita privalo ištaisyti praradimus ar žalą taip, kad Darbai, Medžiagos ar Įranga atitiktų Sutartį.</w:t>
            </w:r>
          </w:p>
        </w:tc>
      </w:tr>
      <w:tr w:rsidR="001C2F3B" w:rsidRPr="004526E0" w14:paraId="25DF1013" w14:textId="77777777" w:rsidTr="005C48C8">
        <w:tc>
          <w:tcPr>
            <w:tcW w:w="993" w:type="dxa"/>
            <w:tcBorders>
              <w:top w:val="nil"/>
              <w:left w:val="nil"/>
              <w:bottom w:val="nil"/>
              <w:right w:val="nil"/>
            </w:tcBorders>
          </w:tcPr>
          <w:p w14:paraId="26A80A40" w14:textId="77777777" w:rsidR="001C2F3B" w:rsidRPr="004526E0" w:rsidRDefault="001C2F3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179E102B" w14:textId="77777777" w:rsidR="001C2F3B" w:rsidRPr="004526E0" w:rsidRDefault="001C2F3B" w:rsidP="005C48C8">
            <w:pPr>
              <w:pStyle w:val="Stilius3"/>
              <w:spacing w:before="120"/>
              <w:rPr>
                <w:sz w:val="24"/>
                <w:szCs w:val="24"/>
              </w:rPr>
            </w:pPr>
            <w:r w:rsidRPr="004526E0">
              <w:rPr>
                <w:spacing w:val="-2"/>
                <w:sz w:val="24"/>
                <w:szCs w:val="24"/>
              </w:rPr>
              <w:t>Rangovo pateikiamos eksploatacijos ir priežiūros instrukcijos turi būti pakankamai išsamios, kad Užsakovas galėtų naudoti, prižiūrėti, išmontuoti, perrinkti, suderinti ir pataisyti Įrangą.</w:t>
            </w:r>
            <w:r w:rsidRPr="004526E0">
              <w:rPr>
                <w:sz w:val="24"/>
                <w:szCs w:val="24"/>
              </w:rPr>
              <w:t xml:space="preserve"> Instrukcijose turi būti aprašyta visa mechaninė ir elektrinė įranga, tiekta arba įrengta pagal šią Sutartį. Kartu turi būti pateikti minėtos įrangos techniniai pasai</w:t>
            </w:r>
            <w:r w:rsidR="00637DDC" w:rsidRPr="004526E0">
              <w:rPr>
                <w:sz w:val="24"/>
                <w:szCs w:val="24"/>
              </w:rPr>
              <w:t>, sertifikatai ir kiti būtini dokumentai</w:t>
            </w:r>
            <w:r w:rsidRPr="004526E0">
              <w:rPr>
                <w:sz w:val="24"/>
                <w:szCs w:val="24"/>
              </w:rPr>
              <w:t>.</w:t>
            </w:r>
            <w:r w:rsidR="00AF1C74" w:rsidRPr="004526E0">
              <w:rPr>
                <w:sz w:val="24"/>
                <w:szCs w:val="24"/>
              </w:rPr>
              <w:t xml:space="preserve"> </w:t>
            </w:r>
          </w:p>
        </w:tc>
      </w:tr>
      <w:tr w:rsidR="0041692E" w:rsidRPr="004526E0" w14:paraId="50ABEE87" w14:textId="77777777" w:rsidTr="005C48C8">
        <w:tc>
          <w:tcPr>
            <w:tcW w:w="993" w:type="dxa"/>
            <w:tcBorders>
              <w:top w:val="nil"/>
              <w:left w:val="nil"/>
              <w:bottom w:val="nil"/>
              <w:right w:val="nil"/>
            </w:tcBorders>
          </w:tcPr>
          <w:p w14:paraId="79786332" w14:textId="77777777" w:rsidR="008661B5" w:rsidRPr="004526E0" w:rsidRDefault="008661B5" w:rsidP="005C48C8">
            <w:pPr>
              <w:pStyle w:val="Stilius3"/>
              <w:numPr>
                <w:ilvl w:val="0"/>
                <w:numId w:val="4"/>
              </w:numPr>
              <w:ind w:left="714" w:hanging="572"/>
              <w:rPr>
                <w:sz w:val="24"/>
                <w:szCs w:val="24"/>
              </w:rPr>
            </w:pPr>
          </w:p>
          <w:p w14:paraId="1A825B25" w14:textId="77777777" w:rsidR="005C48C8" w:rsidRPr="004526E0" w:rsidRDefault="005C48C8" w:rsidP="005C48C8">
            <w:pPr>
              <w:rPr>
                <w:rFonts w:ascii="Times New Roman" w:hAnsi="Times New Roman"/>
                <w:sz w:val="24"/>
                <w:szCs w:val="24"/>
              </w:rPr>
            </w:pPr>
          </w:p>
          <w:p w14:paraId="15EF562A" w14:textId="77777777" w:rsidR="005C48C8" w:rsidRPr="004526E0" w:rsidRDefault="005C48C8" w:rsidP="005C48C8"/>
          <w:p w14:paraId="19C933D2" w14:textId="77777777" w:rsidR="005C48C8" w:rsidRPr="004526E0" w:rsidRDefault="005C48C8" w:rsidP="005C48C8">
            <w:pPr>
              <w:spacing w:line="360" w:lineRule="auto"/>
            </w:pPr>
          </w:p>
          <w:p w14:paraId="56D5B95C" w14:textId="77777777" w:rsidR="005C48C8" w:rsidRPr="004526E0" w:rsidRDefault="005C48C8" w:rsidP="005C48C8"/>
          <w:p w14:paraId="6034CF7E" w14:textId="77777777" w:rsidR="005C48C8" w:rsidRPr="004526E0" w:rsidRDefault="005C48C8" w:rsidP="005C48C8">
            <w:pPr>
              <w:ind w:left="32"/>
              <w:rPr>
                <w:rFonts w:ascii="Times New Roman" w:hAnsi="Times New Roman"/>
                <w:sz w:val="24"/>
                <w:szCs w:val="24"/>
              </w:rPr>
            </w:pPr>
            <w:r w:rsidRPr="004526E0">
              <w:rPr>
                <w:rFonts w:ascii="Times New Roman" w:hAnsi="Times New Roman"/>
                <w:sz w:val="24"/>
                <w:szCs w:val="24"/>
              </w:rPr>
              <w:lastRenderedPageBreak/>
              <w:t>5.20.</w:t>
            </w:r>
          </w:p>
          <w:p w14:paraId="65090324" w14:textId="77777777" w:rsidR="006344DA" w:rsidRPr="004526E0" w:rsidRDefault="006344DA" w:rsidP="006344DA">
            <w:pPr>
              <w:rPr>
                <w:rFonts w:ascii="Times New Roman" w:hAnsi="Times New Roman"/>
              </w:rPr>
            </w:pPr>
          </w:p>
          <w:p w14:paraId="25CA6B46" w14:textId="77777777" w:rsidR="006344DA" w:rsidRPr="004526E0" w:rsidRDefault="006344DA" w:rsidP="006344DA">
            <w:pPr>
              <w:rPr>
                <w:rFonts w:ascii="Times New Roman" w:hAnsi="Times New Roman"/>
              </w:rPr>
            </w:pPr>
          </w:p>
          <w:p w14:paraId="0A830446" w14:textId="77777777" w:rsidR="00046C6D" w:rsidRPr="004526E0" w:rsidRDefault="00046C6D" w:rsidP="006344DA">
            <w:pPr>
              <w:rPr>
                <w:rFonts w:ascii="Times New Roman" w:hAnsi="Times New Roman"/>
              </w:rPr>
            </w:pPr>
          </w:p>
          <w:p w14:paraId="69A4AD10" w14:textId="77777777" w:rsidR="00046C6D" w:rsidRPr="004526E0" w:rsidRDefault="00046C6D" w:rsidP="006344DA">
            <w:pPr>
              <w:rPr>
                <w:rFonts w:ascii="Times New Roman" w:hAnsi="Times New Roman"/>
              </w:rPr>
            </w:pPr>
          </w:p>
          <w:p w14:paraId="3FDB8A86" w14:textId="77777777" w:rsidR="00BE3D0C" w:rsidRPr="004526E0" w:rsidRDefault="00BE3D0C" w:rsidP="006344DA">
            <w:pPr>
              <w:rPr>
                <w:rFonts w:ascii="Times New Roman" w:hAnsi="Times New Roman"/>
              </w:rPr>
            </w:pPr>
          </w:p>
          <w:p w14:paraId="26E6CAFB" w14:textId="77777777" w:rsidR="006344DA" w:rsidRPr="004526E0" w:rsidRDefault="006344DA" w:rsidP="006344DA">
            <w:pPr>
              <w:rPr>
                <w:rFonts w:ascii="Times New Roman" w:hAnsi="Times New Roman"/>
                <w:sz w:val="24"/>
                <w:szCs w:val="24"/>
              </w:rPr>
            </w:pPr>
            <w:r w:rsidRPr="004526E0">
              <w:rPr>
                <w:rFonts w:ascii="Times New Roman" w:hAnsi="Times New Roman"/>
                <w:sz w:val="24"/>
                <w:szCs w:val="24"/>
              </w:rPr>
              <w:t>5.21.</w:t>
            </w:r>
          </w:p>
          <w:p w14:paraId="7F05C4B7" w14:textId="77777777" w:rsidR="003A72E2" w:rsidRPr="004526E0" w:rsidRDefault="003A72E2" w:rsidP="003A72E2">
            <w:pPr>
              <w:rPr>
                <w:rFonts w:ascii="Times New Roman" w:hAnsi="Times New Roman"/>
              </w:rPr>
            </w:pPr>
          </w:p>
          <w:p w14:paraId="1B588FE7" w14:textId="77777777" w:rsidR="003A72E2" w:rsidRPr="004526E0" w:rsidRDefault="003A72E2" w:rsidP="003A72E2">
            <w:pPr>
              <w:rPr>
                <w:rFonts w:ascii="Times New Roman" w:hAnsi="Times New Roman"/>
              </w:rPr>
            </w:pPr>
          </w:p>
          <w:p w14:paraId="2F95484B" w14:textId="77777777" w:rsidR="003A72E2" w:rsidRPr="004526E0" w:rsidRDefault="003A72E2" w:rsidP="003A72E2">
            <w:pPr>
              <w:rPr>
                <w:rFonts w:ascii="Times New Roman" w:hAnsi="Times New Roman"/>
              </w:rPr>
            </w:pPr>
          </w:p>
          <w:p w14:paraId="0D0321A4" w14:textId="77777777" w:rsidR="003A72E2" w:rsidRPr="004526E0" w:rsidRDefault="003A72E2" w:rsidP="003A72E2">
            <w:pPr>
              <w:rPr>
                <w:rFonts w:ascii="Times New Roman" w:hAnsi="Times New Roman"/>
              </w:rPr>
            </w:pPr>
          </w:p>
          <w:p w14:paraId="4C2E537D" w14:textId="77777777" w:rsidR="003A72E2" w:rsidRPr="004526E0" w:rsidRDefault="003A72E2" w:rsidP="003A72E2">
            <w:pPr>
              <w:spacing w:line="480" w:lineRule="auto"/>
              <w:rPr>
                <w:rFonts w:ascii="Times New Roman" w:hAnsi="Times New Roman"/>
              </w:rPr>
            </w:pPr>
          </w:p>
          <w:p w14:paraId="2845C41E" w14:textId="77777777" w:rsidR="003A72E2" w:rsidRPr="004526E0" w:rsidRDefault="003A72E2" w:rsidP="003A72E2">
            <w:pPr>
              <w:rPr>
                <w:rFonts w:ascii="Times New Roman" w:hAnsi="Times New Roman"/>
              </w:rPr>
            </w:pPr>
          </w:p>
          <w:p w14:paraId="17818758" w14:textId="77777777" w:rsidR="003A72E2" w:rsidRPr="004526E0" w:rsidRDefault="003A72E2" w:rsidP="00E05EAB">
            <w:pPr>
              <w:spacing w:line="360" w:lineRule="auto"/>
              <w:rPr>
                <w:rFonts w:ascii="Times New Roman" w:hAnsi="Times New Roman"/>
              </w:rPr>
            </w:pPr>
          </w:p>
          <w:p w14:paraId="1CCEBA96" w14:textId="77777777" w:rsidR="0096304F" w:rsidRPr="004526E0" w:rsidRDefault="0096304F" w:rsidP="00E05EAB">
            <w:pPr>
              <w:spacing w:line="360" w:lineRule="auto"/>
              <w:rPr>
                <w:rFonts w:ascii="Times New Roman" w:hAnsi="Times New Roman"/>
              </w:rPr>
            </w:pPr>
          </w:p>
          <w:p w14:paraId="40900CE8" w14:textId="77777777" w:rsidR="00046C6D" w:rsidRPr="004526E0" w:rsidRDefault="00046C6D" w:rsidP="00DE6B16">
            <w:pPr>
              <w:rPr>
                <w:rFonts w:ascii="Times New Roman" w:hAnsi="Times New Roman"/>
              </w:rPr>
            </w:pPr>
          </w:p>
          <w:p w14:paraId="1DA8CE25" w14:textId="6DF3E473" w:rsidR="003A72E2" w:rsidRPr="004526E0" w:rsidRDefault="003A72E2" w:rsidP="00DE6B16">
            <w:pPr>
              <w:rPr>
                <w:rFonts w:ascii="Times New Roman" w:hAnsi="Times New Roman"/>
                <w:sz w:val="24"/>
                <w:szCs w:val="24"/>
              </w:rPr>
            </w:pPr>
            <w:r w:rsidRPr="004526E0">
              <w:rPr>
                <w:rFonts w:ascii="Times New Roman" w:hAnsi="Times New Roman"/>
                <w:sz w:val="24"/>
                <w:szCs w:val="24"/>
              </w:rPr>
              <w:t>5.22.</w:t>
            </w:r>
          </w:p>
          <w:p w14:paraId="6FF914B1" w14:textId="77777777" w:rsidR="005C49DE" w:rsidRPr="004526E0" w:rsidRDefault="005C49DE" w:rsidP="005C49DE">
            <w:pPr>
              <w:rPr>
                <w:rFonts w:ascii="Times New Roman" w:hAnsi="Times New Roman"/>
              </w:rPr>
            </w:pPr>
          </w:p>
          <w:p w14:paraId="419BAD6E" w14:textId="77777777" w:rsidR="005C49DE" w:rsidRPr="004526E0" w:rsidRDefault="005C49DE" w:rsidP="005C49DE">
            <w:pPr>
              <w:rPr>
                <w:rFonts w:ascii="Times New Roman" w:hAnsi="Times New Roman"/>
              </w:rPr>
            </w:pPr>
          </w:p>
          <w:p w14:paraId="0C593ACB" w14:textId="77777777" w:rsidR="005C49DE" w:rsidRPr="004526E0" w:rsidRDefault="005C49DE" w:rsidP="005C49DE">
            <w:pPr>
              <w:rPr>
                <w:rFonts w:ascii="Times New Roman" w:hAnsi="Times New Roman"/>
              </w:rPr>
            </w:pPr>
          </w:p>
          <w:p w14:paraId="56312B74" w14:textId="77777777" w:rsidR="005C49DE" w:rsidRPr="004526E0" w:rsidRDefault="005C49DE" w:rsidP="005C49DE">
            <w:pPr>
              <w:rPr>
                <w:rFonts w:ascii="Times New Roman" w:hAnsi="Times New Roman"/>
              </w:rPr>
            </w:pPr>
          </w:p>
          <w:p w14:paraId="375CD356" w14:textId="77777777" w:rsidR="005C49DE" w:rsidRPr="004526E0" w:rsidRDefault="005C49DE" w:rsidP="005C49DE">
            <w:pPr>
              <w:rPr>
                <w:rFonts w:ascii="Times New Roman" w:hAnsi="Times New Roman"/>
              </w:rPr>
            </w:pPr>
          </w:p>
          <w:p w14:paraId="7F246E0B" w14:textId="77777777" w:rsidR="005C49DE" w:rsidRPr="004526E0" w:rsidRDefault="005C49DE" w:rsidP="005C49DE">
            <w:pPr>
              <w:rPr>
                <w:rFonts w:ascii="Times New Roman" w:hAnsi="Times New Roman"/>
              </w:rPr>
            </w:pPr>
          </w:p>
          <w:p w14:paraId="339E9A1A" w14:textId="77777777" w:rsidR="005C49DE" w:rsidRPr="004526E0" w:rsidRDefault="005C49DE" w:rsidP="005C49DE">
            <w:pPr>
              <w:rPr>
                <w:rFonts w:ascii="Times New Roman" w:hAnsi="Times New Roman"/>
              </w:rPr>
            </w:pPr>
          </w:p>
          <w:p w14:paraId="668AA5E5" w14:textId="77777777" w:rsidR="005C49DE" w:rsidRPr="004526E0" w:rsidRDefault="005C49DE" w:rsidP="005C49DE">
            <w:pPr>
              <w:rPr>
                <w:rFonts w:ascii="Times New Roman" w:hAnsi="Times New Roman"/>
              </w:rPr>
            </w:pPr>
          </w:p>
          <w:p w14:paraId="700B22D9" w14:textId="77777777" w:rsidR="005C49DE" w:rsidRPr="004526E0" w:rsidRDefault="005C49DE" w:rsidP="006235D5">
            <w:pPr>
              <w:spacing w:line="276" w:lineRule="auto"/>
              <w:rPr>
                <w:rFonts w:ascii="Times New Roman" w:hAnsi="Times New Roman"/>
              </w:rPr>
            </w:pPr>
          </w:p>
          <w:p w14:paraId="7644C4CE" w14:textId="77777777" w:rsidR="005C49DE" w:rsidRPr="004526E0" w:rsidRDefault="005C49DE" w:rsidP="005C49DE">
            <w:pPr>
              <w:spacing w:line="276" w:lineRule="auto"/>
              <w:rPr>
                <w:rFonts w:ascii="Times New Roman" w:hAnsi="Times New Roman"/>
              </w:rPr>
            </w:pPr>
          </w:p>
          <w:p w14:paraId="473F1B48" w14:textId="77777777" w:rsidR="005C49DE" w:rsidRPr="004526E0" w:rsidRDefault="005C49DE" w:rsidP="005C49DE">
            <w:pPr>
              <w:rPr>
                <w:rFonts w:ascii="Times New Roman" w:hAnsi="Times New Roman"/>
              </w:rPr>
            </w:pPr>
          </w:p>
          <w:p w14:paraId="06537DA5" w14:textId="77777777" w:rsidR="0096304F" w:rsidRPr="004526E0" w:rsidRDefault="0096304F" w:rsidP="005C49DE">
            <w:pPr>
              <w:rPr>
                <w:rFonts w:ascii="Times New Roman" w:hAnsi="Times New Roman"/>
              </w:rPr>
            </w:pPr>
          </w:p>
          <w:p w14:paraId="5B066A27" w14:textId="77777777" w:rsidR="005C49DE" w:rsidRPr="004526E0" w:rsidRDefault="005C49DE" w:rsidP="005C49DE">
            <w:pPr>
              <w:rPr>
                <w:rFonts w:ascii="Times New Roman" w:hAnsi="Times New Roman"/>
              </w:rPr>
            </w:pPr>
          </w:p>
          <w:p w14:paraId="69A52945" w14:textId="77777777" w:rsidR="00634CC8" w:rsidRPr="004526E0" w:rsidRDefault="00634CC8" w:rsidP="005C49DE">
            <w:pPr>
              <w:rPr>
                <w:rFonts w:ascii="Times New Roman" w:hAnsi="Times New Roman"/>
              </w:rPr>
            </w:pPr>
          </w:p>
          <w:p w14:paraId="62C710BA" w14:textId="77777777" w:rsidR="00634CC8" w:rsidRPr="004526E0" w:rsidRDefault="00634CC8" w:rsidP="005C49DE">
            <w:pPr>
              <w:rPr>
                <w:rFonts w:ascii="Times New Roman" w:hAnsi="Times New Roman"/>
              </w:rPr>
            </w:pPr>
          </w:p>
          <w:p w14:paraId="062D0FE6" w14:textId="77777777" w:rsidR="00A11752" w:rsidRPr="004526E0" w:rsidRDefault="00A11752" w:rsidP="00AA2C0D">
            <w:pPr>
              <w:rPr>
                <w:rFonts w:ascii="Times New Roman" w:hAnsi="Times New Roman"/>
              </w:rPr>
            </w:pPr>
          </w:p>
          <w:p w14:paraId="42198457" w14:textId="30B40B95" w:rsidR="00420419" w:rsidRPr="004526E0" w:rsidRDefault="005C49DE" w:rsidP="00AA2C0D">
            <w:pPr>
              <w:rPr>
                <w:rFonts w:ascii="Times New Roman" w:hAnsi="Times New Roman"/>
                <w:sz w:val="24"/>
                <w:szCs w:val="24"/>
              </w:rPr>
            </w:pPr>
            <w:r w:rsidRPr="004526E0">
              <w:rPr>
                <w:rFonts w:ascii="Times New Roman" w:hAnsi="Times New Roman"/>
                <w:sz w:val="24"/>
                <w:szCs w:val="24"/>
              </w:rPr>
              <w:t>5.2</w:t>
            </w:r>
            <w:r w:rsidR="00D939F7" w:rsidRPr="004526E0">
              <w:rPr>
                <w:rFonts w:ascii="Times New Roman" w:hAnsi="Times New Roman"/>
                <w:sz w:val="24"/>
                <w:szCs w:val="24"/>
              </w:rPr>
              <w:t>3</w:t>
            </w:r>
            <w:r w:rsidRPr="004526E0">
              <w:rPr>
                <w:rFonts w:ascii="Times New Roman" w:hAnsi="Times New Roman"/>
                <w:sz w:val="24"/>
                <w:szCs w:val="24"/>
              </w:rPr>
              <w:t>.</w:t>
            </w:r>
          </w:p>
          <w:p w14:paraId="7B25CFDF" w14:textId="77777777" w:rsidR="00AA2C0D" w:rsidRPr="004526E0" w:rsidRDefault="00AA2C0D" w:rsidP="00AA2C0D">
            <w:pPr>
              <w:rPr>
                <w:rFonts w:ascii="Times New Roman" w:hAnsi="Times New Roman"/>
              </w:rPr>
            </w:pPr>
          </w:p>
          <w:p w14:paraId="67F6D81E" w14:textId="359A4A6C" w:rsidR="00D939F7" w:rsidRPr="004526E0" w:rsidRDefault="00D939F7" w:rsidP="00AA2C0D">
            <w:pPr>
              <w:rPr>
                <w:rFonts w:ascii="Times New Roman" w:hAnsi="Times New Roman"/>
                <w:sz w:val="24"/>
                <w:szCs w:val="24"/>
              </w:rPr>
            </w:pPr>
            <w:r w:rsidRPr="004526E0">
              <w:rPr>
                <w:rFonts w:ascii="Times New Roman" w:hAnsi="Times New Roman"/>
                <w:sz w:val="24"/>
                <w:szCs w:val="24"/>
              </w:rPr>
              <w:t>5.24.</w:t>
            </w:r>
          </w:p>
          <w:p w14:paraId="03CDE0ED" w14:textId="77777777" w:rsidR="00112EA7" w:rsidRPr="004526E0" w:rsidRDefault="00112EA7" w:rsidP="00D61D97">
            <w:pPr>
              <w:rPr>
                <w:rFonts w:ascii="Times New Roman" w:hAnsi="Times New Roman"/>
                <w:sz w:val="24"/>
                <w:szCs w:val="24"/>
              </w:rPr>
            </w:pPr>
          </w:p>
          <w:p w14:paraId="0C3A9867" w14:textId="77777777" w:rsidR="00112EA7" w:rsidRPr="004526E0" w:rsidRDefault="00112EA7" w:rsidP="00D61D97">
            <w:pPr>
              <w:rPr>
                <w:rFonts w:ascii="Times New Roman" w:hAnsi="Times New Roman"/>
                <w:sz w:val="24"/>
                <w:szCs w:val="24"/>
              </w:rPr>
            </w:pPr>
          </w:p>
          <w:p w14:paraId="5618C4F2" w14:textId="77777777" w:rsidR="00D61D97" w:rsidRPr="004526E0" w:rsidRDefault="00D61D97" w:rsidP="00D61D97">
            <w:pPr>
              <w:spacing w:line="720" w:lineRule="auto"/>
              <w:rPr>
                <w:rFonts w:ascii="Times New Roman" w:hAnsi="Times New Roman"/>
                <w:sz w:val="24"/>
                <w:szCs w:val="24"/>
              </w:rPr>
            </w:pPr>
          </w:p>
          <w:p w14:paraId="283B5591" w14:textId="77777777" w:rsidR="00D61D97" w:rsidRPr="004526E0" w:rsidRDefault="00D61D97" w:rsidP="00D61D97">
            <w:pPr>
              <w:rPr>
                <w:rFonts w:ascii="Times New Roman" w:hAnsi="Times New Roman"/>
                <w:sz w:val="24"/>
                <w:szCs w:val="24"/>
              </w:rPr>
            </w:pPr>
          </w:p>
          <w:p w14:paraId="7D42159E" w14:textId="77777777" w:rsidR="00634CC8" w:rsidRPr="004526E0" w:rsidRDefault="00634CC8" w:rsidP="00D61D97">
            <w:pPr>
              <w:rPr>
                <w:rFonts w:ascii="Times New Roman" w:hAnsi="Times New Roman"/>
                <w:sz w:val="24"/>
                <w:szCs w:val="24"/>
              </w:rPr>
            </w:pPr>
          </w:p>
          <w:p w14:paraId="3496F224" w14:textId="77777777" w:rsidR="00634CC8" w:rsidRPr="004526E0" w:rsidRDefault="00634CC8" w:rsidP="00D61D97">
            <w:pPr>
              <w:rPr>
                <w:rFonts w:ascii="Times New Roman" w:hAnsi="Times New Roman"/>
                <w:sz w:val="24"/>
                <w:szCs w:val="24"/>
              </w:rPr>
            </w:pPr>
          </w:p>
          <w:p w14:paraId="055C88D9" w14:textId="77777777" w:rsidR="00A12FA7" w:rsidRPr="004526E0" w:rsidRDefault="00A12FA7" w:rsidP="00D61D97">
            <w:pPr>
              <w:rPr>
                <w:rFonts w:ascii="Times New Roman" w:hAnsi="Times New Roman"/>
                <w:sz w:val="24"/>
                <w:szCs w:val="24"/>
              </w:rPr>
            </w:pPr>
          </w:p>
          <w:p w14:paraId="6470A316" w14:textId="6A4F7586" w:rsidR="00112EA7" w:rsidRPr="004526E0" w:rsidRDefault="00112EA7" w:rsidP="00D61D97">
            <w:pPr>
              <w:rPr>
                <w:rFonts w:ascii="Times New Roman" w:hAnsi="Times New Roman"/>
                <w:sz w:val="24"/>
                <w:szCs w:val="24"/>
              </w:rPr>
            </w:pPr>
            <w:r w:rsidRPr="004526E0">
              <w:rPr>
                <w:rFonts w:ascii="Times New Roman" w:hAnsi="Times New Roman"/>
                <w:sz w:val="24"/>
                <w:szCs w:val="24"/>
              </w:rPr>
              <w:t>5.25.</w:t>
            </w:r>
          </w:p>
          <w:p w14:paraId="502D7BB3" w14:textId="77777777" w:rsidR="0046471E" w:rsidRPr="004526E0" w:rsidRDefault="0046471E" w:rsidP="00D61D97">
            <w:pPr>
              <w:rPr>
                <w:rFonts w:ascii="Times New Roman" w:hAnsi="Times New Roman"/>
              </w:rPr>
            </w:pPr>
          </w:p>
          <w:p w14:paraId="7BEF73C4" w14:textId="77777777" w:rsidR="0046471E" w:rsidRPr="004526E0" w:rsidRDefault="0046471E" w:rsidP="00D61D97">
            <w:pPr>
              <w:rPr>
                <w:rFonts w:ascii="Times New Roman" w:hAnsi="Times New Roman"/>
              </w:rPr>
            </w:pPr>
          </w:p>
          <w:p w14:paraId="2C391C11" w14:textId="77777777" w:rsidR="0046471E" w:rsidRPr="004526E0" w:rsidRDefault="0046471E" w:rsidP="00D61D97">
            <w:pPr>
              <w:rPr>
                <w:rFonts w:ascii="Times New Roman" w:hAnsi="Times New Roman"/>
              </w:rPr>
            </w:pPr>
          </w:p>
          <w:p w14:paraId="7DB4477C" w14:textId="77777777" w:rsidR="0046471E" w:rsidRPr="004526E0" w:rsidRDefault="0046471E" w:rsidP="0046471E">
            <w:pPr>
              <w:rPr>
                <w:rFonts w:ascii="Times New Roman" w:hAnsi="Times New Roman"/>
              </w:rPr>
            </w:pPr>
          </w:p>
          <w:p w14:paraId="5A17AAA1" w14:textId="77777777" w:rsidR="003F4E20" w:rsidRPr="004526E0" w:rsidRDefault="003F4E20" w:rsidP="0046471E">
            <w:pPr>
              <w:rPr>
                <w:rFonts w:ascii="Times New Roman" w:hAnsi="Times New Roman"/>
              </w:rPr>
            </w:pPr>
          </w:p>
          <w:p w14:paraId="4E9A5A82" w14:textId="77777777" w:rsidR="003F4E20" w:rsidRPr="004526E0" w:rsidRDefault="003F4E20" w:rsidP="0046471E">
            <w:pPr>
              <w:rPr>
                <w:rFonts w:ascii="Times New Roman" w:hAnsi="Times New Roman"/>
              </w:rPr>
            </w:pPr>
          </w:p>
          <w:p w14:paraId="4B361AEA" w14:textId="77777777" w:rsidR="00AA2C0D" w:rsidRPr="004526E0" w:rsidRDefault="00AA2C0D" w:rsidP="0046471E">
            <w:pPr>
              <w:rPr>
                <w:rFonts w:ascii="Times New Roman" w:hAnsi="Times New Roman"/>
              </w:rPr>
            </w:pPr>
          </w:p>
          <w:p w14:paraId="66799840" w14:textId="77777777" w:rsidR="001163E1" w:rsidRDefault="001163E1" w:rsidP="0046471E">
            <w:pPr>
              <w:rPr>
                <w:ins w:id="78" w:author="Dovilė Kėkštienė" w:date="2026-01-13T11:31:00Z" w16du:dateUtc="2026-01-13T09:31:00Z"/>
                <w:rFonts w:ascii="Times New Roman" w:hAnsi="Times New Roman"/>
                <w:sz w:val="24"/>
                <w:szCs w:val="24"/>
              </w:rPr>
            </w:pPr>
          </w:p>
          <w:p w14:paraId="48AC8970" w14:textId="4360751C" w:rsidR="0046471E" w:rsidRPr="004526E0" w:rsidRDefault="00513AF6" w:rsidP="0046471E">
            <w:pPr>
              <w:rPr>
                <w:rFonts w:ascii="Times New Roman" w:hAnsi="Times New Roman"/>
                <w:sz w:val="24"/>
                <w:szCs w:val="24"/>
              </w:rPr>
            </w:pPr>
            <w:r w:rsidRPr="004526E0">
              <w:rPr>
                <w:rFonts w:ascii="Times New Roman" w:hAnsi="Times New Roman"/>
                <w:sz w:val="24"/>
                <w:szCs w:val="24"/>
              </w:rPr>
              <w:lastRenderedPageBreak/>
              <w:t>5.26.</w:t>
            </w:r>
          </w:p>
          <w:p w14:paraId="1E216009" w14:textId="77777777" w:rsidR="0046471E" w:rsidRPr="004526E0" w:rsidRDefault="0046471E" w:rsidP="0046471E">
            <w:pPr>
              <w:rPr>
                <w:rFonts w:ascii="Times New Roman" w:hAnsi="Times New Roman"/>
              </w:rPr>
            </w:pPr>
          </w:p>
          <w:p w14:paraId="016E04A7" w14:textId="77777777" w:rsidR="0046471E" w:rsidRPr="004526E0" w:rsidRDefault="0046471E" w:rsidP="0046471E">
            <w:pPr>
              <w:rPr>
                <w:rFonts w:ascii="Times New Roman" w:hAnsi="Times New Roman"/>
              </w:rPr>
            </w:pPr>
          </w:p>
          <w:p w14:paraId="74B523CD" w14:textId="77777777" w:rsidR="0046471E" w:rsidRPr="004526E0" w:rsidRDefault="0046471E" w:rsidP="0046471E">
            <w:pPr>
              <w:rPr>
                <w:rFonts w:ascii="Times New Roman" w:hAnsi="Times New Roman"/>
              </w:rPr>
            </w:pPr>
          </w:p>
          <w:p w14:paraId="642B64F6" w14:textId="77777777" w:rsidR="0046471E" w:rsidRPr="004526E0" w:rsidRDefault="0046471E" w:rsidP="0046471E">
            <w:pPr>
              <w:rPr>
                <w:rFonts w:ascii="Times New Roman" w:hAnsi="Times New Roman"/>
              </w:rPr>
            </w:pPr>
          </w:p>
          <w:p w14:paraId="6FCD0F8D" w14:textId="77777777" w:rsidR="0046471E" w:rsidRPr="004526E0" w:rsidRDefault="0046471E" w:rsidP="0046471E">
            <w:pPr>
              <w:rPr>
                <w:rFonts w:ascii="Times New Roman" w:hAnsi="Times New Roman"/>
              </w:rPr>
            </w:pPr>
          </w:p>
          <w:p w14:paraId="28DA7A6D" w14:textId="77777777" w:rsidR="0046471E" w:rsidRPr="004526E0" w:rsidRDefault="0046471E" w:rsidP="0046471E">
            <w:pPr>
              <w:rPr>
                <w:rFonts w:ascii="Times New Roman" w:hAnsi="Times New Roman"/>
              </w:rPr>
            </w:pPr>
          </w:p>
          <w:p w14:paraId="60977825" w14:textId="77777777" w:rsidR="0046471E" w:rsidRPr="004526E0" w:rsidRDefault="0046471E" w:rsidP="0046471E">
            <w:pPr>
              <w:rPr>
                <w:rFonts w:ascii="Times New Roman" w:hAnsi="Times New Roman"/>
              </w:rPr>
            </w:pPr>
          </w:p>
          <w:p w14:paraId="2DE90766" w14:textId="77777777" w:rsidR="0046471E" w:rsidRPr="004526E0" w:rsidRDefault="0046471E" w:rsidP="0046471E">
            <w:pPr>
              <w:rPr>
                <w:rFonts w:ascii="Times New Roman" w:hAnsi="Times New Roman"/>
              </w:rPr>
            </w:pPr>
          </w:p>
          <w:p w14:paraId="5FCD935E" w14:textId="77777777" w:rsidR="0046471E" w:rsidRPr="004526E0" w:rsidRDefault="0046471E" w:rsidP="0046471E">
            <w:pPr>
              <w:rPr>
                <w:rFonts w:ascii="Times New Roman" w:hAnsi="Times New Roman"/>
              </w:rPr>
            </w:pPr>
          </w:p>
          <w:p w14:paraId="6C9B69A4" w14:textId="77777777" w:rsidR="0046471E" w:rsidRPr="004526E0" w:rsidRDefault="0046471E" w:rsidP="0046471E">
            <w:pPr>
              <w:rPr>
                <w:rFonts w:ascii="Times New Roman" w:hAnsi="Times New Roman"/>
              </w:rPr>
            </w:pPr>
          </w:p>
          <w:p w14:paraId="2130B962" w14:textId="77777777" w:rsidR="0046471E" w:rsidRPr="004526E0" w:rsidRDefault="0046471E" w:rsidP="0046471E">
            <w:pPr>
              <w:rPr>
                <w:rFonts w:ascii="Times New Roman" w:hAnsi="Times New Roman"/>
              </w:rPr>
            </w:pPr>
          </w:p>
          <w:p w14:paraId="6544A15E" w14:textId="77777777" w:rsidR="0046471E" w:rsidRPr="004526E0" w:rsidRDefault="0046471E" w:rsidP="0046471E">
            <w:pPr>
              <w:rPr>
                <w:rFonts w:ascii="Times New Roman" w:hAnsi="Times New Roman"/>
              </w:rPr>
            </w:pPr>
          </w:p>
          <w:p w14:paraId="14EF78E7" w14:textId="77777777" w:rsidR="0046471E" w:rsidRPr="004526E0" w:rsidRDefault="0046471E" w:rsidP="0046471E">
            <w:pPr>
              <w:rPr>
                <w:rFonts w:ascii="Times New Roman" w:hAnsi="Times New Roman"/>
              </w:rPr>
            </w:pPr>
          </w:p>
          <w:p w14:paraId="41FE0305" w14:textId="77777777" w:rsidR="0046471E" w:rsidRPr="004526E0" w:rsidRDefault="0046471E" w:rsidP="0046471E">
            <w:pPr>
              <w:rPr>
                <w:rFonts w:ascii="Times New Roman" w:hAnsi="Times New Roman"/>
              </w:rPr>
            </w:pPr>
          </w:p>
          <w:p w14:paraId="48C6AD22" w14:textId="77777777" w:rsidR="0046471E" w:rsidRPr="004526E0" w:rsidRDefault="0046471E" w:rsidP="0046471E">
            <w:pPr>
              <w:rPr>
                <w:rFonts w:ascii="Times New Roman" w:hAnsi="Times New Roman"/>
              </w:rPr>
            </w:pPr>
          </w:p>
          <w:p w14:paraId="08ECD4C9" w14:textId="77777777" w:rsidR="0046471E" w:rsidRPr="004526E0" w:rsidRDefault="0046471E" w:rsidP="0046471E">
            <w:pPr>
              <w:rPr>
                <w:rFonts w:ascii="Times New Roman" w:hAnsi="Times New Roman"/>
              </w:rPr>
            </w:pPr>
          </w:p>
          <w:p w14:paraId="00ABD7EC" w14:textId="77777777" w:rsidR="0046471E" w:rsidRPr="004526E0" w:rsidRDefault="0046471E" w:rsidP="0046471E">
            <w:pPr>
              <w:rPr>
                <w:rFonts w:ascii="Times New Roman" w:hAnsi="Times New Roman"/>
              </w:rPr>
            </w:pPr>
          </w:p>
          <w:p w14:paraId="5B87355A" w14:textId="77777777" w:rsidR="0046471E" w:rsidRPr="004526E0" w:rsidRDefault="0046471E" w:rsidP="0046471E">
            <w:pPr>
              <w:rPr>
                <w:rFonts w:ascii="Times New Roman" w:hAnsi="Times New Roman"/>
              </w:rPr>
            </w:pPr>
          </w:p>
          <w:p w14:paraId="6D169583" w14:textId="77777777" w:rsidR="0046471E" w:rsidRPr="004526E0" w:rsidRDefault="0046471E" w:rsidP="0046471E">
            <w:pPr>
              <w:rPr>
                <w:rFonts w:ascii="Times New Roman" w:hAnsi="Times New Roman"/>
              </w:rPr>
            </w:pPr>
          </w:p>
          <w:p w14:paraId="1672A366" w14:textId="77777777" w:rsidR="0046471E" w:rsidRPr="004526E0" w:rsidRDefault="0046471E" w:rsidP="0046471E">
            <w:pPr>
              <w:rPr>
                <w:rFonts w:ascii="Times New Roman" w:hAnsi="Times New Roman"/>
              </w:rPr>
            </w:pPr>
          </w:p>
          <w:p w14:paraId="46F34D9B" w14:textId="77777777" w:rsidR="0046471E" w:rsidRPr="004526E0" w:rsidRDefault="0046471E" w:rsidP="0046471E">
            <w:pPr>
              <w:rPr>
                <w:rFonts w:ascii="Times New Roman" w:hAnsi="Times New Roman"/>
              </w:rPr>
            </w:pPr>
          </w:p>
          <w:p w14:paraId="7EF50D12" w14:textId="77777777" w:rsidR="0046471E" w:rsidRPr="004526E0" w:rsidRDefault="0046471E" w:rsidP="0046471E">
            <w:pPr>
              <w:rPr>
                <w:rFonts w:ascii="Times New Roman" w:hAnsi="Times New Roman"/>
              </w:rPr>
            </w:pPr>
          </w:p>
          <w:p w14:paraId="1A035C9C" w14:textId="77777777" w:rsidR="0046471E" w:rsidRPr="004526E0" w:rsidRDefault="0046471E" w:rsidP="0046471E">
            <w:pPr>
              <w:rPr>
                <w:rFonts w:ascii="Times New Roman" w:hAnsi="Times New Roman"/>
              </w:rPr>
            </w:pPr>
          </w:p>
          <w:p w14:paraId="0E0483E6" w14:textId="77777777" w:rsidR="0046471E" w:rsidRPr="004526E0" w:rsidRDefault="0046471E" w:rsidP="0046471E">
            <w:pPr>
              <w:rPr>
                <w:rFonts w:ascii="Times New Roman" w:hAnsi="Times New Roman"/>
              </w:rPr>
            </w:pPr>
          </w:p>
          <w:p w14:paraId="5E44BD02" w14:textId="77777777" w:rsidR="0046471E" w:rsidRPr="004526E0" w:rsidRDefault="0046471E" w:rsidP="0046471E">
            <w:pPr>
              <w:rPr>
                <w:rFonts w:ascii="Times New Roman" w:hAnsi="Times New Roman"/>
              </w:rPr>
            </w:pPr>
          </w:p>
          <w:p w14:paraId="0E13E73F" w14:textId="77777777" w:rsidR="0046471E" w:rsidRPr="004526E0" w:rsidRDefault="0046471E" w:rsidP="0046471E">
            <w:pPr>
              <w:rPr>
                <w:rFonts w:ascii="Times New Roman" w:hAnsi="Times New Roman"/>
              </w:rPr>
            </w:pPr>
          </w:p>
          <w:p w14:paraId="2C9B167B" w14:textId="77777777" w:rsidR="0046471E" w:rsidRPr="004526E0" w:rsidRDefault="0046471E" w:rsidP="0046471E">
            <w:pPr>
              <w:rPr>
                <w:rFonts w:ascii="Times New Roman" w:hAnsi="Times New Roman"/>
              </w:rPr>
            </w:pPr>
          </w:p>
          <w:p w14:paraId="54BA482C" w14:textId="77777777" w:rsidR="0046471E" w:rsidRPr="004526E0" w:rsidRDefault="0046471E" w:rsidP="0046471E">
            <w:pPr>
              <w:rPr>
                <w:rFonts w:ascii="Times New Roman" w:hAnsi="Times New Roman"/>
              </w:rPr>
            </w:pPr>
          </w:p>
          <w:p w14:paraId="096F9183" w14:textId="77777777" w:rsidR="0046471E" w:rsidRPr="004526E0" w:rsidRDefault="0046471E" w:rsidP="0046471E">
            <w:pPr>
              <w:rPr>
                <w:rFonts w:ascii="Times New Roman" w:hAnsi="Times New Roman"/>
              </w:rPr>
            </w:pPr>
          </w:p>
          <w:p w14:paraId="182DF3AF" w14:textId="77777777" w:rsidR="0046471E" w:rsidRPr="004526E0" w:rsidRDefault="0046471E" w:rsidP="0046471E">
            <w:pPr>
              <w:rPr>
                <w:rFonts w:ascii="Times New Roman" w:hAnsi="Times New Roman"/>
              </w:rPr>
            </w:pPr>
          </w:p>
          <w:p w14:paraId="35EA30AE" w14:textId="77777777" w:rsidR="0046471E" w:rsidRPr="004526E0" w:rsidRDefault="0046471E" w:rsidP="0046471E">
            <w:pPr>
              <w:rPr>
                <w:rFonts w:ascii="Times New Roman" w:hAnsi="Times New Roman"/>
              </w:rPr>
            </w:pPr>
          </w:p>
          <w:p w14:paraId="745A4E36" w14:textId="77777777" w:rsidR="0046471E" w:rsidRPr="004526E0" w:rsidRDefault="0046471E" w:rsidP="0046471E">
            <w:pPr>
              <w:rPr>
                <w:rFonts w:ascii="Times New Roman" w:hAnsi="Times New Roman"/>
              </w:rPr>
            </w:pPr>
          </w:p>
          <w:p w14:paraId="47776700" w14:textId="77777777" w:rsidR="0046471E" w:rsidRPr="004526E0" w:rsidRDefault="0046471E" w:rsidP="0046471E">
            <w:pPr>
              <w:rPr>
                <w:rFonts w:ascii="Times New Roman" w:hAnsi="Times New Roman"/>
              </w:rPr>
            </w:pPr>
          </w:p>
          <w:p w14:paraId="4AB74EBB" w14:textId="77777777" w:rsidR="0046471E" w:rsidRPr="004526E0" w:rsidRDefault="0046471E" w:rsidP="0046471E">
            <w:pPr>
              <w:rPr>
                <w:rFonts w:ascii="Times New Roman" w:hAnsi="Times New Roman"/>
              </w:rPr>
            </w:pPr>
          </w:p>
          <w:p w14:paraId="75542CB4" w14:textId="77777777" w:rsidR="0046471E" w:rsidRPr="004526E0" w:rsidRDefault="0046471E" w:rsidP="00611AAC">
            <w:pPr>
              <w:spacing w:line="360" w:lineRule="auto"/>
              <w:rPr>
                <w:rFonts w:ascii="Times New Roman" w:hAnsi="Times New Roman"/>
              </w:rPr>
            </w:pPr>
          </w:p>
          <w:p w14:paraId="3943EE40" w14:textId="77777777" w:rsidR="00513AF6" w:rsidRPr="004526E0" w:rsidRDefault="00513AF6" w:rsidP="00611AAC">
            <w:pPr>
              <w:spacing w:line="360" w:lineRule="auto"/>
              <w:rPr>
                <w:rFonts w:ascii="Times New Roman" w:hAnsi="Times New Roman"/>
              </w:rPr>
            </w:pPr>
          </w:p>
          <w:p w14:paraId="7E17E6A3" w14:textId="77777777" w:rsidR="00513AF6" w:rsidRPr="004526E0" w:rsidRDefault="00513AF6" w:rsidP="00611AAC">
            <w:pPr>
              <w:spacing w:line="360" w:lineRule="auto"/>
              <w:rPr>
                <w:rFonts w:ascii="Times New Roman" w:hAnsi="Times New Roman"/>
              </w:rPr>
            </w:pPr>
          </w:p>
          <w:p w14:paraId="61133710" w14:textId="77777777" w:rsidR="0096304F" w:rsidRPr="004526E0" w:rsidRDefault="0096304F" w:rsidP="00611AAC">
            <w:pPr>
              <w:spacing w:line="360" w:lineRule="auto"/>
              <w:rPr>
                <w:rFonts w:ascii="Times New Roman" w:hAnsi="Times New Roman"/>
              </w:rPr>
            </w:pPr>
          </w:p>
          <w:p w14:paraId="2ADFEA5A" w14:textId="77777777" w:rsidR="005D0BEB" w:rsidRPr="004526E0" w:rsidRDefault="005D0BEB" w:rsidP="00611AAC">
            <w:pPr>
              <w:spacing w:line="360" w:lineRule="auto"/>
              <w:rPr>
                <w:rFonts w:ascii="Times New Roman" w:hAnsi="Times New Roman"/>
              </w:rPr>
            </w:pPr>
          </w:p>
          <w:p w14:paraId="14A0AC7D" w14:textId="77777777" w:rsidR="005B4DED" w:rsidRPr="004526E0" w:rsidRDefault="005B4DED" w:rsidP="00611AAC">
            <w:pPr>
              <w:spacing w:line="360" w:lineRule="auto"/>
              <w:rPr>
                <w:rFonts w:ascii="Times New Roman" w:hAnsi="Times New Roman"/>
              </w:rPr>
            </w:pPr>
          </w:p>
          <w:p w14:paraId="47D9B810" w14:textId="77777777" w:rsidR="005B4DED" w:rsidRPr="004526E0" w:rsidRDefault="005B4DED" w:rsidP="00611AAC">
            <w:pPr>
              <w:spacing w:line="360" w:lineRule="auto"/>
              <w:rPr>
                <w:rFonts w:ascii="Times New Roman" w:hAnsi="Times New Roman"/>
              </w:rPr>
            </w:pPr>
          </w:p>
          <w:p w14:paraId="23D89C10" w14:textId="77777777" w:rsidR="005B4DED" w:rsidRPr="004526E0" w:rsidRDefault="005B4DED" w:rsidP="00611AAC">
            <w:pPr>
              <w:spacing w:line="360" w:lineRule="auto"/>
              <w:rPr>
                <w:rFonts w:ascii="Times New Roman" w:hAnsi="Times New Roman"/>
              </w:rPr>
            </w:pPr>
          </w:p>
          <w:p w14:paraId="25488E5D" w14:textId="77777777" w:rsidR="005B4DED" w:rsidRPr="004526E0" w:rsidRDefault="005B4DED" w:rsidP="00611AAC">
            <w:pPr>
              <w:spacing w:line="360" w:lineRule="auto"/>
              <w:rPr>
                <w:rFonts w:ascii="Times New Roman" w:hAnsi="Times New Roman"/>
              </w:rPr>
            </w:pPr>
          </w:p>
          <w:p w14:paraId="316489C5" w14:textId="77777777" w:rsidR="005B4DED" w:rsidRPr="004526E0" w:rsidRDefault="005B4DED" w:rsidP="00611AAC">
            <w:pPr>
              <w:spacing w:line="360" w:lineRule="auto"/>
              <w:rPr>
                <w:rFonts w:ascii="Times New Roman" w:hAnsi="Times New Roman"/>
              </w:rPr>
            </w:pPr>
          </w:p>
          <w:p w14:paraId="7B8CFD00" w14:textId="77777777" w:rsidR="005B4DED" w:rsidRPr="004526E0" w:rsidRDefault="005B4DED" w:rsidP="00611AAC">
            <w:pPr>
              <w:spacing w:line="360" w:lineRule="auto"/>
              <w:rPr>
                <w:rFonts w:ascii="Times New Roman" w:hAnsi="Times New Roman"/>
              </w:rPr>
            </w:pPr>
          </w:p>
          <w:p w14:paraId="39E72F04" w14:textId="77777777" w:rsidR="005B4DED" w:rsidRPr="004526E0" w:rsidRDefault="005B4DED" w:rsidP="00611AAC">
            <w:pPr>
              <w:spacing w:line="360" w:lineRule="auto"/>
              <w:rPr>
                <w:rFonts w:ascii="Times New Roman" w:hAnsi="Times New Roman"/>
              </w:rPr>
            </w:pPr>
          </w:p>
          <w:p w14:paraId="218ED094" w14:textId="77777777" w:rsidR="005B4DED" w:rsidRPr="004526E0" w:rsidRDefault="005B4DED" w:rsidP="00611AAC">
            <w:pPr>
              <w:spacing w:line="360" w:lineRule="auto"/>
              <w:rPr>
                <w:rFonts w:ascii="Times New Roman" w:hAnsi="Times New Roman"/>
              </w:rPr>
            </w:pPr>
          </w:p>
          <w:p w14:paraId="1EB093FD" w14:textId="77777777" w:rsidR="005B4DED" w:rsidRPr="004526E0" w:rsidRDefault="005B4DED" w:rsidP="00611AAC">
            <w:pPr>
              <w:spacing w:line="360" w:lineRule="auto"/>
              <w:rPr>
                <w:rFonts w:ascii="Times New Roman" w:hAnsi="Times New Roman"/>
              </w:rPr>
            </w:pPr>
          </w:p>
          <w:p w14:paraId="241F02CF" w14:textId="77777777" w:rsidR="005B4DED" w:rsidRPr="004526E0" w:rsidRDefault="005B4DED" w:rsidP="00611AAC">
            <w:pPr>
              <w:spacing w:line="360" w:lineRule="auto"/>
              <w:rPr>
                <w:rFonts w:ascii="Times New Roman" w:hAnsi="Times New Roman"/>
              </w:rPr>
            </w:pPr>
          </w:p>
          <w:p w14:paraId="38479035" w14:textId="77777777" w:rsidR="005B4DED" w:rsidRPr="004526E0" w:rsidRDefault="005B4DED" w:rsidP="00611AAC">
            <w:pPr>
              <w:spacing w:line="360" w:lineRule="auto"/>
              <w:rPr>
                <w:rFonts w:ascii="Times New Roman" w:hAnsi="Times New Roman"/>
              </w:rPr>
            </w:pPr>
          </w:p>
          <w:p w14:paraId="1E700D22" w14:textId="77777777" w:rsidR="0046471E" w:rsidRPr="004526E0" w:rsidRDefault="0046471E" w:rsidP="00513AF6">
            <w:pPr>
              <w:spacing w:line="480" w:lineRule="auto"/>
              <w:rPr>
                <w:rFonts w:ascii="Times New Roman" w:hAnsi="Times New Roman"/>
              </w:rPr>
            </w:pPr>
          </w:p>
          <w:p w14:paraId="2E320CA7" w14:textId="77777777" w:rsidR="005B4DED" w:rsidRPr="004526E0" w:rsidRDefault="005B4DED" w:rsidP="00513AF6">
            <w:pPr>
              <w:spacing w:line="480" w:lineRule="auto"/>
              <w:rPr>
                <w:rFonts w:ascii="Times New Roman" w:hAnsi="Times New Roman"/>
              </w:rPr>
            </w:pPr>
          </w:p>
          <w:p w14:paraId="43C89335" w14:textId="77777777" w:rsidR="005B4DED" w:rsidRPr="004526E0" w:rsidRDefault="005B4DED" w:rsidP="00513AF6">
            <w:pPr>
              <w:spacing w:line="480" w:lineRule="auto"/>
              <w:rPr>
                <w:rFonts w:ascii="Times New Roman" w:hAnsi="Times New Roman"/>
              </w:rPr>
            </w:pPr>
          </w:p>
          <w:p w14:paraId="0343C311" w14:textId="77777777" w:rsidR="005B4DED" w:rsidRPr="004526E0" w:rsidRDefault="005B4DED" w:rsidP="00513AF6">
            <w:pPr>
              <w:spacing w:line="480" w:lineRule="auto"/>
              <w:rPr>
                <w:rFonts w:ascii="Times New Roman" w:hAnsi="Times New Roman"/>
              </w:rPr>
            </w:pPr>
          </w:p>
          <w:p w14:paraId="44DEFCBD" w14:textId="77777777" w:rsidR="005B4DED" w:rsidRPr="004526E0" w:rsidRDefault="005B4DED" w:rsidP="00513AF6">
            <w:pPr>
              <w:spacing w:line="480" w:lineRule="auto"/>
              <w:rPr>
                <w:rFonts w:ascii="Times New Roman" w:hAnsi="Times New Roman"/>
              </w:rPr>
            </w:pPr>
          </w:p>
          <w:p w14:paraId="4D66708B" w14:textId="77777777" w:rsidR="005B4DED" w:rsidRPr="004526E0" w:rsidRDefault="005B4DED" w:rsidP="00513AF6">
            <w:pPr>
              <w:spacing w:line="480" w:lineRule="auto"/>
              <w:rPr>
                <w:rFonts w:ascii="Times New Roman" w:hAnsi="Times New Roman"/>
              </w:rPr>
            </w:pPr>
          </w:p>
          <w:p w14:paraId="6A455210" w14:textId="77777777" w:rsidR="005B4DED" w:rsidRPr="004526E0" w:rsidRDefault="005B4DED" w:rsidP="00513AF6">
            <w:pPr>
              <w:spacing w:line="480" w:lineRule="auto"/>
              <w:rPr>
                <w:rFonts w:ascii="Times New Roman" w:hAnsi="Times New Roman"/>
              </w:rPr>
            </w:pPr>
          </w:p>
          <w:p w14:paraId="00430EDC" w14:textId="77777777" w:rsidR="005B4DED" w:rsidRPr="004526E0" w:rsidRDefault="005B4DED" w:rsidP="00513AF6">
            <w:pPr>
              <w:spacing w:line="480" w:lineRule="auto"/>
              <w:rPr>
                <w:rFonts w:ascii="Times New Roman" w:hAnsi="Times New Roman"/>
              </w:rPr>
            </w:pPr>
          </w:p>
          <w:p w14:paraId="69D20612" w14:textId="77777777" w:rsidR="005B4DED" w:rsidRPr="004526E0" w:rsidRDefault="005B4DED" w:rsidP="00513AF6">
            <w:pPr>
              <w:spacing w:line="480" w:lineRule="auto"/>
              <w:rPr>
                <w:rFonts w:ascii="Times New Roman" w:hAnsi="Times New Roman"/>
              </w:rPr>
            </w:pPr>
          </w:p>
          <w:p w14:paraId="5E117F12" w14:textId="77777777" w:rsidR="005B4DED" w:rsidRPr="004526E0" w:rsidRDefault="005B4DED" w:rsidP="00513AF6">
            <w:pPr>
              <w:spacing w:line="480" w:lineRule="auto"/>
              <w:rPr>
                <w:rFonts w:ascii="Times New Roman" w:hAnsi="Times New Roman"/>
              </w:rPr>
            </w:pPr>
          </w:p>
          <w:p w14:paraId="48E02D31" w14:textId="77777777" w:rsidR="005B4DED" w:rsidRPr="004526E0" w:rsidRDefault="005B4DED" w:rsidP="00513AF6">
            <w:pPr>
              <w:spacing w:line="480" w:lineRule="auto"/>
              <w:rPr>
                <w:rFonts w:ascii="Times New Roman" w:hAnsi="Times New Roman"/>
              </w:rPr>
            </w:pPr>
          </w:p>
          <w:p w14:paraId="3BE6B3CC" w14:textId="77777777" w:rsidR="005B4DED" w:rsidRPr="004526E0" w:rsidRDefault="005B4DED" w:rsidP="00513AF6">
            <w:pPr>
              <w:spacing w:line="480" w:lineRule="auto"/>
              <w:rPr>
                <w:rFonts w:ascii="Times New Roman" w:hAnsi="Times New Roman"/>
              </w:rPr>
            </w:pPr>
          </w:p>
          <w:p w14:paraId="4FBBAD22" w14:textId="77777777" w:rsidR="005B4DED" w:rsidRPr="004526E0" w:rsidRDefault="005B4DED" w:rsidP="00513AF6">
            <w:pPr>
              <w:spacing w:line="480" w:lineRule="auto"/>
              <w:rPr>
                <w:rFonts w:ascii="Times New Roman" w:hAnsi="Times New Roman"/>
              </w:rPr>
            </w:pPr>
          </w:p>
          <w:p w14:paraId="59AF64E8" w14:textId="77777777" w:rsidR="005B4DED" w:rsidRPr="004526E0" w:rsidRDefault="005B4DED" w:rsidP="00513AF6">
            <w:pPr>
              <w:spacing w:line="480" w:lineRule="auto"/>
              <w:rPr>
                <w:rFonts w:ascii="Times New Roman" w:hAnsi="Times New Roman"/>
              </w:rPr>
            </w:pPr>
          </w:p>
          <w:p w14:paraId="05FEBFB0" w14:textId="77777777" w:rsidR="00AA2C0D" w:rsidRPr="004526E0" w:rsidRDefault="00AA2C0D" w:rsidP="0046471E">
            <w:pPr>
              <w:rPr>
                <w:rFonts w:ascii="Times New Roman" w:hAnsi="Times New Roman"/>
              </w:rPr>
            </w:pPr>
          </w:p>
          <w:p w14:paraId="0BE7C9F1" w14:textId="77777777" w:rsidR="001163E1" w:rsidRDefault="001163E1" w:rsidP="0046471E">
            <w:pPr>
              <w:rPr>
                <w:ins w:id="79" w:author="Dovilė Kėkštienė" w:date="2026-01-13T11:31:00Z" w16du:dateUtc="2026-01-13T09:31:00Z"/>
                <w:rFonts w:ascii="Times New Roman" w:hAnsi="Times New Roman"/>
              </w:rPr>
            </w:pPr>
          </w:p>
          <w:p w14:paraId="143D030F" w14:textId="77777777" w:rsidR="001163E1" w:rsidRDefault="001163E1" w:rsidP="0046471E">
            <w:pPr>
              <w:rPr>
                <w:ins w:id="80" w:author="Dovilė Kėkštienė" w:date="2026-01-13T11:31:00Z" w16du:dateUtc="2026-01-13T09:31:00Z"/>
                <w:rFonts w:ascii="Times New Roman" w:hAnsi="Times New Roman"/>
              </w:rPr>
            </w:pPr>
          </w:p>
          <w:p w14:paraId="4BB4A1E6" w14:textId="4E2FA0EA" w:rsidR="0046471E" w:rsidRPr="004526E0" w:rsidRDefault="0046471E" w:rsidP="0046471E">
            <w:pPr>
              <w:rPr>
                <w:rFonts w:ascii="Times New Roman" w:hAnsi="Times New Roman"/>
              </w:rPr>
            </w:pPr>
            <w:r w:rsidRPr="004526E0">
              <w:rPr>
                <w:rFonts w:ascii="Times New Roman" w:hAnsi="Times New Roman"/>
              </w:rPr>
              <w:t>5.</w:t>
            </w:r>
            <w:r w:rsidR="00513AF6" w:rsidRPr="004526E0">
              <w:rPr>
                <w:rFonts w:ascii="Times New Roman" w:hAnsi="Times New Roman"/>
              </w:rPr>
              <w:t>27</w:t>
            </w:r>
            <w:r w:rsidRPr="004526E0">
              <w:rPr>
                <w:rFonts w:ascii="Times New Roman" w:hAnsi="Times New Roman"/>
              </w:rPr>
              <w:t>.</w:t>
            </w:r>
          </w:p>
          <w:p w14:paraId="6BB3D882" w14:textId="77777777" w:rsidR="002D7982" w:rsidRPr="004526E0" w:rsidRDefault="002D7982" w:rsidP="002D7982">
            <w:pPr>
              <w:rPr>
                <w:rFonts w:ascii="Times New Roman" w:hAnsi="Times New Roman"/>
              </w:rPr>
            </w:pPr>
          </w:p>
          <w:p w14:paraId="6D85D8E7" w14:textId="77777777" w:rsidR="002D7982" w:rsidRPr="004526E0" w:rsidRDefault="002D7982" w:rsidP="002D7982">
            <w:pPr>
              <w:rPr>
                <w:rFonts w:ascii="Times New Roman" w:hAnsi="Times New Roman"/>
              </w:rPr>
            </w:pPr>
          </w:p>
          <w:p w14:paraId="42DF027D" w14:textId="77777777" w:rsidR="002D7982" w:rsidRPr="004526E0" w:rsidRDefault="002D7982" w:rsidP="002D7982">
            <w:pPr>
              <w:rPr>
                <w:rFonts w:ascii="Times New Roman" w:hAnsi="Times New Roman"/>
              </w:rPr>
            </w:pPr>
          </w:p>
          <w:p w14:paraId="006F56E5" w14:textId="77777777" w:rsidR="002D7982" w:rsidRPr="004526E0" w:rsidRDefault="002D7982" w:rsidP="002D7982">
            <w:pPr>
              <w:rPr>
                <w:rFonts w:ascii="Times New Roman" w:hAnsi="Times New Roman"/>
              </w:rPr>
            </w:pPr>
          </w:p>
          <w:p w14:paraId="4A654EBB" w14:textId="77777777" w:rsidR="00420D25" w:rsidRPr="004526E0" w:rsidRDefault="00420D25" w:rsidP="002D7982">
            <w:pPr>
              <w:rPr>
                <w:rFonts w:ascii="Times New Roman" w:hAnsi="Times New Roman"/>
              </w:rPr>
            </w:pPr>
          </w:p>
          <w:p w14:paraId="2B8A36F9" w14:textId="77777777" w:rsidR="00420D25" w:rsidRPr="004526E0" w:rsidRDefault="00420D25" w:rsidP="002D7982">
            <w:pPr>
              <w:rPr>
                <w:rFonts w:ascii="Times New Roman" w:hAnsi="Times New Roman"/>
              </w:rPr>
            </w:pPr>
          </w:p>
          <w:p w14:paraId="706BC7FE" w14:textId="77777777" w:rsidR="00420D25" w:rsidRPr="004526E0" w:rsidRDefault="00420D25" w:rsidP="002D7982">
            <w:pPr>
              <w:rPr>
                <w:rFonts w:ascii="Times New Roman" w:hAnsi="Times New Roman"/>
              </w:rPr>
            </w:pPr>
          </w:p>
          <w:p w14:paraId="71E45DCC" w14:textId="77777777" w:rsidR="00420D25" w:rsidRPr="004526E0" w:rsidRDefault="00420D25" w:rsidP="002D7982">
            <w:pPr>
              <w:rPr>
                <w:rFonts w:ascii="Times New Roman" w:hAnsi="Times New Roman"/>
              </w:rPr>
            </w:pPr>
          </w:p>
          <w:p w14:paraId="60EF4522" w14:textId="77777777" w:rsidR="00420D25" w:rsidRPr="004526E0" w:rsidRDefault="00420D25" w:rsidP="002D7982">
            <w:pPr>
              <w:rPr>
                <w:rFonts w:ascii="Times New Roman" w:hAnsi="Times New Roman"/>
              </w:rPr>
            </w:pPr>
          </w:p>
          <w:p w14:paraId="563C0417" w14:textId="77777777" w:rsidR="00420D25" w:rsidRPr="004526E0" w:rsidRDefault="00420D25" w:rsidP="002D7982">
            <w:pPr>
              <w:rPr>
                <w:rFonts w:ascii="Times New Roman" w:hAnsi="Times New Roman"/>
              </w:rPr>
            </w:pPr>
          </w:p>
          <w:p w14:paraId="5775BEEB" w14:textId="77777777" w:rsidR="00420D25" w:rsidRPr="004526E0" w:rsidRDefault="00420D25" w:rsidP="002D7982">
            <w:pPr>
              <w:rPr>
                <w:rFonts w:ascii="Times New Roman" w:hAnsi="Times New Roman"/>
              </w:rPr>
            </w:pPr>
          </w:p>
          <w:p w14:paraId="5B2A3208" w14:textId="77777777" w:rsidR="00420D25" w:rsidRPr="004526E0" w:rsidRDefault="00420D25" w:rsidP="002D7982">
            <w:pPr>
              <w:rPr>
                <w:rFonts w:ascii="Times New Roman" w:hAnsi="Times New Roman"/>
              </w:rPr>
            </w:pPr>
          </w:p>
          <w:p w14:paraId="7CCE55FD" w14:textId="77777777" w:rsidR="00420D25" w:rsidRPr="004526E0" w:rsidRDefault="00420D25" w:rsidP="002D7982">
            <w:pPr>
              <w:rPr>
                <w:rFonts w:ascii="Times New Roman" w:hAnsi="Times New Roman"/>
              </w:rPr>
            </w:pPr>
          </w:p>
          <w:p w14:paraId="12C5B922" w14:textId="77777777" w:rsidR="00420D25" w:rsidRPr="004526E0" w:rsidRDefault="00420D25" w:rsidP="002D7982">
            <w:pPr>
              <w:rPr>
                <w:rFonts w:ascii="Times New Roman" w:hAnsi="Times New Roman"/>
              </w:rPr>
            </w:pPr>
          </w:p>
          <w:p w14:paraId="465C0852" w14:textId="77777777" w:rsidR="00420D25" w:rsidRPr="004526E0" w:rsidRDefault="00420D25" w:rsidP="002D7982">
            <w:pPr>
              <w:rPr>
                <w:rFonts w:ascii="Times New Roman" w:hAnsi="Times New Roman"/>
              </w:rPr>
            </w:pPr>
          </w:p>
          <w:p w14:paraId="53B809C1" w14:textId="77777777" w:rsidR="00420D25" w:rsidRPr="004526E0" w:rsidRDefault="00420D25" w:rsidP="002D7982">
            <w:pPr>
              <w:rPr>
                <w:rFonts w:ascii="Times New Roman" w:hAnsi="Times New Roman"/>
              </w:rPr>
            </w:pPr>
          </w:p>
          <w:p w14:paraId="565B1464" w14:textId="77777777" w:rsidR="00420D25" w:rsidRPr="004526E0" w:rsidRDefault="00420D25" w:rsidP="002D7982">
            <w:pPr>
              <w:rPr>
                <w:rFonts w:ascii="Times New Roman" w:hAnsi="Times New Roman"/>
              </w:rPr>
            </w:pPr>
          </w:p>
          <w:p w14:paraId="7F2A3404" w14:textId="77777777" w:rsidR="00420D25" w:rsidRPr="004526E0" w:rsidRDefault="00420D25" w:rsidP="002D7982">
            <w:pPr>
              <w:rPr>
                <w:rFonts w:ascii="Times New Roman" w:hAnsi="Times New Roman"/>
              </w:rPr>
            </w:pPr>
          </w:p>
          <w:p w14:paraId="111A68AE" w14:textId="77777777" w:rsidR="00420D25" w:rsidRPr="004526E0" w:rsidRDefault="00420D25" w:rsidP="002D7982">
            <w:pPr>
              <w:rPr>
                <w:rFonts w:ascii="Times New Roman" w:hAnsi="Times New Roman"/>
              </w:rPr>
            </w:pPr>
          </w:p>
          <w:p w14:paraId="3D2E8BFD" w14:textId="77777777" w:rsidR="00420D25" w:rsidRPr="004526E0" w:rsidRDefault="00420D25" w:rsidP="002D7982">
            <w:pPr>
              <w:rPr>
                <w:rFonts w:ascii="Times New Roman" w:hAnsi="Times New Roman"/>
              </w:rPr>
            </w:pPr>
          </w:p>
          <w:p w14:paraId="3DBD4C44" w14:textId="77777777" w:rsidR="00420D25" w:rsidRPr="004526E0" w:rsidRDefault="00420D25" w:rsidP="002D7982">
            <w:pPr>
              <w:rPr>
                <w:rFonts w:ascii="Times New Roman" w:hAnsi="Times New Roman"/>
              </w:rPr>
            </w:pPr>
          </w:p>
          <w:p w14:paraId="2223A100" w14:textId="77777777" w:rsidR="00420D25" w:rsidRPr="004526E0" w:rsidRDefault="00420D25" w:rsidP="002D7982">
            <w:pPr>
              <w:rPr>
                <w:rFonts w:ascii="Times New Roman" w:hAnsi="Times New Roman"/>
              </w:rPr>
            </w:pPr>
          </w:p>
          <w:p w14:paraId="4BE43DBD" w14:textId="77777777" w:rsidR="00420D25" w:rsidRPr="004526E0" w:rsidRDefault="00420D25" w:rsidP="002D7982">
            <w:pPr>
              <w:rPr>
                <w:rFonts w:ascii="Times New Roman" w:hAnsi="Times New Roman"/>
              </w:rPr>
            </w:pPr>
          </w:p>
          <w:p w14:paraId="0E21531B" w14:textId="77777777" w:rsidR="00420D25" w:rsidRPr="004526E0" w:rsidRDefault="00420D25" w:rsidP="002D7982">
            <w:pPr>
              <w:rPr>
                <w:rFonts w:ascii="Times New Roman" w:hAnsi="Times New Roman"/>
              </w:rPr>
            </w:pPr>
          </w:p>
          <w:p w14:paraId="2F7DE550" w14:textId="77777777" w:rsidR="00420D25" w:rsidRPr="004526E0" w:rsidRDefault="00420D25" w:rsidP="002D7982">
            <w:pPr>
              <w:rPr>
                <w:rFonts w:ascii="Times New Roman" w:hAnsi="Times New Roman"/>
              </w:rPr>
            </w:pPr>
          </w:p>
          <w:p w14:paraId="0BD2F1E0" w14:textId="77777777" w:rsidR="00420D25" w:rsidRPr="004526E0" w:rsidRDefault="00420D25" w:rsidP="002D7982">
            <w:pPr>
              <w:rPr>
                <w:rFonts w:ascii="Times New Roman" w:hAnsi="Times New Roman"/>
              </w:rPr>
            </w:pPr>
          </w:p>
          <w:p w14:paraId="3695E09D" w14:textId="77777777" w:rsidR="00420D25" w:rsidRPr="004526E0" w:rsidRDefault="00420D25" w:rsidP="002D7982">
            <w:pPr>
              <w:rPr>
                <w:rFonts w:ascii="Times New Roman" w:hAnsi="Times New Roman"/>
              </w:rPr>
            </w:pPr>
          </w:p>
          <w:p w14:paraId="2ED6B064" w14:textId="77777777" w:rsidR="00420D25" w:rsidRPr="004526E0" w:rsidRDefault="00420D25" w:rsidP="002D7982">
            <w:pPr>
              <w:rPr>
                <w:rFonts w:ascii="Times New Roman" w:hAnsi="Times New Roman"/>
              </w:rPr>
            </w:pPr>
          </w:p>
          <w:p w14:paraId="7D39BF7F" w14:textId="77777777" w:rsidR="00420D25" w:rsidRPr="004526E0" w:rsidRDefault="00420D25" w:rsidP="002D7982">
            <w:pPr>
              <w:rPr>
                <w:rFonts w:ascii="Times New Roman" w:hAnsi="Times New Roman"/>
              </w:rPr>
            </w:pPr>
          </w:p>
          <w:p w14:paraId="2B745CCE" w14:textId="77777777" w:rsidR="00420D25" w:rsidRPr="004526E0" w:rsidRDefault="00420D25" w:rsidP="002D7982">
            <w:pPr>
              <w:rPr>
                <w:rFonts w:ascii="Times New Roman" w:hAnsi="Times New Roman"/>
              </w:rPr>
            </w:pPr>
          </w:p>
          <w:p w14:paraId="2A191371" w14:textId="77777777" w:rsidR="00420D25" w:rsidRPr="004526E0" w:rsidRDefault="00420D25" w:rsidP="002D7982">
            <w:pPr>
              <w:rPr>
                <w:rFonts w:ascii="Times New Roman" w:hAnsi="Times New Roman"/>
              </w:rPr>
            </w:pPr>
          </w:p>
          <w:p w14:paraId="1F0BB044" w14:textId="77777777" w:rsidR="00420D25" w:rsidRPr="004526E0" w:rsidRDefault="00420D25" w:rsidP="002D7982">
            <w:pPr>
              <w:rPr>
                <w:rFonts w:ascii="Times New Roman" w:hAnsi="Times New Roman"/>
              </w:rPr>
            </w:pPr>
          </w:p>
          <w:p w14:paraId="1E75EEDB" w14:textId="77777777" w:rsidR="00420D25" w:rsidRPr="004526E0" w:rsidRDefault="00420D25" w:rsidP="002D7982">
            <w:pPr>
              <w:rPr>
                <w:rFonts w:ascii="Times New Roman" w:hAnsi="Times New Roman"/>
              </w:rPr>
            </w:pPr>
          </w:p>
          <w:p w14:paraId="2D590C58" w14:textId="77777777" w:rsidR="00420D25" w:rsidRPr="004526E0" w:rsidRDefault="00420D25" w:rsidP="002D7982">
            <w:pPr>
              <w:rPr>
                <w:rFonts w:ascii="Times New Roman" w:hAnsi="Times New Roman"/>
              </w:rPr>
            </w:pPr>
          </w:p>
          <w:p w14:paraId="4C3B5C11" w14:textId="77777777" w:rsidR="002D7982" w:rsidRPr="004526E0" w:rsidRDefault="002D7982" w:rsidP="002D7982">
            <w:pPr>
              <w:rPr>
                <w:rFonts w:ascii="Times New Roman" w:hAnsi="Times New Roman"/>
              </w:rPr>
            </w:pPr>
          </w:p>
          <w:p w14:paraId="1C47D8B0" w14:textId="77777777" w:rsidR="002D7982" w:rsidRPr="004526E0" w:rsidRDefault="002D7982" w:rsidP="002D7982">
            <w:pPr>
              <w:rPr>
                <w:rFonts w:ascii="Times New Roman" w:hAnsi="Times New Roman"/>
              </w:rPr>
            </w:pPr>
          </w:p>
          <w:p w14:paraId="0B50899E" w14:textId="77777777" w:rsidR="002D7982" w:rsidRPr="004526E0" w:rsidRDefault="002D7982" w:rsidP="002D7982">
            <w:pPr>
              <w:rPr>
                <w:rFonts w:ascii="Times New Roman" w:hAnsi="Times New Roman"/>
              </w:rPr>
            </w:pPr>
          </w:p>
        </w:tc>
        <w:tc>
          <w:tcPr>
            <w:tcW w:w="8930" w:type="dxa"/>
            <w:tcBorders>
              <w:top w:val="nil"/>
              <w:left w:val="nil"/>
              <w:bottom w:val="nil"/>
              <w:right w:val="nil"/>
            </w:tcBorders>
          </w:tcPr>
          <w:p w14:paraId="2BBC3649" w14:textId="57D0CC55" w:rsidR="008661B5" w:rsidRPr="004526E0" w:rsidRDefault="008661B5" w:rsidP="005C48C8">
            <w:pPr>
              <w:pStyle w:val="Stilius3"/>
              <w:spacing w:before="120"/>
              <w:rPr>
                <w:sz w:val="24"/>
                <w:szCs w:val="24"/>
              </w:rPr>
            </w:pPr>
            <w:r w:rsidRPr="004526E0">
              <w:rPr>
                <w:sz w:val="24"/>
                <w:szCs w:val="24"/>
              </w:rPr>
              <w:lastRenderedPageBreak/>
              <w:t>Rangovas iki Darbų pradžios privalo pateikti Užsakovui įrodymą, kad Rangovas yra apdraudę</w:t>
            </w:r>
            <w:r w:rsidR="00BB38B6" w:rsidRPr="004526E0">
              <w:rPr>
                <w:sz w:val="24"/>
                <w:szCs w:val="24"/>
              </w:rPr>
              <w:t>s</w:t>
            </w:r>
            <w:r w:rsidRPr="004526E0">
              <w:rPr>
                <w:sz w:val="24"/>
                <w:szCs w:val="24"/>
              </w:rPr>
              <w:t xml:space="preserve"> savo civilinę atsakomybę ir </w:t>
            </w:r>
            <w:r w:rsidR="00CE739C" w:rsidRPr="004526E0">
              <w:rPr>
                <w:sz w:val="24"/>
                <w:szCs w:val="24"/>
              </w:rPr>
              <w:t>Darbus</w:t>
            </w:r>
            <w:r w:rsidR="007704AD" w:rsidRPr="004526E0">
              <w:rPr>
                <w:sz w:val="24"/>
                <w:szCs w:val="24"/>
              </w:rPr>
              <w:t>, kaip nustatyta Lietuvos Respublikos statybos įstatyme</w:t>
            </w:r>
            <w:r w:rsidR="0024641C" w:rsidRPr="004526E0">
              <w:rPr>
                <w:sz w:val="24"/>
                <w:szCs w:val="24"/>
              </w:rPr>
              <w:t>,</w:t>
            </w:r>
            <w:r w:rsidR="00CE739C" w:rsidRPr="004526E0">
              <w:rPr>
                <w:sz w:val="24"/>
                <w:szCs w:val="24"/>
              </w:rPr>
              <w:t xml:space="preserve"> bei </w:t>
            </w:r>
            <w:r w:rsidRPr="004526E0">
              <w:rPr>
                <w:sz w:val="24"/>
                <w:szCs w:val="24"/>
              </w:rPr>
              <w:t>pateikti draudimo liudijimų (polisų) tinkamai patvirtintas kopijas. Privalomojo draudimo sutartys turi galioti nuo Darbų pradžios datos</w:t>
            </w:r>
            <w:r w:rsidR="006A5311" w:rsidRPr="004526E0">
              <w:rPr>
                <w:sz w:val="24"/>
                <w:szCs w:val="24"/>
              </w:rPr>
              <w:t xml:space="preserve"> </w:t>
            </w:r>
            <w:r w:rsidRPr="004526E0">
              <w:rPr>
                <w:sz w:val="24"/>
                <w:szCs w:val="24"/>
              </w:rPr>
              <w:t xml:space="preserve">iki </w:t>
            </w:r>
            <w:r w:rsidR="006A5311" w:rsidRPr="004526E0">
              <w:rPr>
                <w:sz w:val="24"/>
                <w:szCs w:val="24"/>
              </w:rPr>
              <w:t>Darbų pabaigos datos</w:t>
            </w:r>
            <w:r w:rsidRPr="004526E0">
              <w:rPr>
                <w:sz w:val="24"/>
                <w:szCs w:val="24"/>
              </w:rPr>
              <w:t>.</w:t>
            </w:r>
          </w:p>
          <w:p w14:paraId="2EEA2086" w14:textId="5958514F" w:rsidR="00046C6D" w:rsidRPr="004526E0" w:rsidRDefault="006344DA" w:rsidP="00046C6D">
            <w:pPr>
              <w:pStyle w:val="Stilius3"/>
              <w:spacing w:before="120"/>
              <w:rPr>
                <w:sz w:val="24"/>
                <w:szCs w:val="24"/>
              </w:rPr>
            </w:pPr>
            <w:r w:rsidRPr="004526E0">
              <w:rPr>
                <w:sz w:val="24"/>
                <w:szCs w:val="24"/>
              </w:rPr>
              <w:lastRenderedPageBreak/>
              <w:t>Rangovas Sutarties informaciją privalo laikyti privačia ir konfidencialia, išskyrus tai, ko reikia prievolėms pagal Sutartį atlikti arba galiojantiems įstatymams vykdyti. Rangovas, be išankstinio Užsakovo sutikimo, neturi skelbti, leisti, kad būtų paskelbta arba atskleista bet kuri informacija apie Darbus kokiame nors komerciniame arba techniniame dokumente ar kaip nors kitaip.</w:t>
            </w:r>
          </w:p>
          <w:p w14:paraId="60F8279C" w14:textId="77777777" w:rsidR="0096304F" w:rsidRPr="004526E0" w:rsidRDefault="0096304F" w:rsidP="00046C6D">
            <w:pPr>
              <w:spacing w:before="120"/>
              <w:jc w:val="both"/>
              <w:rPr>
                <w:rFonts w:ascii="Times New Roman" w:hAnsi="Times New Roman"/>
                <w:sz w:val="24"/>
                <w:szCs w:val="24"/>
              </w:rPr>
            </w:pPr>
            <w:r w:rsidRPr="004526E0">
              <w:rPr>
                <w:rFonts w:ascii="Times New Roman" w:hAnsi="Times New Roman"/>
              </w:rPr>
              <w:t>(</w:t>
            </w:r>
            <w:r w:rsidRPr="004526E0">
              <w:rPr>
                <w:rFonts w:ascii="Times New Roman" w:hAnsi="Times New Roman"/>
                <w:b/>
                <w:bCs/>
                <w:sz w:val="24"/>
                <w:szCs w:val="24"/>
              </w:rPr>
              <w:t xml:space="preserve">Šis punktas taikomas, jeigu Rangovas teikdamas pasiūlymą konkursui nurodė (žr. Sutarties 3.4. papunktį), kad Sutarties vykdymo metu taikys kriterijų </w:t>
            </w:r>
            <w:proofErr w:type="spellStart"/>
            <w:r w:rsidRPr="004526E0">
              <w:rPr>
                <w:rFonts w:ascii="Times New Roman" w:eastAsia="Arial Unicode MS" w:hAnsi="Times New Roman"/>
                <w:b/>
                <w:sz w:val="24"/>
                <w:szCs w:val="24"/>
                <w:lang w:bidi="ta-IN"/>
              </w:rPr>
              <w:t>Alko</w:t>
            </w:r>
            <w:r w:rsidRPr="004526E0">
              <w:rPr>
                <w:rFonts w:ascii="Times New Roman" w:eastAsia="Arial Unicode MS" w:hAnsi="Times New Roman"/>
                <w:b/>
                <w:sz w:val="24"/>
                <w:szCs w:val="24"/>
                <w:vertAlign w:val="subscript"/>
                <w:lang w:bidi="ta-IN"/>
              </w:rPr>
              <w:t>tiekėjo</w:t>
            </w:r>
            <w:proofErr w:type="spellEnd"/>
            <w:r w:rsidRPr="004526E0">
              <w:rPr>
                <w:rFonts w:ascii="Times New Roman" w:hAnsi="Times New Roman"/>
                <w:bCs/>
                <w:sz w:val="24"/>
                <w:szCs w:val="24"/>
                <w:lang w:bidi="ta-IN"/>
              </w:rPr>
              <w:t xml:space="preserve"> </w:t>
            </w:r>
            <w:r w:rsidRPr="004526E0">
              <w:rPr>
                <w:rFonts w:ascii="Times New Roman" w:hAnsi="Times New Roman"/>
                <w:sz w:val="24"/>
                <w:szCs w:val="24"/>
                <w:lang w:eastAsia="lt-LT"/>
              </w:rPr>
              <w:t xml:space="preserve">– </w:t>
            </w:r>
            <w:r w:rsidRPr="004526E0">
              <w:rPr>
                <w:rFonts w:ascii="Times New Roman" w:hAnsi="Times New Roman"/>
                <w:b/>
                <w:bCs/>
                <w:sz w:val="24"/>
                <w:szCs w:val="24"/>
              </w:rPr>
              <w:t>a</w:t>
            </w:r>
            <w:r w:rsidRPr="004526E0">
              <w:rPr>
                <w:rFonts w:ascii="Times New Roman" w:hAnsi="Times New Roman"/>
                <w:b/>
                <w:bCs/>
                <w:sz w:val="24"/>
                <w:szCs w:val="24"/>
                <w:lang w:bidi="ta-IN"/>
              </w:rPr>
              <w:t>lkoholio kontrolės darbe sistemą</w:t>
            </w:r>
            <w:r w:rsidRPr="004526E0">
              <w:rPr>
                <w:rFonts w:ascii="Times New Roman" w:hAnsi="Times New Roman"/>
                <w:b/>
                <w:bCs/>
                <w:sz w:val="24"/>
                <w:szCs w:val="24"/>
              </w:rPr>
              <w:t>).</w:t>
            </w:r>
            <w:r w:rsidRPr="004526E0">
              <w:rPr>
                <w:rFonts w:ascii="Times New Roman" w:hAnsi="Times New Roman"/>
                <w:sz w:val="24"/>
                <w:szCs w:val="24"/>
              </w:rPr>
              <w:t xml:space="preserve"> </w:t>
            </w:r>
          </w:p>
          <w:p w14:paraId="0ED193D4" w14:textId="5D67B0BB" w:rsidR="0096304F" w:rsidRPr="004526E0" w:rsidRDefault="005C48C8" w:rsidP="00046C6D">
            <w:pPr>
              <w:pStyle w:val="Stilius3"/>
              <w:spacing w:before="120"/>
              <w:rPr>
                <w:b/>
                <w:bCs/>
                <w:sz w:val="24"/>
                <w:szCs w:val="24"/>
              </w:rPr>
            </w:pPr>
            <w:r w:rsidRPr="004526E0">
              <w:rPr>
                <w:sz w:val="24"/>
                <w:szCs w:val="24"/>
              </w:rPr>
              <w:t xml:space="preserve">Rangovas </w:t>
            </w:r>
            <w:r w:rsidR="00276C46" w:rsidRPr="004526E0">
              <w:rPr>
                <w:sz w:val="24"/>
                <w:szCs w:val="24"/>
              </w:rPr>
              <w:t>D</w:t>
            </w:r>
            <w:r w:rsidRPr="004526E0">
              <w:rPr>
                <w:sz w:val="24"/>
                <w:szCs w:val="24"/>
              </w:rPr>
              <w:t xml:space="preserve">arbų vykdymo metu turi vykdyti alkoholio kontrolę darbe ir suteikti Užsakovui prieigą prie alkoholio kontrolės darbe sistemos (jei sistema skaitmenizuota ir yra galimybė tokią prieigą pateikti arba pildyti alkoholio kontrolės žurnalą kiekvienos darbo dienos pradžioje. Užsakovui turi būti sudaryta galimybė bet kuriuo metu susipažinti su alkoholio kontrolės sistemos informacija. Nustačius, kad alkoholio kontrolės sistema nevykdoma, Rangovas moka 50 Eur baudą už kiekvieną nevykdymo dieną, kuomet buvo vykdomi darbai. </w:t>
            </w:r>
          </w:p>
          <w:p w14:paraId="0CC1322D" w14:textId="6AAE9F1E" w:rsidR="00046C6D" w:rsidRPr="004526E0" w:rsidRDefault="0096304F" w:rsidP="00046C6D">
            <w:pPr>
              <w:spacing w:before="120"/>
              <w:jc w:val="both"/>
              <w:rPr>
                <w:rFonts w:ascii="Times New Roman" w:hAnsi="Times New Roman"/>
                <w:sz w:val="24"/>
                <w:szCs w:val="24"/>
              </w:rPr>
            </w:pPr>
            <w:r w:rsidRPr="004526E0">
              <w:rPr>
                <w:rFonts w:ascii="Times New Roman" w:hAnsi="Times New Roman"/>
                <w:b/>
                <w:bCs/>
                <w:sz w:val="24"/>
                <w:szCs w:val="24"/>
              </w:rPr>
              <w:t xml:space="preserve">(Šis punktas taikomas, jeigu Rangovas teikdamas pasiūlymą konkursui nurodė (žr. Sutarties 3.4. papunktį), kad Sutarties vykdymo metu taikys kriterijų  </w:t>
            </w:r>
            <w:proofErr w:type="spellStart"/>
            <w:r w:rsidRPr="004526E0">
              <w:rPr>
                <w:rFonts w:ascii="Times New Roman" w:eastAsia="Arial Unicode MS" w:hAnsi="Times New Roman"/>
                <w:b/>
                <w:sz w:val="24"/>
                <w:szCs w:val="24"/>
                <w:lang w:bidi="ta-IN"/>
              </w:rPr>
              <w:t>Apskaita</w:t>
            </w:r>
            <w:r w:rsidRPr="004526E0">
              <w:rPr>
                <w:rFonts w:ascii="Times New Roman" w:eastAsia="Arial Unicode MS" w:hAnsi="Times New Roman"/>
                <w:b/>
                <w:sz w:val="24"/>
                <w:szCs w:val="24"/>
                <w:vertAlign w:val="subscript"/>
                <w:lang w:bidi="ta-IN"/>
              </w:rPr>
              <w:t>tiekėjo</w:t>
            </w:r>
            <w:proofErr w:type="spellEnd"/>
            <w:r w:rsidRPr="004526E0">
              <w:rPr>
                <w:rFonts w:ascii="Times New Roman" w:hAnsi="Times New Roman"/>
                <w:bCs/>
                <w:sz w:val="24"/>
                <w:szCs w:val="24"/>
                <w:lang w:bidi="ta-IN"/>
              </w:rPr>
              <w:t xml:space="preserve"> </w:t>
            </w:r>
            <w:r w:rsidRPr="004526E0">
              <w:rPr>
                <w:rFonts w:ascii="Times New Roman" w:hAnsi="Times New Roman"/>
                <w:b/>
                <w:bCs/>
                <w:sz w:val="24"/>
                <w:szCs w:val="24"/>
                <w:lang w:eastAsia="lt-LT"/>
              </w:rPr>
              <w:t xml:space="preserve">– </w:t>
            </w:r>
            <w:r w:rsidRPr="004526E0">
              <w:rPr>
                <w:rFonts w:ascii="Times New Roman" w:hAnsi="Times New Roman"/>
                <w:b/>
                <w:bCs/>
                <w:sz w:val="24"/>
                <w:szCs w:val="24"/>
              </w:rPr>
              <w:t>d</w:t>
            </w:r>
            <w:r w:rsidRPr="004526E0">
              <w:rPr>
                <w:rFonts w:ascii="Times New Roman" w:hAnsi="Times New Roman"/>
                <w:b/>
                <w:bCs/>
                <w:sz w:val="24"/>
                <w:szCs w:val="24"/>
                <w:lang w:bidi="ta-IN"/>
              </w:rPr>
              <w:t>arbo laiko apskaitos sistema statybvietėje</w:t>
            </w:r>
            <w:r w:rsidRPr="004526E0">
              <w:rPr>
                <w:rFonts w:ascii="Times New Roman" w:hAnsi="Times New Roman"/>
                <w:b/>
                <w:bCs/>
                <w:sz w:val="24"/>
                <w:szCs w:val="24"/>
              </w:rPr>
              <w:t>).</w:t>
            </w:r>
            <w:r w:rsidRPr="004526E0">
              <w:rPr>
                <w:rFonts w:ascii="Times New Roman" w:hAnsi="Times New Roman"/>
                <w:sz w:val="24"/>
                <w:szCs w:val="24"/>
              </w:rPr>
              <w:t xml:space="preserve"> </w:t>
            </w:r>
          </w:p>
          <w:p w14:paraId="0E1AF993" w14:textId="76EAD8C3" w:rsidR="00DE6B16" w:rsidRPr="004526E0" w:rsidRDefault="003A72E2" w:rsidP="00AA2C0D">
            <w:pPr>
              <w:pStyle w:val="Stilius3"/>
              <w:spacing w:before="120"/>
              <w:rPr>
                <w:bCs/>
                <w:sz w:val="24"/>
                <w:szCs w:val="24"/>
                <w:lang w:bidi="ta-IN"/>
              </w:rPr>
            </w:pPr>
            <w:r w:rsidRPr="004526E0">
              <w:rPr>
                <w:sz w:val="24"/>
                <w:szCs w:val="24"/>
              </w:rPr>
              <w:t xml:space="preserve">Rangovas </w:t>
            </w:r>
            <w:r w:rsidR="0063539C" w:rsidRPr="004526E0">
              <w:rPr>
                <w:rFonts w:eastAsia="Arial Unicode MS"/>
                <w:bCs/>
                <w:sz w:val="24"/>
                <w:szCs w:val="24"/>
                <w:lang w:bidi="ta-IN"/>
              </w:rPr>
              <w:t xml:space="preserve">įsipareigoja nuo statybos Darbų pradžios </w:t>
            </w:r>
            <w:r w:rsidR="0063539C" w:rsidRPr="004526E0">
              <w:rPr>
                <w:bCs/>
                <w:sz w:val="24"/>
                <w:szCs w:val="24"/>
                <w:lang w:bidi="ta-IN"/>
              </w:rPr>
              <w:t>įrengti darbo laiko apskaitos sistemą statybvietėje</w:t>
            </w:r>
            <w:r w:rsidRPr="004526E0">
              <w:rPr>
                <w:sz w:val="24"/>
                <w:szCs w:val="24"/>
              </w:rPr>
              <w:t>, užtikrinančią statybos dalyvių buvimo statybvietėje laiko apskaitos duomenų, esamuoju laiku</w:t>
            </w:r>
            <w:r w:rsidR="00EE4953" w:rsidRPr="004526E0">
              <w:rPr>
                <w:sz w:val="24"/>
                <w:szCs w:val="24"/>
              </w:rPr>
              <w:t xml:space="preserve"> prieinamumą </w:t>
            </w:r>
            <w:r w:rsidRPr="004526E0">
              <w:rPr>
                <w:sz w:val="24"/>
                <w:szCs w:val="24"/>
              </w:rPr>
              <w:t>(</w:t>
            </w:r>
            <w:proofErr w:type="spellStart"/>
            <w:r w:rsidRPr="004526E0">
              <w:rPr>
                <w:sz w:val="24"/>
                <w:szCs w:val="24"/>
              </w:rPr>
              <w:t>online</w:t>
            </w:r>
            <w:proofErr w:type="spellEnd"/>
            <w:r w:rsidRPr="004526E0">
              <w:rPr>
                <w:sz w:val="24"/>
                <w:szCs w:val="24"/>
              </w:rPr>
              <w:t xml:space="preserve">) ir pateikti prisijungimo prie apskaitos sistemos duomenis (prisijungimo adresą, vartotojo vardą ir slaptažodį ir/ar pan.) Užsakovo nurodytiems asmenims, </w:t>
            </w:r>
            <w:r w:rsidRPr="004526E0">
              <w:rPr>
                <w:bCs/>
                <w:sz w:val="24"/>
                <w:szCs w:val="24"/>
                <w:lang w:bidi="ta-IN"/>
              </w:rPr>
              <w:t>reikalingus statybos dalyvių buvimo statybvietėje laiko apskaitos duomenų esamuoju laiku (</w:t>
            </w:r>
            <w:proofErr w:type="spellStart"/>
            <w:r w:rsidRPr="004526E0">
              <w:rPr>
                <w:bCs/>
                <w:i/>
                <w:iCs/>
                <w:sz w:val="24"/>
                <w:szCs w:val="24"/>
                <w:lang w:bidi="ta-IN"/>
              </w:rPr>
              <w:t>online</w:t>
            </w:r>
            <w:proofErr w:type="spellEnd"/>
            <w:r w:rsidRPr="004526E0">
              <w:rPr>
                <w:bCs/>
                <w:sz w:val="24"/>
                <w:szCs w:val="24"/>
                <w:lang w:bidi="ta-IN"/>
              </w:rPr>
              <w:t>) prieinamumui;</w:t>
            </w:r>
          </w:p>
          <w:p w14:paraId="18E16C5E" w14:textId="2A8A9685" w:rsidR="00AA2C0D" w:rsidRPr="004526E0" w:rsidRDefault="003A72E2" w:rsidP="00AA2C0D">
            <w:pPr>
              <w:pStyle w:val="Stilius3"/>
              <w:spacing w:before="120"/>
              <w:rPr>
                <w:b/>
                <w:bCs/>
                <w:i/>
                <w:iCs/>
                <w:sz w:val="24"/>
                <w:szCs w:val="24"/>
              </w:rPr>
            </w:pPr>
            <w:r w:rsidRPr="004526E0">
              <w:rPr>
                <w:sz w:val="24"/>
                <w:szCs w:val="24"/>
              </w:rPr>
              <w:t xml:space="preserve">Užtikrinti </w:t>
            </w:r>
            <w:r w:rsidR="005668D2" w:rsidRPr="004526E0">
              <w:rPr>
                <w:sz w:val="24"/>
                <w:szCs w:val="24"/>
              </w:rPr>
              <w:t xml:space="preserve">galimybę </w:t>
            </w:r>
            <w:r w:rsidRPr="004526E0">
              <w:rPr>
                <w:sz w:val="24"/>
                <w:szCs w:val="24"/>
              </w:rPr>
              <w:t>Užsakovui apskaitos sistemoje susiformuoti ataskaitas bet kuriam laiko intervalui nuo Darbų pradžios. Ataskaitose turi matytis statybos dalyvių vardai, pavardės, pareigos, jų atstovaujamos įmonės pavadinimas, statusas</w:t>
            </w:r>
            <w:r w:rsidR="00F74510" w:rsidRPr="004526E0">
              <w:rPr>
                <w:sz w:val="24"/>
                <w:szCs w:val="24"/>
              </w:rPr>
              <w:t xml:space="preserve"> </w:t>
            </w:r>
            <w:r w:rsidRPr="004526E0">
              <w:rPr>
                <w:sz w:val="24"/>
                <w:szCs w:val="24"/>
              </w:rPr>
              <w:t xml:space="preserve">(Rangovas, subrangovas, statinio techninis prižiūrėtojas, projektuotojas, Užsakovas ar pan.), atėjimo, išėjimo laikai, praleistas laikas statybvietėje. Už šio reikalavimo nevykdymą Rangovas moka 50 Eur baudą už kiekvieną nevykdymo dieną, kuomet buvo vykdomi </w:t>
            </w:r>
            <w:r w:rsidR="00F74510" w:rsidRPr="004526E0">
              <w:rPr>
                <w:sz w:val="24"/>
                <w:szCs w:val="24"/>
              </w:rPr>
              <w:t>D</w:t>
            </w:r>
            <w:r w:rsidRPr="004526E0">
              <w:rPr>
                <w:sz w:val="24"/>
                <w:szCs w:val="24"/>
              </w:rPr>
              <w:t xml:space="preserve">arbai. </w:t>
            </w:r>
          </w:p>
          <w:p w14:paraId="5548F3F9" w14:textId="77777777" w:rsidR="00A11752" w:rsidRPr="004526E0" w:rsidRDefault="005C49DE" w:rsidP="00F711F5">
            <w:pPr>
              <w:pStyle w:val="Stilius3"/>
              <w:spacing w:before="120"/>
              <w:rPr>
                <w:spacing w:val="-2"/>
                <w:sz w:val="24"/>
                <w:szCs w:val="24"/>
              </w:rPr>
            </w:pPr>
            <w:r w:rsidRPr="004526E0">
              <w:rPr>
                <w:spacing w:val="-2"/>
                <w:sz w:val="24"/>
                <w:szCs w:val="24"/>
              </w:rPr>
              <w:t>Rangovo skiriamas asmuo, atsakingas už Sutarties vykdymą, yra nurodytas 3.4 papunktyje.</w:t>
            </w:r>
          </w:p>
          <w:p w14:paraId="209A8509" w14:textId="5FF28993" w:rsidR="00F711F5" w:rsidRPr="004526E0" w:rsidRDefault="00D939F7" w:rsidP="00F711F5">
            <w:pPr>
              <w:pStyle w:val="Stilius3"/>
              <w:spacing w:before="120"/>
              <w:rPr>
                <w:spacing w:val="-2"/>
                <w:sz w:val="24"/>
                <w:szCs w:val="24"/>
              </w:rPr>
            </w:pPr>
            <w:r w:rsidRPr="004526E0">
              <w:rPr>
                <w:color w:val="000000"/>
                <w:sz w:val="24"/>
                <w:szCs w:val="24"/>
              </w:rPr>
              <w:t xml:space="preserve">Rangovas įsipareigoja </w:t>
            </w:r>
            <w:r w:rsidRPr="004526E0">
              <w:rPr>
                <w:sz w:val="24"/>
                <w:szCs w:val="24"/>
              </w:rPr>
              <w:t>užtikrinti, kad visą Sutarties vykdymo laikotarpį bus laikomasi (ir taikoma) aplinkos apsaugos vadybos sistemos standartų reikalavimų ar kitų lygiaverčių aplinkos apsaugos vadybos užtikrinimo priemonių, [</w:t>
            </w:r>
            <w:r w:rsidRPr="004526E0">
              <w:rPr>
                <w:i/>
                <w:iCs/>
                <w:color w:val="ED0000"/>
                <w:sz w:val="24"/>
                <w:szCs w:val="24"/>
              </w:rPr>
              <w:t>nurodoma pasiūlyme pateikta informacija – pas Rangovą įdiegta aplinkos apsaugos vadybos sistema, standartas ir pan.</w:t>
            </w:r>
            <w:r w:rsidRPr="004526E0">
              <w:rPr>
                <w:color w:val="ED0000"/>
                <w:sz w:val="24"/>
                <w:szCs w:val="24"/>
              </w:rPr>
              <w:t xml:space="preserve">]  </w:t>
            </w:r>
            <w:r w:rsidRPr="004526E0">
              <w:rPr>
                <w:sz w:val="24"/>
                <w:szCs w:val="24"/>
              </w:rPr>
              <w:t>ar kitos lygiavertės aplinkos apsaugos vadybos užtikrinimo priemonės [</w:t>
            </w:r>
            <w:r w:rsidRPr="004526E0">
              <w:rPr>
                <w:i/>
                <w:iCs/>
                <w:color w:val="ED0000"/>
                <w:sz w:val="24"/>
                <w:szCs w:val="24"/>
              </w:rPr>
              <w:t>nurodoma, jeigu taikoma</w:t>
            </w:r>
            <w:r w:rsidRPr="004526E0">
              <w:rPr>
                <w:sz w:val="24"/>
                <w:szCs w:val="24"/>
              </w:rPr>
              <w:t>] pas Rangovą bus įdiegtos ir taikomos visą Sutarties vykdymo laikotarpį</w:t>
            </w:r>
            <w:r w:rsidR="00B70AB3" w:rsidRPr="004526E0">
              <w:rPr>
                <w:sz w:val="24"/>
                <w:szCs w:val="24"/>
              </w:rPr>
              <w:t>.</w:t>
            </w:r>
            <w:r w:rsidR="00850111" w:rsidRPr="004526E0">
              <w:rPr>
                <w:sz w:val="24"/>
                <w:szCs w:val="24"/>
              </w:rPr>
              <w:t xml:space="preserve"> </w:t>
            </w:r>
            <w:r w:rsidRPr="004526E0">
              <w:rPr>
                <w:sz w:val="24"/>
                <w:szCs w:val="24"/>
              </w:rPr>
              <w:t>Rangovas taip pat įsipareigoja turėti tai patvirtinančius dokumentus</w:t>
            </w:r>
            <w:r w:rsidR="00B70AB3" w:rsidRPr="004526E0">
              <w:rPr>
                <w:sz w:val="24"/>
                <w:szCs w:val="24"/>
              </w:rPr>
              <w:t xml:space="preserve"> ir Sutarties vykdymo laikotarpiu, Užsakovui pareikalavus,</w:t>
            </w:r>
            <w:r w:rsidR="004526E0" w:rsidRPr="004526E0">
              <w:rPr>
                <w:sz w:val="24"/>
                <w:szCs w:val="24"/>
              </w:rPr>
              <w:t xml:space="preserve"> </w:t>
            </w:r>
            <w:r w:rsidR="00B70AB3" w:rsidRPr="004526E0">
              <w:rPr>
                <w:sz w:val="24"/>
                <w:szCs w:val="24"/>
              </w:rPr>
              <w:t>juos pateikti Užsakovui</w:t>
            </w:r>
            <w:r w:rsidRPr="004526E0">
              <w:rPr>
                <w:sz w:val="24"/>
                <w:szCs w:val="24"/>
              </w:rPr>
              <w:t>.</w:t>
            </w:r>
            <w:r w:rsidR="00D61D97" w:rsidRPr="004526E0">
              <w:rPr>
                <w:sz w:val="24"/>
                <w:szCs w:val="24"/>
              </w:rPr>
              <w:t xml:space="preserve"> Už šio reikalavimo pakartotiną nevykdymą Rangovas moka 50 (penkiasdešimt) Eur baudą už kiekvieną nevykdymo dieną, kuomet buvo vykdomi Darbai</w:t>
            </w:r>
            <w:r w:rsidR="00A12FA7" w:rsidRPr="004526E0">
              <w:rPr>
                <w:sz w:val="24"/>
                <w:szCs w:val="24"/>
              </w:rPr>
              <w:t>.</w:t>
            </w:r>
          </w:p>
          <w:p w14:paraId="28E796FE" w14:textId="4ED4F4B0" w:rsidR="004237D0" w:rsidRPr="004526E0" w:rsidRDefault="00A11752" w:rsidP="004237D0">
            <w:pPr>
              <w:pStyle w:val="Tvarkostekstas"/>
              <w:numPr>
                <w:ilvl w:val="0"/>
                <w:numId w:val="0"/>
              </w:numPr>
              <w:tabs>
                <w:tab w:val="left" w:pos="426"/>
              </w:tabs>
              <w:spacing w:before="120"/>
            </w:pPr>
            <w:r w:rsidRPr="004526E0">
              <w:rPr>
                <w:color w:val="000000"/>
              </w:rPr>
              <w:t xml:space="preserve">Techniniame darbo </w:t>
            </w:r>
            <w:r w:rsidR="00850111" w:rsidRPr="004526E0">
              <w:rPr>
                <w:color w:val="000000"/>
              </w:rPr>
              <w:t xml:space="preserve">projekte, Kiekių sąraše, aiškinamuosiuose raštuose, brėžiniuose ir kt. galimai nurodyti (jei yra) </w:t>
            </w:r>
            <w:r w:rsidR="00F711F5" w:rsidRPr="004526E0">
              <w:rPr>
                <w:color w:val="000000"/>
              </w:rPr>
              <w:t xml:space="preserve"> konkretūs modeliai ar tiekimo šaltiniai, konkretūs procesai, būdingi konkretaus tiekėjo tiekiamoms prekėms ar teikiamoms paslaugoms, ar prekių ženklai, patentai, tipai, konkreti kilmė ar gamyba, yra tik informacinio pobūdžio ir Rangovas nėra įpareigotas siūlyti ir/ar naudoti konkrečių gamintojų produkciją, o standartai, sertifikatai, techniniai liudijimai ar bendrosios techninės specifikacijos gali būti taikomi lygiaverčiai nurodytiems. </w:t>
            </w:r>
            <w:r w:rsidR="00F711F5" w:rsidRPr="004526E0">
              <w:t>Lygiavertiškumo įrodymas yra Rangovo pareiga.</w:t>
            </w:r>
          </w:p>
          <w:p w14:paraId="0BB8C845" w14:textId="73FC6795" w:rsidR="003C320B" w:rsidRPr="004526E0" w:rsidRDefault="00112EA7" w:rsidP="004237D0">
            <w:pPr>
              <w:pStyle w:val="Tvarkostekstas"/>
              <w:numPr>
                <w:ilvl w:val="0"/>
                <w:numId w:val="0"/>
              </w:numPr>
              <w:tabs>
                <w:tab w:val="left" w:pos="426"/>
              </w:tabs>
              <w:spacing w:before="120"/>
              <w:rPr>
                <w:rFonts w:eastAsia="Calibri"/>
              </w:rPr>
            </w:pPr>
            <w:r w:rsidRPr="004526E0">
              <w:rPr>
                <w:b/>
                <w:bCs/>
              </w:rPr>
              <w:lastRenderedPageBreak/>
              <w:t>Subranga.</w:t>
            </w:r>
            <w:r w:rsidRPr="004526E0">
              <w:t xml:space="preserve"> </w:t>
            </w:r>
            <w:r w:rsidR="003C320B" w:rsidRPr="004526E0">
              <w:t xml:space="preserve">Rangovas turi teisę pasitelkti Subrangovus atlikti bet kurią Darbų </w:t>
            </w:r>
            <w:r w:rsidR="00395C1C" w:rsidRPr="004526E0">
              <w:t xml:space="preserve">ar Paslaugų </w:t>
            </w:r>
            <w:r w:rsidR="003C320B" w:rsidRPr="004526E0">
              <w:t xml:space="preserve">dalį, išskyrus išimtis, nurodytas Techninėje specifikacijoje ir (arba) </w:t>
            </w:r>
            <w:r w:rsidR="00395C1C" w:rsidRPr="004526E0">
              <w:t xml:space="preserve">Sutartyje ir (arba) </w:t>
            </w:r>
            <w:r w:rsidR="003C320B" w:rsidRPr="004526E0">
              <w:t>kituose viešojo pirkimo dokumentuose (jeigu nurodyta).</w:t>
            </w:r>
          </w:p>
          <w:p w14:paraId="5521BF2A" w14:textId="77777777" w:rsidR="00112EA7" w:rsidRPr="004526E0" w:rsidRDefault="00112EA7" w:rsidP="00112EA7">
            <w:pPr>
              <w:pStyle w:val="Sraopastraipa"/>
              <w:tabs>
                <w:tab w:val="left" w:pos="993"/>
                <w:tab w:val="left" w:pos="1276"/>
              </w:tabs>
              <w:spacing w:before="120" w:after="0" w:line="240" w:lineRule="auto"/>
              <w:ind w:left="0"/>
              <w:contextualSpacing w:val="0"/>
              <w:jc w:val="both"/>
              <w:rPr>
                <w:rFonts w:ascii="Times New Roman" w:hAnsi="Times New Roman"/>
                <w:sz w:val="24"/>
                <w:szCs w:val="24"/>
              </w:rPr>
            </w:pPr>
            <w:r w:rsidRPr="004526E0">
              <w:rPr>
                <w:rFonts w:ascii="Times New Roman" w:hAnsi="Times New Roman"/>
                <w:sz w:val="24"/>
                <w:szCs w:val="24"/>
              </w:rPr>
              <w:t xml:space="preserve">Darbų ar su Darbais susijusių paslaugų atlikimui Rangovas pasitelkia pasiūlyme nurodytus Subrangovus (jų sąrašas pateiktas Sutarties 3.4 punkte).  </w:t>
            </w:r>
          </w:p>
          <w:p w14:paraId="0AAF980F" w14:textId="77777777" w:rsidR="00413982" w:rsidRPr="004526E0" w:rsidRDefault="00112EA7" w:rsidP="00112EA7">
            <w:pPr>
              <w:pStyle w:val="Stilius3"/>
              <w:spacing w:before="120"/>
              <w:rPr>
                <w:spacing w:val="-2"/>
                <w:sz w:val="24"/>
                <w:szCs w:val="24"/>
              </w:rPr>
            </w:pPr>
            <w:r w:rsidRPr="004526E0">
              <w:rPr>
                <w:sz w:val="24"/>
                <w:szCs w:val="24"/>
              </w:rPr>
              <w:t>Subrangovai, kuriuos Rangovas pasitelkia šios Sutarties vykdymui, neatsižvelgiant į tai, kokie teisiniai ryšiai sieja šiuos asmenis, yra laikomi asmenimis, veikiančiais Rangovo vardu. Šių asmenų veiksmai vykdant Sutartį Rangovui sukelia tokias pačias pasekmes, kaip jo paties veiksmai, t. y. Rangovas visiškai atsako už bet kokius Subrangovo veiksmus ar neveikimą. Užsakovo sutikimas, kad sutartiniams įsipareigojimams vykdyti būtų pasitelkiamas Subrangovas (ar pakeistas kitu, jei pagal Sutartį tai leidžiama), neatleidžia</w:t>
            </w:r>
            <w:r w:rsidR="00B81CAC" w:rsidRPr="004526E0">
              <w:rPr>
                <w:sz w:val="24"/>
                <w:szCs w:val="24"/>
              </w:rPr>
              <w:t xml:space="preserve"> Rangovo nuo jokių jo įsipareigojimų pagal Sutartį vykdymo.</w:t>
            </w:r>
          </w:p>
          <w:p w14:paraId="131CE5AF" w14:textId="77777777" w:rsidR="005B4DED" w:rsidRPr="004526E0" w:rsidRDefault="005B4DED" w:rsidP="005B4DED">
            <w:pPr>
              <w:pStyle w:val="Sraopastraipa"/>
              <w:tabs>
                <w:tab w:val="left" w:pos="993"/>
                <w:tab w:val="left" w:pos="1276"/>
              </w:tabs>
              <w:spacing w:before="120" w:after="0" w:line="240" w:lineRule="auto"/>
              <w:ind w:left="0"/>
              <w:contextualSpacing w:val="0"/>
              <w:jc w:val="both"/>
              <w:rPr>
                <w:rFonts w:ascii="Times New Roman" w:hAnsi="Times New Roman"/>
                <w:color w:val="000000"/>
                <w:sz w:val="24"/>
                <w:szCs w:val="24"/>
              </w:rPr>
            </w:pPr>
            <w:r w:rsidRPr="004526E0">
              <w:rPr>
                <w:rFonts w:ascii="Times New Roman" w:eastAsia="Arial" w:hAnsi="Times New Roman"/>
                <w:color w:val="000000"/>
                <w:sz w:val="24"/>
                <w:szCs w:val="24"/>
                <w:shd w:val="clear" w:color="auto" w:fill="FFFFFF"/>
              </w:rPr>
              <w:t xml:space="preserve">Rangovas turi teisę Sutarties vykdymui pasitelkti naujus, savo pasiūlyme ir Sutarties 3.4. punkte nenurodytus Subrangovus, kurių pajėgumais </w:t>
            </w:r>
            <w:r w:rsidRPr="004526E0">
              <w:rPr>
                <w:rFonts w:ascii="Times New Roman" w:eastAsia="Cambria" w:hAnsi="Times New Roman"/>
                <w:color w:val="000000"/>
                <w:sz w:val="24"/>
                <w:szCs w:val="24"/>
                <w:shd w:val="clear" w:color="auto" w:fill="FFFFFF"/>
              </w:rPr>
              <w:t>nesirėmė pirkimo dokumentuose numatytiems kvalifikacijos reikalavimams pagrįsti</w:t>
            </w:r>
            <w:r w:rsidRPr="004526E0">
              <w:rPr>
                <w:rFonts w:ascii="Times New Roman" w:hAnsi="Times New Roman"/>
                <w:color w:val="000000"/>
                <w:sz w:val="24"/>
                <w:szCs w:val="24"/>
              </w:rPr>
              <w:t xml:space="preserve">. </w:t>
            </w:r>
            <w:r w:rsidR="00361918" w:rsidRPr="004526E0">
              <w:rPr>
                <w:rFonts w:ascii="Times New Roman" w:hAnsi="Times New Roman"/>
                <w:sz w:val="24"/>
                <w:szCs w:val="24"/>
              </w:rPr>
              <w:t xml:space="preserve">Sudarius Sutartį, tačiau ne vėliau negu Sutartis pradedama vykdyti, Rangovas įsipareigoja Užsakovui pranešti tuo metu žinomų Subrangovų pavadinimus, kontaktinius duomenis ir jų atstovus. </w:t>
            </w:r>
            <w:r w:rsidRPr="004526E0">
              <w:rPr>
                <w:rFonts w:ascii="Times New Roman" w:eastAsia="Arial" w:hAnsi="Times New Roman"/>
                <w:color w:val="000000"/>
                <w:sz w:val="24"/>
                <w:szCs w:val="24"/>
                <w:shd w:val="clear" w:color="auto" w:fill="FFFFFF"/>
              </w:rPr>
              <w:t xml:space="preserve">Užsakovas taip pat reikalauja, kad Rangovas </w:t>
            </w:r>
            <w:r w:rsidRPr="004526E0">
              <w:rPr>
                <w:rFonts w:ascii="Times New Roman" w:eastAsia="Cambria" w:hAnsi="Times New Roman"/>
                <w:color w:val="000000"/>
                <w:sz w:val="24"/>
                <w:szCs w:val="24"/>
                <w:shd w:val="clear" w:color="auto" w:fill="FFFFFF"/>
              </w:rPr>
              <w:t>ne vėliau nei prieš 5 (penkias) darbo dienas</w:t>
            </w:r>
            <w:r w:rsidRPr="004526E0">
              <w:rPr>
                <w:rFonts w:ascii="Times New Roman" w:eastAsia="Arial" w:hAnsi="Times New Roman"/>
                <w:color w:val="000000"/>
                <w:sz w:val="24"/>
                <w:szCs w:val="24"/>
                <w:shd w:val="clear" w:color="auto" w:fill="FFFFFF"/>
              </w:rPr>
              <w:t xml:space="preserve"> informuotų apie minėtos informacijos pasikeitimus </w:t>
            </w:r>
            <w:r w:rsidRPr="004526E0">
              <w:rPr>
                <w:rFonts w:ascii="Times New Roman" w:hAnsi="Times New Roman"/>
                <w:sz w:val="24"/>
                <w:szCs w:val="24"/>
              </w:rPr>
              <w:t>bei naujų Subrangovų pasitelkimą</w:t>
            </w:r>
            <w:r w:rsidRPr="004526E0">
              <w:rPr>
                <w:rFonts w:ascii="Times New Roman" w:eastAsia="Arial" w:hAnsi="Times New Roman"/>
                <w:color w:val="000000"/>
                <w:sz w:val="24"/>
                <w:szCs w:val="24"/>
                <w:shd w:val="clear" w:color="auto" w:fill="FFFFFF"/>
              </w:rPr>
              <w:t xml:space="preserve"> visu Sutarties vykdymo metu. </w:t>
            </w:r>
            <w:r w:rsidRPr="004526E0">
              <w:rPr>
                <w:rFonts w:ascii="Times New Roman" w:hAnsi="Times New Roman"/>
                <w:color w:val="000000"/>
                <w:sz w:val="24"/>
                <w:szCs w:val="24"/>
              </w:rPr>
              <w:t>Užsakovui sutikus, Šalys pasirašo Susitarimą, kuris laikomas neatsiejama Sutarties dalimi.</w:t>
            </w:r>
          </w:p>
          <w:p w14:paraId="03C28885" w14:textId="77777777" w:rsidR="005B4DED" w:rsidRPr="004526E0" w:rsidRDefault="005B4DED" w:rsidP="005B4DED">
            <w:pPr>
              <w:pStyle w:val="Sraopastraipa"/>
              <w:tabs>
                <w:tab w:val="left" w:pos="993"/>
                <w:tab w:val="left" w:pos="1276"/>
              </w:tabs>
              <w:spacing w:before="120" w:after="0" w:line="240" w:lineRule="auto"/>
              <w:ind w:left="0"/>
              <w:contextualSpacing w:val="0"/>
              <w:jc w:val="both"/>
              <w:rPr>
                <w:rFonts w:ascii="Times New Roman" w:eastAsia="Arial" w:hAnsi="Times New Roman"/>
                <w:color w:val="000000"/>
                <w:sz w:val="24"/>
                <w:szCs w:val="24"/>
                <w:shd w:val="clear" w:color="auto" w:fill="FFFFFF"/>
              </w:rPr>
            </w:pPr>
            <w:r w:rsidRPr="004526E0">
              <w:rPr>
                <w:rFonts w:ascii="Times New Roman" w:eastAsia="Arial" w:hAnsi="Times New Roman"/>
                <w:color w:val="000000"/>
                <w:sz w:val="24"/>
                <w:szCs w:val="24"/>
                <w:shd w:val="clear" w:color="auto" w:fill="FFFFFF"/>
              </w:rPr>
              <w:t xml:space="preserve">Rangovas gali keisti Sutartyje nurodytus Subrangovus ir (ar) specialistus žemiau nustatytais atvejais ir tvarka gavęs Užsakovo rašytinį sutikimą. </w:t>
            </w:r>
          </w:p>
          <w:p w14:paraId="72DE092E" w14:textId="77777777" w:rsidR="005B4DED" w:rsidRPr="004526E0" w:rsidRDefault="005B4DED" w:rsidP="005B4DED">
            <w:pPr>
              <w:pStyle w:val="Sraopastraipa"/>
              <w:tabs>
                <w:tab w:val="left" w:pos="993"/>
                <w:tab w:val="left" w:pos="1276"/>
              </w:tabs>
              <w:spacing w:before="120" w:after="0" w:line="240" w:lineRule="auto"/>
              <w:ind w:left="0"/>
              <w:contextualSpacing w:val="0"/>
              <w:jc w:val="both"/>
              <w:rPr>
                <w:rFonts w:ascii="Times New Roman" w:eastAsia="Cambria" w:hAnsi="Times New Roman"/>
                <w:color w:val="000000"/>
                <w:sz w:val="24"/>
                <w:szCs w:val="24"/>
              </w:rPr>
            </w:pPr>
            <w:r w:rsidRPr="004526E0">
              <w:rPr>
                <w:rFonts w:ascii="Times New Roman" w:eastAsia="Cambria" w:hAnsi="Times New Roman"/>
                <w:color w:val="000000"/>
                <w:sz w:val="24"/>
                <w:szCs w:val="24"/>
              </w:rPr>
              <w:t xml:space="preserve">Subrangovus, kurių pajėgumais Rangovas nesirėmė pirkimo dokumentuose numatytiems kvalifikacijos reikalavimams pagrįsti, Rangovas gali keisti savo nuožiūra, apie tai raštu ne vėliau kaip prieš 5 (penkias) darbo dienas informuodamas Užsakovą. Užsakovas </w:t>
            </w:r>
            <w:r w:rsidRPr="004526E0">
              <w:rPr>
                <w:rFonts w:ascii="Times New Roman" w:hAnsi="Times New Roman"/>
                <w:color w:val="000000"/>
                <w:sz w:val="24"/>
                <w:szCs w:val="24"/>
              </w:rPr>
              <w:t>(jeigu buvo taikoma pirkimo dokumentuose)</w:t>
            </w:r>
            <w:r w:rsidRPr="004526E0">
              <w:rPr>
                <w:rFonts w:ascii="Times New Roman" w:eastAsia="Cambria" w:hAnsi="Times New Roman"/>
                <w:color w:val="000000"/>
                <w:sz w:val="24"/>
                <w:szCs w:val="24"/>
              </w:rPr>
              <w:t xml:space="preserve"> turi patikrinti, ar nėra Subrangovo pašalinimo pagrindų ir Subrangovo atitiktį nacionalinio saugumo interesams reikalavimams. Užsakovui sutikus, Šalys pasirašo susitarimą dėl Sutartie keitimo, kuris laikomas neatsiejama Sutarties dalimi.</w:t>
            </w:r>
          </w:p>
          <w:p w14:paraId="050DF061" w14:textId="4C5EFB5D" w:rsidR="005B4DED" w:rsidRPr="004526E0" w:rsidRDefault="005B4DED" w:rsidP="005B4DED">
            <w:pPr>
              <w:pStyle w:val="Sraopastraipa"/>
              <w:tabs>
                <w:tab w:val="left" w:pos="993"/>
                <w:tab w:val="left" w:pos="1276"/>
              </w:tabs>
              <w:spacing w:before="120" w:after="0" w:line="240" w:lineRule="auto"/>
              <w:ind w:left="0"/>
              <w:contextualSpacing w:val="0"/>
              <w:jc w:val="both"/>
              <w:rPr>
                <w:rFonts w:ascii="Times New Roman" w:hAnsi="Times New Roman"/>
                <w:color w:val="000000"/>
                <w:sz w:val="24"/>
                <w:szCs w:val="24"/>
              </w:rPr>
            </w:pPr>
            <w:r w:rsidRPr="004526E0">
              <w:rPr>
                <w:rFonts w:ascii="Times New Roman" w:eastAsia="Arial" w:hAnsi="Times New Roman"/>
                <w:color w:val="000000"/>
                <w:sz w:val="24"/>
                <w:szCs w:val="24"/>
                <w:shd w:val="clear" w:color="auto" w:fill="FFFFFF"/>
              </w:rPr>
              <w:t>Subrangovas, kurio pajėgumais Rangovas rėmėsi, kad atitiktų pirkimo dokumentuose nustatytus kvalifikacijos reikalavimus, gali būti keičiamas tik šiais atvejais: </w:t>
            </w:r>
          </w:p>
          <w:p w14:paraId="434766C9" w14:textId="77777777" w:rsidR="008A41EB" w:rsidRPr="004526E0" w:rsidRDefault="005B4DED" w:rsidP="008A41EB">
            <w:pPr>
              <w:pStyle w:val="Stilius3"/>
              <w:numPr>
                <w:ilvl w:val="0"/>
                <w:numId w:val="54"/>
              </w:numPr>
              <w:spacing w:after="120"/>
              <w:ind w:left="597"/>
              <w:rPr>
                <w:rFonts w:eastAsia="Cambria"/>
                <w:color w:val="000000"/>
                <w:sz w:val="24"/>
                <w:szCs w:val="24"/>
              </w:rPr>
            </w:pPr>
            <w:r w:rsidRPr="004526E0">
              <w:rPr>
                <w:rFonts w:eastAsia="Cambria"/>
                <w:color w:val="000000"/>
                <w:sz w:val="24"/>
                <w:szCs w:val="24"/>
                <w:shd w:val="clear" w:color="auto" w:fill="FFFFFF"/>
              </w:rPr>
              <w:t xml:space="preserve">kai Subrangovui </w:t>
            </w:r>
            <w:r w:rsidRPr="004526E0">
              <w:rPr>
                <w:sz w:val="24"/>
                <w:szCs w:val="24"/>
              </w:rPr>
              <w:t>iškelta bankroto byla, pradėtas bankroto procesas ne teismo tvarka, jis tampa nemokus arba yra nemokumo tikimybė, sustabdo ūkinę veiklą ar kai įstatymuose ir kituose teisės aktuose nustatyta tvarka susidaro analogiška situacija</w:t>
            </w:r>
            <w:r w:rsidRPr="004526E0">
              <w:rPr>
                <w:rFonts w:eastAsia="Cambria"/>
                <w:color w:val="000000"/>
                <w:sz w:val="24"/>
                <w:szCs w:val="24"/>
                <w:shd w:val="clear" w:color="auto" w:fill="FFFFFF"/>
              </w:rPr>
              <w:t>; </w:t>
            </w:r>
          </w:p>
          <w:p w14:paraId="1C704BFA" w14:textId="77777777" w:rsidR="008A41EB" w:rsidRPr="004526E0" w:rsidRDefault="005B4DED" w:rsidP="008A41EB">
            <w:pPr>
              <w:pStyle w:val="Stilius3"/>
              <w:numPr>
                <w:ilvl w:val="0"/>
                <w:numId w:val="54"/>
              </w:numPr>
              <w:spacing w:after="120"/>
              <w:ind w:left="597"/>
              <w:rPr>
                <w:rFonts w:eastAsia="Cambria"/>
                <w:color w:val="000000"/>
                <w:sz w:val="24"/>
                <w:szCs w:val="24"/>
              </w:rPr>
            </w:pPr>
            <w:r w:rsidRPr="004526E0">
              <w:rPr>
                <w:rFonts w:eastAsia="Cambria"/>
                <w:color w:val="000000"/>
                <w:sz w:val="24"/>
                <w:szCs w:val="24"/>
                <w:shd w:val="clear" w:color="auto" w:fill="FFFFFF"/>
              </w:rPr>
              <w:t>kai Subrangovas dėl objektyvių priežasčių (pavyzdžiui, Subrangovui atsisakius dalyvauti Sutarties vykdyme, nutrūkus teisiniams santykiams su Rangovu ir pan.) nebegali vykdyti visų ar dalies Sutartyje numatytų įsipareigojimų. </w:t>
            </w:r>
          </w:p>
          <w:p w14:paraId="0B93F6BD" w14:textId="331D2DE5" w:rsidR="005B4DED" w:rsidRPr="004526E0" w:rsidRDefault="008A41EB" w:rsidP="008A41EB">
            <w:pPr>
              <w:pStyle w:val="Stilius3"/>
              <w:numPr>
                <w:ilvl w:val="0"/>
                <w:numId w:val="54"/>
              </w:numPr>
              <w:spacing w:after="120"/>
              <w:ind w:left="597"/>
              <w:rPr>
                <w:rFonts w:eastAsia="Cambria"/>
                <w:color w:val="000000"/>
                <w:sz w:val="24"/>
                <w:szCs w:val="24"/>
              </w:rPr>
            </w:pPr>
            <w:r w:rsidRPr="004526E0">
              <w:rPr>
                <w:rFonts w:eastAsia="Cambria"/>
                <w:color w:val="000000"/>
                <w:sz w:val="24"/>
                <w:szCs w:val="24"/>
                <w:shd w:val="clear" w:color="auto" w:fill="FFFFFF"/>
              </w:rPr>
              <w:t>n</w:t>
            </w:r>
            <w:r w:rsidR="005B4DED" w:rsidRPr="004526E0">
              <w:rPr>
                <w:rFonts w:eastAsia="Cambria"/>
                <w:color w:val="000000"/>
                <w:sz w:val="24"/>
                <w:szCs w:val="24"/>
                <w:shd w:val="clear" w:color="auto" w:fill="FFFFFF"/>
              </w:rPr>
              <w:t xml:space="preserve">aujas Subrangovas, kuris keičiamas vietoje Subrangovo, </w:t>
            </w:r>
            <w:r w:rsidR="005B4DED" w:rsidRPr="004526E0">
              <w:rPr>
                <w:rFonts w:eastAsia="Arial"/>
                <w:color w:val="000000"/>
                <w:sz w:val="24"/>
                <w:szCs w:val="24"/>
                <w:shd w:val="clear" w:color="auto" w:fill="FFFFFF"/>
              </w:rPr>
              <w:t>kurio pajėgumais Rangovas rėmėsi, kad atitiktų pirkimo dokumentuose nustatytus kvalifikacijos reikalavimus (toliau – naujas Subrangovas),</w:t>
            </w:r>
            <w:r w:rsidR="005B4DED" w:rsidRPr="004526E0">
              <w:rPr>
                <w:rFonts w:eastAsia="Cambria"/>
                <w:color w:val="000000"/>
                <w:sz w:val="24"/>
                <w:szCs w:val="24"/>
                <w:shd w:val="clear" w:color="auto" w:fill="FFFFFF"/>
              </w:rPr>
              <w:t xml:space="preserve"> turi atitikti pirkimo dokumentuose nustatytus reikalavimus dėl pašalinimo pagrindų nebuvimo</w:t>
            </w:r>
            <w:r w:rsidR="005B4DED" w:rsidRPr="004526E0">
              <w:rPr>
                <w:color w:val="000000"/>
                <w:sz w:val="24"/>
                <w:szCs w:val="24"/>
              </w:rPr>
              <w:t>, keliamus kvalifikacijos reikalavimus, Rangovo pasiūlyme nurodytą keičiamo Subrangovo kvalifikaciją pirkimo dokumentuose nustatytiems kokybiniams kriterijams pagrįsti ir nacionalinio saugumo interesus reikalavimus (jei taikoma)</w:t>
            </w:r>
            <w:r w:rsidR="005B4DED" w:rsidRPr="004526E0">
              <w:rPr>
                <w:rFonts w:eastAsia="Cambria"/>
                <w:color w:val="000000"/>
                <w:sz w:val="24"/>
                <w:szCs w:val="24"/>
                <w:shd w:val="clear" w:color="auto" w:fill="FFFFFF"/>
              </w:rPr>
              <w:t xml:space="preserve"> (Rangovas turi pateikti Užsakovui tai pagrindžiančius dokumentus).</w:t>
            </w:r>
          </w:p>
          <w:p w14:paraId="31A960FD" w14:textId="77777777" w:rsidR="005B4DED" w:rsidRPr="004526E0" w:rsidRDefault="005B4DED" w:rsidP="008A41EB">
            <w:pPr>
              <w:pStyle w:val="Stilius3"/>
              <w:spacing w:after="120"/>
              <w:rPr>
                <w:rFonts w:eastAsia="Cambria"/>
                <w:color w:val="000000"/>
                <w:sz w:val="24"/>
                <w:szCs w:val="24"/>
              </w:rPr>
            </w:pPr>
            <w:r w:rsidRPr="004526E0">
              <w:rPr>
                <w:rFonts w:eastAsia="Cambria"/>
                <w:color w:val="000000"/>
                <w:sz w:val="24"/>
                <w:szCs w:val="24"/>
              </w:rPr>
              <w:lastRenderedPageBreak/>
              <w:t>Užsakovui sutikus dėl Subrangovo keitimo, Šalys pasirašo susitarimą dėl Sutarties keitimo, kuris laikomas neatsiejama Sutarties dalimi.</w:t>
            </w:r>
          </w:p>
          <w:p w14:paraId="5728AF60" w14:textId="77777777" w:rsidR="005B4DED" w:rsidRPr="004526E0" w:rsidRDefault="005B4DED" w:rsidP="005B4DED">
            <w:pPr>
              <w:pStyle w:val="Stilius3"/>
              <w:spacing w:after="120"/>
              <w:ind w:left="30"/>
              <w:rPr>
                <w:rFonts w:eastAsia="Cambria"/>
                <w:color w:val="000000"/>
                <w:sz w:val="24"/>
                <w:szCs w:val="24"/>
              </w:rPr>
            </w:pPr>
            <w:r w:rsidRPr="004526E0">
              <w:rPr>
                <w:sz w:val="24"/>
                <w:szCs w:val="24"/>
              </w:rPr>
              <w:t xml:space="preserve">Už Subrangovų atliekamų Darbų kokybę Užsakovui atsako Rangovas ir užtikrina, kad Sutartyje nurodytų reikalavimų ir įsipareigojimų laikytųsi Rangovo bei Darbams atlikti Rangovo pasitelktų trečiųjų asmenų (Subrangovų) darbuotojai. Už pasekmes bei padarytą žalą, kilusias dėl šių reikalavimų nesilaikymo, visais atvejais atsako Rangovas. Rangovas visada bus atsakingas už Sutarties vykdymą, įskaitant, tačiau ne tik Rangovo perduodamos vykdyti Sutarties dalies kokybę ir padarytą žalą. </w:t>
            </w:r>
          </w:p>
          <w:p w14:paraId="06EABCF4" w14:textId="77777777" w:rsidR="005B4DED" w:rsidRPr="004526E0" w:rsidRDefault="005B4DED" w:rsidP="005B4DED">
            <w:pPr>
              <w:pStyle w:val="Stilius3"/>
              <w:spacing w:after="120"/>
              <w:ind w:left="30"/>
              <w:rPr>
                <w:rFonts w:eastAsia="Cambria"/>
                <w:color w:val="000000"/>
                <w:sz w:val="24"/>
                <w:szCs w:val="24"/>
              </w:rPr>
            </w:pPr>
            <w:r w:rsidRPr="004526E0">
              <w:rPr>
                <w:sz w:val="24"/>
                <w:szCs w:val="24"/>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 taip pat Užsakovo darbuotojų.</w:t>
            </w:r>
          </w:p>
          <w:p w14:paraId="612F7FB4" w14:textId="77777777" w:rsidR="005B4DED" w:rsidRPr="004526E0" w:rsidRDefault="005B4DED" w:rsidP="005B4DED">
            <w:pPr>
              <w:pStyle w:val="Stilius3"/>
              <w:spacing w:after="120"/>
              <w:ind w:left="30"/>
              <w:rPr>
                <w:sz w:val="24"/>
                <w:szCs w:val="24"/>
              </w:rPr>
            </w:pPr>
            <w:r w:rsidRPr="004526E0">
              <w:rPr>
                <w:sz w:val="24"/>
                <w:szCs w:val="24"/>
              </w:rPr>
              <w:t>Jeigu Rangovo (įskaitant ir Subrangovus) kvalifikacija dėl teisės verstis atitinkama veikla nebuvo tikrinama arba tikrinama ne visa apimtimi, Rangovas įsipareigoja Užsakovui, kad Sutartį vykdys tik tokią teisę turintys asmenys.</w:t>
            </w:r>
          </w:p>
          <w:p w14:paraId="64D672AE" w14:textId="1695CFF9" w:rsidR="005B4DED" w:rsidRPr="004526E0" w:rsidRDefault="005B4DED" w:rsidP="005B4DED">
            <w:pPr>
              <w:pStyle w:val="Stilius3"/>
              <w:spacing w:after="120"/>
              <w:ind w:left="30"/>
              <w:rPr>
                <w:rFonts w:eastAsia="Cambria"/>
                <w:color w:val="000000"/>
                <w:sz w:val="24"/>
                <w:szCs w:val="24"/>
              </w:rPr>
            </w:pPr>
            <w:r w:rsidRPr="004526E0">
              <w:rPr>
                <w:sz w:val="24"/>
                <w:szCs w:val="24"/>
                <w:lang w:eastAsia="en-GB"/>
              </w:rPr>
              <w:t xml:space="preserve">Rangovas privalo </w:t>
            </w:r>
            <w:proofErr w:type="spellStart"/>
            <w:r w:rsidRPr="004526E0">
              <w:rPr>
                <w:sz w:val="24"/>
                <w:szCs w:val="24"/>
                <w:lang w:eastAsia="en-GB"/>
              </w:rPr>
              <w:t>užtikrinti</w:t>
            </w:r>
            <w:proofErr w:type="spellEnd"/>
            <w:r w:rsidRPr="004526E0">
              <w:rPr>
                <w:sz w:val="24"/>
                <w:szCs w:val="24"/>
                <w:lang w:eastAsia="en-GB"/>
              </w:rPr>
              <w:t xml:space="preserve">, kad Darbus atliktų reikiamos kvalifikacijos ir patirties specialistai, nurodyti Rangovo pasiūlyme ir </w:t>
            </w:r>
            <w:r w:rsidRPr="004526E0">
              <w:rPr>
                <w:rFonts w:eastAsia="Arial"/>
                <w:color w:val="000000"/>
                <w:sz w:val="24"/>
                <w:szCs w:val="24"/>
                <w:shd w:val="clear" w:color="auto" w:fill="FFFFFF"/>
              </w:rPr>
              <w:t>Sutarties 3.4. punkte</w:t>
            </w:r>
            <w:r w:rsidRPr="004526E0">
              <w:rPr>
                <w:sz w:val="24"/>
                <w:szCs w:val="24"/>
                <w:lang w:eastAsia="en-GB"/>
              </w:rPr>
              <w:t xml:space="preserve">. Jei Sutarties vykdymo metu </w:t>
            </w:r>
            <w:proofErr w:type="spellStart"/>
            <w:r w:rsidRPr="004526E0">
              <w:rPr>
                <w:sz w:val="24"/>
                <w:szCs w:val="24"/>
                <w:lang w:eastAsia="en-GB"/>
              </w:rPr>
              <w:t>būtina</w:t>
            </w:r>
            <w:proofErr w:type="spellEnd"/>
            <w:r w:rsidRPr="004526E0">
              <w:rPr>
                <w:sz w:val="24"/>
                <w:szCs w:val="24"/>
                <w:lang w:eastAsia="en-GB"/>
              </w:rPr>
              <w:t xml:space="preserve"> keisti </w:t>
            </w:r>
            <w:r w:rsidRPr="004526E0">
              <w:rPr>
                <w:sz w:val="24"/>
                <w:szCs w:val="24"/>
              </w:rPr>
              <w:t>minėtame punkte</w:t>
            </w:r>
            <w:r w:rsidRPr="004526E0">
              <w:rPr>
                <w:sz w:val="24"/>
                <w:szCs w:val="24"/>
                <w:lang w:eastAsia="en-GB"/>
              </w:rPr>
              <w:t xml:space="preserve"> nurodytus specialistus (kai tai </w:t>
            </w:r>
            <w:proofErr w:type="spellStart"/>
            <w:r w:rsidRPr="004526E0">
              <w:rPr>
                <w:sz w:val="24"/>
                <w:szCs w:val="24"/>
                <w:lang w:eastAsia="en-GB"/>
              </w:rPr>
              <w:t>susije</w:t>
            </w:r>
            <w:proofErr w:type="spellEnd"/>
            <w:r w:rsidRPr="004526E0">
              <w:rPr>
                <w:sz w:val="24"/>
                <w:szCs w:val="24"/>
                <w:lang w:eastAsia="en-GB"/>
              </w:rPr>
              <w:t xml:space="preserve">̨ su Sutartyje nurodytų </w:t>
            </w:r>
            <w:proofErr w:type="spellStart"/>
            <w:r w:rsidRPr="004526E0">
              <w:rPr>
                <w:sz w:val="24"/>
                <w:szCs w:val="24"/>
                <w:lang w:eastAsia="en-GB"/>
              </w:rPr>
              <w:t>asmenu</w:t>
            </w:r>
            <w:proofErr w:type="spellEnd"/>
            <w:r w:rsidRPr="004526E0">
              <w:rPr>
                <w:sz w:val="24"/>
                <w:szCs w:val="24"/>
                <w:lang w:eastAsia="en-GB"/>
              </w:rPr>
              <w:t xml:space="preserve">̨ liga, atostogomis, darbo santykių su jais nutraukimu ir kitomis </w:t>
            </w:r>
            <w:proofErr w:type="spellStart"/>
            <w:r w:rsidRPr="004526E0">
              <w:rPr>
                <w:sz w:val="24"/>
                <w:szCs w:val="24"/>
                <w:lang w:eastAsia="en-GB"/>
              </w:rPr>
              <w:t>panašiomis</w:t>
            </w:r>
            <w:proofErr w:type="spellEnd"/>
            <w:r w:rsidRPr="004526E0">
              <w:rPr>
                <w:sz w:val="24"/>
                <w:szCs w:val="24"/>
                <w:lang w:eastAsia="en-GB"/>
              </w:rPr>
              <w:t xml:space="preserve"> </w:t>
            </w:r>
            <w:proofErr w:type="spellStart"/>
            <w:r w:rsidRPr="004526E0">
              <w:rPr>
                <w:sz w:val="24"/>
                <w:szCs w:val="24"/>
                <w:lang w:eastAsia="en-GB"/>
              </w:rPr>
              <w:t>aplinkybėmis</w:t>
            </w:r>
            <w:proofErr w:type="spellEnd"/>
            <w:r w:rsidRPr="004526E0">
              <w:rPr>
                <w:sz w:val="24"/>
                <w:szCs w:val="24"/>
                <w:lang w:eastAsia="en-GB"/>
              </w:rPr>
              <w:t xml:space="preserve">), Rangovas apie tai turi nedelsdamas, ne vėliau kaip prieš 5 (penkias) darbo dienas, </w:t>
            </w:r>
            <w:proofErr w:type="spellStart"/>
            <w:r w:rsidRPr="004526E0">
              <w:rPr>
                <w:sz w:val="24"/>
                <w:szCs w:val="24"/>
                <w:lang w:eastAsia="en-GB"/>
              </w:rPr>
              <w:t>pranešti</w:t>
            </w:r>
            <w:proofErr w:type="spellEnd"/>
            <w:r w:rsidRPr="004526E0">
              <w:rPr>
                <w:sz w:val="24"/>
                <w:szCs w:val="24"/>
                <w:lang w:eastAsia="en-GB"/>
              </w:rPr>
              <w:t xml:space="preserve"> </w:t>
            </w:r>
            <w:proofErr w:type="spellStart"/>
            <w:r w:rsidRPr="004526E0">
              <w:rPr>
                <w:sz w:val="24"/>
                <w:szCs w:val="24"/>
                <w:lang w:eastAsia="en-GB"/>
              </w:rPr>
              <w:t>raštu</w:t>
            </w:r>
            <w:proofErr w:type="spellEnd"/>
            <w:r w:rsidRPr="004526E0">
              <w:rPr>
                <w:sz w:val="24"/>
                <w:szCs w:val="24"/>
                <w:lang w:eastAsia="en-GB"/>
              </w:rPr>
              <w:t xml:space="preserve"> </w:t>
            </w:r>
            <w:proofErr w:type="spellStart"/>
            <w:r w:rsidRPr="004526E0">
              <w:rPr>
                <w:sz w:val="24"/>
                <w:szCs w:val="24"/>
                <w:lang w:eastAsia="en-GB"/>
              </w:rPr>
              <w:t>Užsakovui</w:t>
            </w:r>
            <w:proofErr w:type="spellEnd"/>
            <w:r w:rsidRPr="004526E0">
              <w:rPr>
                <w:sz w:val="24"/>
                <w:szCs w:val="24"/>
                <w:lang w:eastAsia="en-GB"/>
              </w:rPr>
              <w:t xml:space="preserve"> ir, </w:t>
            </w:r>
            <w:proofErr w:type="spellStart"/>
            <w:r w:rsidRPr="004526E0">
              <w:rPr>
                <w:sz w:val="24"/>
                <w:szCs w:val="24"/>
                <w:lang w:eastAsia="en-GB"/>
              </w:rPr>
              <w:t>raštu</w:t>
            </w:r>
            <w:proofErr w:type="spellEnd"/>
            <w:r w:rsidRPr="004526E0">
              <w:rPr>
                <w:sz w:val="24"/>
                <w:szCs w:val="24"/>
                <w:lang w:eastAsia="en-GB"/>
              </w:rPr>
              <w:t xml:space="preserve"> </w:t>
            </w:r>
            <w:proofErr w:type="spellStart"/>
            <w:r w:rsidRPr="004526E0">
              <w:rPr>
                <w:sz w:val="24"/>
                <w:szCs w:val="24"/>
                <w:lang w:eastAsia="en-GB"/>
              </w:rPr>
              <w:t>suderinęs</w:t>
            </w:r>
            <w:proofErr w:type="spellEnd"/>
            <w:r w:rsidRPr="004526E0">
              <w:rPr>
                <w:sz w:val="24"/>
                <w:szCs w:val="24"/>
                <w:lang w:eastAsia="en-GB"/>
              </w:rPr>
              <w:t xml:space="preserve"> su </w:t>
            </w:r>
            <w:proofErr w:type="spellStart"/>
            <w:r w:rsidRPr="004526E0">
              <w:rPr>
                <w:sz w:val="24"/>
                <w:szCs w:val="24"/>
                <w:lang w:eastAsia="en-GB"/>
              </w:rPr>
              <w:t>Užsakovu</w:t>
            </w:r>
            <w:proofErr w:type="spellEnd"/>
            <w:r w:rsidRPr="004526E0">
              <w:rPr>
                <w:sz w:val="24"/>
                <w:szCs w:val="24"/>
                <w:lang w:eastAsia="en-GB"/>
              </w:rPr>
              <w:t>, pakeisti juos ne žemesnės kvalifikacijos (</w:t>
            </w:r>
            <w:r w:rsidRPr="004526E0">
              <w:rPr>
                <w:sz w:val="24"/>
                <w:szCs w:val="24"/>
              </w:rPr>
              <w:t xml:space="preserve">specialisto kvalifikacija ir patirtis negali būti žemesnė negu viešojo pirkimo dokumentuose nurodyta kvalifikacija ir patirtis (jeigu taikoma)) </w:t>
            </w:r>
            <w:r w:rsidRPr="004526E0">
              <w:rPr>
                <w:sz w:val="24"/>
                <w:szCs w:val="24"/>
                <w:lang w:eastAsia="en-GB"/>
              </w:rPr>
              <w:t xml:space="preserve">specialistais, pateikiant </w:t>
            </w:r>
            <w:r w:rsidRPr="004526E0">
              <w:rPr>
                <w:sz w:val="24"/>
                <w:szCs w:val="24"/>
              </w:rPr>
              <w:t xml:space="preserve">dokumentus, įrodančius jų kvalifikaciją. </w:t>
            </w:r>
            <w:r w:rsidRPr="004526E0">
              <w:rPr>
                <w:rFonts w:eastAsia="Cambria"/>
                <w:color w:val="000000"/>
                <w:sz w:val="24"/>
                <w:szCs w:val="24"/>
              </w:rPr>
              <w:t>Užsakovui sutikus dėl specialisto keitimo, Šalys pasirašo susitarimą dėl Sutarties keitimo, kuris laikomas neatsiejama Sutarties dalimi.</w:t>
            </w:r>
          </w:p>
          <w:p w14:paraId="40E2FB39" w14:textId="4104FEC5" w:rsidR="00611AAC" w:rsidRPr="004526E0" w:rsidRDefault="00611AAC" w:rsidP="00611AAC">
            <w:pPr>
              <w:spacing w:before="120"/>
              <w:jc w:val="both"/>
              <w:rPr>
                <w:rFonts w:ascii="Times New Roman" w:eastAsia="Calibri" w:hAnsi="Times New Roman"/>
                <w:sz w:val="24"/>
                <w:szCs w:val="24"/>
              </w:rPr>
            </w:pPr>
            <w:r w:rsidRPr="004526E0">
              <w:rPr>
                <w:rFonts w:ascii="Times New Roman" w:eastAsia="Calibri" w:hAnsi="Times New Roman"/>
                <w:b/>
                <w:bCs/>
                <w:sz w:val="24"/>
                <w:szCs w:val="24"/>
              </w:rPr>
              <w:t xml:space="preserve">Jungtinė veikla. </w:t>
            </w:r>
            <w:r w:rsidRPr="004526E0">
              <w:rPr>
                <w:rFonts w:ascii="Times New Roman" w:eastAsia="Calibri" w:hAnsi="Times New Roman"/>
                <w:sz w:val="24"/>
                <w:szCs w:val="24"/>
              </w:rPr>
              <w:t xml:space="preserve">Rangovas turi teisę Sutartį vykdyti jungtinės veiklos sutarties pagrindu, jei tai nurodė savo pasiūlyme. </w:t>
            </w:r>
          </w:p>
          <w:p w14:paraId="73C81926" w14:textId="77777777" w:rsidR="00964561" w:rsidRPr="004526E0" w:rsidRDefault="00611AAC" w:rsidP="00964561">
            <w:pPr>
              <w:spacing w:before="120"/>
              <w:jc w:val="both"/>
              <w:rPr>
                <w:rFonts w:ascii="Times New Roman" w:eastAsia="Calibri" w:hAnsi="Times New Roman"/>
                <w:color w:val="000000"/>
                <w:sz w:val="24"/>
                <w:szCs w:val="24"/>
              </w:rPr>
            </w:pPr>
            <w:r w:rsidRPr="004526E0">
              <w:rPr>
                <w:rFonts w:ascii="Times New Roman" w:eastAsia="Calibri" w:hAnsi="Times New Roman"/>
                <w:color w:val="000000"/>
                <w:sz w:val="24"/>
                <w:szCs w:val="24"/>
              </w:rPr>
              <w:t>Norint pakeisti jungtinės veiklos partnerį kitu, naujasis jungtinės veiklos partneris (jeigu naujas nepasitelkiamas, tada pasiliekantis jungtinės veiklos partneris) privalo būti ne žemesnės kvalifikacijos nei tas, kurį jis pakeičia, taip pat turi neatitikti pašalinimo pagrindų.</w:t>
            </w:r>
          </w:p>
          <w:p w14:paraId="2F2D5277" w14:textId="77777777" w:rsidR="00964561" w:rsidRPr="004526E0" w:rsidRDefault="00964561" w:rsidP="00964561">
            <w:pPr>
              <w:spacing w:before="120"/>
              <w:jc w:val="both"/>
              <w:rPr>
                <w:rFonts w:ascii="Times New Roman" w:eastAsia="Cambria" w:hAnsi="Times New Roman"/>
                <w:color w:val="000000"/>
                <w:sz w:val="24"/>
                <w:szCs w:val="24"/>
                <w:shd w:val="clear" w:color="auto" w:fill="FFFFFF"/>
              </w:rPr>
            </w:pPr>
            <w:r w:rsidRPr="004526E0">
              <w:rPr>
                <w:rFonts w:ascii="Times New Roman" w:eastAsia="Cambria" w:hAnsi="Times New Roman"/>
                <w:color w:val="000000"/>
                <w:sz w:val="24"/>
                <w:szCs w:val="24"/>
                <w:shd w:val="clear" w:color="auto" w:fill="FFFFFF"/>
              </w:rPr>
              <w:t xml:space="preserve">Rangovas, vykdantis Sutartį jungtinės veiklos pagrindu, turi teisę atsisakyti jungtinės veiklos partnerio,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partnerio sunki finansinė būklė, lemianti Sutarties nevykdymą ir (ar) atsisakymą ją vykdyti ar atsirado kitos nenumatytos objektyvios priežastys, lemiančios partnerio pasitraukimą iš jungtinės veiklos sutarties. </w:t>
            </w:r>
          </w:p>
          <w:p w14:paraId="2CB118BC" w14:textId="77777777" w:rsidR="00964561" w:rsidRPr="004526E0" w:rsidRDefault="00964561" w:rsidP="00964561">
            <w:pPr>
              <w:spacing w:before="120"/>
              <w:jc w:val="both"/>
              <w:rPr>
                <w:rFonts w:ascii="Times New Roman" w:eastAsia="Cambria" w:hAnsi="Times New Roman"/>
                <w:color w:val="000000"/>
                <w:sz w:val="24"/>
                <w:szCs w:val="24"/>
                <w:shd w:val="clear" w:color="auto" w:fill="FFFFFF"/>
              </w:rPr>
            </w:pPr>
            <w:r w:rsidRPr="004526E0">
              <w:rPr>
                <w:rFonts w:ascii="Times New Roman" w:eastAsia="Cambria" w:hAnsi="Times New Roman"/>
                <w:color w:val="000000"/>
                <w:sz w:val="24"/>
                <w:szCs w:val="24"/>
                <w:shd w:val="clear" w:color="auto" w:fill="FFFFFF"/>
              </w:rPr>
              <w:t>Rangovas, vykdantis Sutartį jungtinės veiklos pagrindu, turi teisę pakeisti partnerį, jei dėl reorganizavimo, restruktūrizavimo ar bankroto procedūrų, pradinio partnerio teises ir pareigas visiškai arba iš dalies perima kitas partneris. Toks Rangovo pakeitimas negali lemti kitų esminių Sutarties pakeitimų ir taip negali būti siekiama išvengti VPĮ ir kitų teisės aktų taikymo.</w:t>
            </w:r>
          </w:p>
          <w:p w14:paraId="670A04CD" w14:textId="77777777" w:rsidR="00964561" w:rsidRPr="004526E0" w:rsidRDefault="00964561" w:rsidP="00964561">
            <w:pPr>
              <w:spacing w:before="120"/>
              <w:jc w:val="both"/>
              <w:rPr>
                <w:rFonts w:ascii="Times New Roman" w:hAnsi="Times New Roman"/>
                <w:sz w:val="24"/>
                <w:szCs w:val="24"/>
              </w:rPr>
            </w:pPr>
            <w:r w:rsidRPr="004526E0">
              <w:rPr>
                <w:rFonts w:ascii="Times New Roman" w:hAnsi="Times New Roman"/>
                <w:sz w:val="24"/>
                <w:szCs w:val="24"/>
              </w:rPr>
              <w:t>Atsiradus poreikiui keisti jungtinės veiklos Sutartyje nurodytus partnerius kitais, jungtinės veiklos partneriai ir Rangovas privalo įvykdyti visas žemiau nurodytas sąlygas:</w:t>
            </w:r>
          </w:p>
          <w:p w14:paraId="1EED5988" w14:textId="7ABFB114" w:rsidR="00964561" w:rsidRPr="004526E0" w:rsidRDefault="00964561" w:rsidP="00964561">
            <w:pPr>
              <w:spacing w:before="120"/>
              <w:jc w:val="both"/>
              <w:rPr>
                <w:rFonts w:ascii="Times New Roman" w:eastAsia="Calibri" w:hAnsi="Times New Roman"/>
                <w:color w:val="000000"/>
                <w:sz w:val="24"/>
                <w:szCs w:val="24"/>
              </w:rPr>
            </w:pPr>
            <w:r w:rsidRPr="004526E0">
              <w:rPr>
                <w:rFonts w:ascii="Times New Roman" w:hAnsi="Times New Roman"/>
                <w:sz w:val="24"/>
                <w:szCs w:val="24"/>
              </w:rPr>
              <w:t>1) Rangovas  Užsakovui pateikia šiuos dokumentus:</w:t>
            </w:r>
          </w:p>
          <w:p w14:paraId="12908948" w14:textId="77777777" w:rsidR="00964561" w:rsidRPr="004526E0" w:rsidRDefault="00964561" w:rsidP="00964561">
            <w:pPr>
              <w:pStyle w:val="Stilius3"/>
              <w:numPr>
                <w:ilvl w:val="0"/>
                <w:numId w:val="22"/>
              </w:numPr>
              <w:spacing w:before="0"/>
              <w:ind w:left="720"/>
              <w:rPr>
                <w:b/>
                <w:bCs/>
                <w:sz w:val="24"/>
                <w:szCs w:val="24"/>
              </w:rPr>
            </w:pPr>
            <w:r w:rsidRPr="004526E0">
              <w:rPr>
                <w:sz w:val="24"/>
                <w:szCs w:val="24"/>
              </w:rPr>
              <w:lastRenderedPageBreak/>
              <w:t>pasiliekančio jungtinės veiklos partnerio rašytinį prašymą dėl jungtinės veiklos  partnerio keitimo;</w:t>
            </w:r>
          </w:p>
          <w:p w14:paraId="4DEF3E96" w14:textId="77777777" w:rsidR="00964561" w:rsidRPr="004526E0" w:rsidRDefault="00964561" w:rsidP="00964561">
            <w:pPr>
              <w:pStyle w:val="Pagrindinistekstas"/>
              <w:numPr>
                <w:ilvl w:val="0"/>
                <w:numId w:val="22"/>
              </w:numPr>
              <w:tabs>
                <w:tab w:val="left" w:pos="737"/>
                <w:tab w:val="left" w:pos="1560"/>
              </w:tabs>
              <w:spacing w:before="0" w:beforeAutospacing="0" w:after="0" w:afterAutospacing="0"/>
              <w:ind w:left="720"/>
              <w:jc w:val="both"/>
              <w:rPr>
                <w:rFonts w:ascii="Times New Roman" w:eastAsia="Calibri" w:hAnsi="Times New Roman"/>
                <w:sz w:val="24"/>
                <w:szCs w:val="24"/>
              </w:rPr>
            </w:pPr>
            <w:r w:rsidRPr="004526E0">
              <w:rPr>
                <w:rFonts w:ascii="Times New Roman" w:eastAsia="Calibri" w:hAnsi="Times New Roman"/>
                <w:sz w:val="24"/>
                <w:szCs w:val="24"/>
              </w:rPr>
              <w:t>pasitraukiančio jungtinės veiklos partnerio prašymą pasitraukti iš jungtinės veiklos Sutarties partnerių ir perduoti visus įsipareigojimus pagal jungtinės veiklos Sutartį naujajam/pasiliekančiam jungtinės veiklos partneriui;</w:t>
            </w:r>
          </w:p>
          <w:p w14:paraId="6E40D981" w14:textId="77777777" w:rsidR="00964561" w:rsidRPr="004526E0" w:rsidRDefault="00964561" w:rsidP="00964561">
            <w:pPr>
              <w:pStyle w:val="Pagrindinistekstas"/>
              <w:numPr>
                <w:ilvl w:val="0"/>
                <w:numId w:val="22"/>
              </w:numPr>
              <w:tabs>
                <w:tab w:val="left" w:pos="737"/>
                <w:tab w:val="left" w:pos="1560"/>
              </w:tabs>
              <w:spacing w:before="0" w:beforeAutospacing="0" w:after="0" w:afterAutospacing="0"/>
              <w:ind w:left="720"/>
              <w:jc w:val="both"/>
              <w:rPr>
                <w:rFonts w:ascii="Times New Roman" w:eastAsia="Calibri" w:hAnsi="Times New Roman"/>
                <w:sz w:val="24"/>
                <w:szCs w:val="24"/>
              </w:rPr>
            </w:pPr>
            <w:r w:rsidRPr="004526E0">
              <w:rPr>
                <w:rFonts w:ascii="Times New Roman" w:eastAsia="Calibri" w:hAnsi="Times New Roman"/>
                <w:sz w:val="24"/>
                <w:szCs w:val="24"/>
              </w:rPr>
              <w:t>naujojo/pasiliekančio jungtinės veiklos partnerio raštišką sutikimą pakeisti pasitraukiantį jungtinės veiklos partnerį bei prisiimti visus pasitraukiančio jungtinės veiklos partnerio įsipareigojimus pagal jungtinės veiklos Sutartį bei naujojo/pasiliekančio jungtinės veiklos partnerio kvalifikaciją pagrindžiantys dokumentai (jei taikoma).</w:t>
            </w:r>
          </w:p>
          <w:p w14:paraId="48E521F9" w14:textId="77777777" w:rsidR="00964561" w:rsidRPr="004526E0" w:rsidRDefault="00964561" w:rsidP="00964561">
            <w:pPr>
              <w:pStyle w:val="Pagrindinistekstas"/>
              <w:numPr>
                <w:ilvl w:val="0"/>
                <w:numId w:val="23"/>
              </w:numPr>
              <w:tabs>
                <w:tab w:val="left" w:pos="312"/>
              </w:tabs>
              <w:spacing w:before="0" w:beforeAutospacing="0" w:after="0" w:afterAutospacing="0"/>
              <w:ind w:left="312" w:hanging="283"/>
              <w:jc w:val="both"/>
              <w:rPr>
                <w:rFonts w:ascii="Times New Roman" w:eastAsia="Calibri" w:hAnsi="Times New Roman"/>
                <w:sz w:val="24"/>
                <w:szCs w:val="24"/>
              </w:rPr>
            </w:pPr>
            <w:r w:rsidRPr="004526E0">
              <w:rPr>
                <w:rFonts w:ascii="Times New Roman" w:eastAsia="Calibri" w:hAnsi="Times New Roman"/>
                <w:sz w:val="24"/>
                <w:szCs w:val="24"/>
              </w:rPr>
              <w:t>Rangovas įrodo Užsakovui naujojo/pasiliekančio jungtinės veiklos partnerio patikimumą ir gebėjimą vykdyti paskirtas funkcijas;</w:t>
            </w:r>
          </w:p>
          <w:p w14:paraId="19552DE4" w14:textId="77777777" w:rsidR="00964561" w:rsidRPr="004526E0" w:rsidRDefault="00964561" w:rsidP="00964561">
            <w:pPr>
              <w:pStyle w:val="Pagrindinistekstas"/>
              <w:numPr>
                <w:ilvl w:val="0"/>
                <w:numId w:val="23"/>
              </w:numPr>
              <w:tabs>
                <w:tab w:val="left" w:pos="312"/>
              </w:tabs>
              <w:spacing w:before="0" w:beforeAutospacing="0" w:after="0" w:afterAutospacing="0"/>
              <w:ind w:hanging="691"/>
              <w:jc w:val="both"/>
              <w:rPr>
                <w:rFonts w:ascii="Times New Roman" w:eastAsia="Calibri" w:hAnsi="Times New Roman"/>
                <w:sz w:val="24"/>
                <w:szCs w:val="24"/>
              </w:rPr>
            </w:pPr>
            <w:r w:rsidRPr="004526E0">
              <w:rPr>
                <w:rFonts w:ascii="Times New Roman" w:eastAsia="Calibri" w:hAnsi="Times New Roman"/>
                <w:sz w:val="24"/>
                <w:szCs w:val="24"/>
              </w:rPr>
              <w:t>Rangovas gauna Užsakovo rašytinį sutikimą keisti jungtinės veiklos partnerius;</w:t>
            </w:r>
          </w:p>
          <w:p w14:paraId="06F650B9" w14:textId="73CE54E6" w:rsidR="00964561" w:rsidRPr="004526E0" w:rsidRDefault="00964561" w:rsidP="00964561">
            <w:pPr>
              <w:spacing w:before="120"/>
              <w:jc w:val="both"/>
              <w:rPr>
                <w:rFonts w:ascii="Times New Roman" w:eastAsia="Calibri" w:hAnsi="Times New Roman"/>
                <w:color w:val="000000"/>
                <w:sz w:val="24"/>
                <w:szCs w:val="24"/>
              </w:rPr>
            </w:pPr>
            <w:r w:rsidRPr="004526E0">
              <w:rPr>
                <w:rFonts w:ascii="Times New Roman" w:eastAsia="Calibri" w:hAnsi="Times New Roman"/>
                <w:sz w:val="24"/>
                <w:szCs w:val="24"/>
              </w:rPr>
              <w:t>Rangovas pateikia Užsakovui naujos jungtinės veiklos Sutarties kopiją, kurioje pasiliekančiojo jungtinės veiklos partnerio įsipareigojimai išlieka tokie patys kaip ir ankstesnėje jungtinės veiklos Sutartyje, o naujasis/pasiliekantis jungtinės veiklos partneris perima visus pasitraukiančiojo jungtinės veiklos partnerio įsipareigojimus pagal ankstesnę jungtinės veiklos sutartį.</w:t>
            </w:r>
          </w:p>
          <w:p w14:paraId="1F595455" w14:textId="77777777" w:rsidR="005D0BEB" w:rsidRPr="004526E0" w:rsidRDefault="005D0BEB" w:rsidP="0096304F">
            <w:pPr>
              <w:rPr>
                <w:rFonts w:ascii="Times New Roman" w:eastAsia="Calibri" w:hAnsi="Times New Roman"/>
                <w:sz w:val="24"/>
                <w:szCs w:val="24"/>
                <w:lang w:eastAsia="lt-LT"/>
              </w:rPr>
            </w:pPr>
          </w:p>
          <w:p w14:paraId="2068DB36" w14:textId="77777777" w:rsidR="0096304F" w:rsidRPr="004526E0" w:rsidRDefault="0096304F" w:rsidP="005D0BEB">
            <w:pPr>
              <w:pStyle w:val="Stilius3"/>
              <w:spacing w:before="0"/>
              <w:jc w:val="center"/>
              <w:rPr>
                <w:b/>
                <w:bCs/>
              </w:rPr>
            </w:pPr>
            <w:r w:rsidRPr="004526E0">
              <w:rPr>
                <w:rFonts w:eastAsia="Calibri"/>
                <w:sz w:val="24"/>
                <w:szCs w:val="24"/>
                <w:lang w:eastAsia="lt-LT"/>
              </w:rPr>
              <w:tab/>
            </w:r>
            <w:r w:rsidRPr="004526E0">
              <w:rPr>
                <w:b/>
                <w:bCs/>
              </w:rPr>
              <w:t>6. DARBŲ ATLIKIMO TERMINAI, VĖLAVIMAS, SUSTABDYMAS</w:t>
            </w:r>
          </w:p>
          <w:p w14:paraId="3A7C6142" w14:textId="71AE6362" w:rsidR="0096304F" w:rsidRPr="004526E0" w:rsidRDefault="0096304F" w:rsidP="0096304F">
            <w:pPr>
              <w:tabs>
                <w:tab w:val="left" w:pos="3750"/>
              </w:tabs>
              <w:rPr>
                <w:rFonts w:ascii="Times New Roman" w:eastAsia="Calibri" w:hAnsi="Times New Roman"/>
                <w:sz w:val="24"/>
                <w:szCs w:val="24"/>
                <w:lang w:eastAsia="lt-LT"/>
              </w:rPr>
            </w:pPr>
          </w:p>
        </w:tc>
      </w:tr>
      <w:tr w:rsidR="00A455CB" w:rsidRPr="004526E0" w14:paraId="45AF74B8" w14:textId="77777777" w:rsidTr="005C48C8">
        <w:tc>
          <w:tcPr>
            <w:tcW w:w="993" w:type="dxa"/>
            <w:tcBorders>
              <w:top w:val="nil"/>
              <w:left w:val="nil"/>
              <w:bottom w:val="nil"/>
              <w:right w:val="nil"/>
            </w:tcBorders>
          </w:tcPr>
          <w:p w14:paraId="6EEA8ACE" w14:textId="77777777" w:rsidR="00A455CB" w:rsidRPr="004526E0" w:rsidRDefault="00352C7C" w:rsidP="005C48C8">
            <w:pPr>
              <w:spacing w:before="200"/>
              <w:rPr>
                <w:rFonts w:ascii="Times New Roman" w:hAnsi="Times New Roman"/>
                <w:sz w:val="24"/>
                <w:szCs w:val="24"/>
              </w:rPr>
            </w:pPr>
            <w:r w:rsidRPr="004526E0">
              <w:rPr>
                <w:rFonts w:ascii="Times New Roman" w:hAnsi="Times New Roman"/>
                <w:sz w:val="24"/>
                <w:szCs w:val="24"/>
              </w:rPr>
              <w:lastRenderedPageBreak/>
              <w:t>6.1.</w:t>
            </w:r>
          </w:p>
          <w:p w14:paraId="36DBF1E7" w14:textId="77777777" w:rsidR="00352C7C" w:rsidRPr="004526E0" w:rsidRDefault="00352C7C" w:rsidP="00D96A5A">
            <w:pPr>
              <w:spacing w:before="200" w:line="600" w:lineRule="auto"/>
              <w:rPr>
                <w:rFonts w:ascii="Times New Roman" w:hAnsi="Times New Roman"/>
                <w:sz w:val="24"/>
                <w:szCs w:val="24"/>
              </w:rPr>
            </w:pPr>
          </w:p>
          <w:p w14:paraId="2EDC0881" w14:textId="77777777" w:rsidR="00352C7C" w:rsidRPr="004526E0" w:rsidRDefault="00352C7C" w:rsidP="005C48C8">
            <w:pPr>
              <w:spacing w:before="80"/>
              <w:rPr>
                <w:rFonts w:ascii="Times New Roman" w:hAnsi="Times New Roman"/>
                <w:sz w:val="24"/>
                <w:szCs w:val="24"/>
              </w:rPr>
            </w:pPr>
            <w:r w:rsidRPr="004526E0">
              <w:rPr>
                <w:rFonts w:ascii="Times New Roman" w:hAnsi="Times New Roman"/>
                <w:sz w:val="24"/>
                <w:szCs w:val="24"/>
              </w:rPr>
              <w:t>6.2.</w:t>
            </w:r>
          </w:p>
          <w:p w14:paraId="4A3F11AF" w14:textId="77777777" w:rsidR="00754999" w:rsidRPr="004526E0" w:rsidRDefault="00754999" w:rsidP="005C48C8">
            <w:pPr>
              <w:spacing w:before="80"/>
              <w:rPr>
                <w:rFonts w:ascii="Times New Roman" w:hAnsi="Times New Roman"/>
                <w:sz w:val="24"/>
                <w:szCs w:val="24"/>
              </w:rPr>
            </w:pPr>
          </w:p>
          <w:p w14:paraId="709631BA" w14:textId="77777777" w:rsidR="00754999" w:rsidRPr="004526E0" w:rsidRDefault="00754999" w:rsidP="00EF3B84">
            <w:pPr>
              <w:spacing w:before="80" w:line="360" w:lineRule="auto"/>
              <w:rPr>
                <w:rFonts w:ascii="Times New Roman" w:hAnsi="Times New Roman"/>
                <w:sz w:val="24"/>
                <w:szCs w:val="24"/>
              </w:rPr>
            </w:pPr>
          </w:p>
          <w:p w14:paraId="4CFE8D87" w14:textId="77777777" w:rsidR="00754999" w:rsidRPr="004526E0" w:rsidRDefault="00754999" w:rsidP="005C48C8">
            <w:pPr>
              <w:spacing w:before="80"/>
              <w:rPr>
                <w:rFonts w:ascii="Times New Roman" w:hAnsi="Times New Roman"/>
                <w:sz w:val="24"/>
                <w:szCs w:val="24"/>
              </w:rPr>
            </w:pPr>
          </w:p>
          <w:p w14:paraId="5C884FAE" w14:textId="77777777" w:rsidR="00754999" w:rsidRPr="004526E0" w:rsidRDefault="00754999" w:rsidP="005C48C8">
            <w:pPr>
              <w:spacing w:before="80"/>
              <w:rPr>
                <w:rFonts w:ascii="Times New Roman" w:hAnsi="Times New Roman"/>
                <w:sz w:val="24"/>
                <w:szCs w:val="24"/>
              </w:rPr>
            </w:pPr>
          </w:p>
          <w:p w14:paraId="7465A5AB" w14:textId="77777777" w:rsidR="004B0BCA" w:rsidRPr="004526E0" w:rsidRDefault="004B0BCA" w:rsidP="004B0BCA">
            <w:pPr>
              <w:spacing w:before="80" w:line="276" w:lineRule="auto"/>
              <w:rPr>
                <w:rFonts w:ascii="Times New Roman" w:hAnsi="Times New Roman"/>
                <w:sz w:val="24"/>
                <w:szCs w:val="24"/>
              </w:rPr>
            </w:pPr>
          </w:p>
          <w:p w14:paraId="7A917AB1" w14:textId="77777777" w:rsidR="00754999" w:rsidRPr="004526E0" w:rsidRDefault="00754999" w:rsidP="005C48C8">
            <w:pPr>
              <w:spacing w:before="80"/>
              <w:rPr>
                <w:rFonts w:ascii="Times New Roman" w:hAnsi="Times New Roman"/>
                <w:sz w:val="24"/>
                <w:szCs w:val="24"/>
              </w:rPr>
            </w:pPr>
            <w:r w:rsidRPr="004526E0">
              <w:rPr>
                <w:rFonts w:ascii="Times New Roman" w:hAnsi="Times New Roman"/>
                <w:sz w:val="24"/>
                <w:szCs w:val="24"/>
              </w:rPr>
              <w:t xml:space="preserve">6.3. </w:t>
            </w:r>
          </w:p>
          <w:p w14:paraId="3A1CD5F5" w14:textId="77777777" w:rsidR="00F75FC8" w:rsidRPr="004526E0" w:rsidRDefault="00F75FC8" w:rsidP="005C48C8">
            <w:pPr>
              <w:spacing w:before="80"/>
              <w:rPr>
                <w:rFonts w:ascii="Times New Roman" w:hAnsi="Times New Roman"/>
                <w:sz w:val="24"/>
                <w:szCs w:val="24"/>
              </w:rPr>
            </w:pPr>
          </w:p>
          <w:p w14:paraId="7F48E301" w14:textId="77777777" w:rsidR="00F75FC8" w:rsidRPr="004526E0" w:rsidRDefault="00F75FC8" w:rsidP="005C48C8">
            <w:pPr>
              <w:spacing w:before="80"/>
              <w:rPr>
                <w:rFonts w:ascii="Times New Roman" w:hAnsi="Times New Roman"/>
                <w:sz w:val="24"/>
                <w:szCs w:val="24"/>
              </w:rPr>
            </w:pPr>
          </w:p>
          <w:p w14:paraId="2A3996C0" w14:textId="77777777" w:rsidR="00F75FC8" w:rsidRPr="004526E0" w:rsidRDefault="00F75FC8" w:rsidP="005C48C8">
            <w:pPr>
              <w:spacing w:before="80"/>
              <w:rPr>
                <w:rFonts w:ascii="Times New Roman" w:hAnsi="Times New Roman"/>
                <w:sz w:val="24"/>
                <w:szCs w:val="24"/>
              </w:rPr>
            </w:pPr>
          </w:p>
          <w:p w14:paraId="7E59011D" w14:textId="77777777" w:rsidR="00F75FC8" w:rsidRPr="004526E0" w:rsidRDefault="00F75FC8" w:rsidP="007460F2">
            <w:pPr>
              <w:spacing w:before="80" w:line="720" w:lineRule="auto"/>
              <w:rPr>
                <w:rFonts w:ascii="Times New Roman" w:hAnsi="Times New Roman"/>
                <w:sz w:val="24"/>
                <w:szCs w:val="24"/>
              </w:rPr>
            </w:pPr>
          </w:p>
          <w:p w14:paraId="378CACAC" w14:textId="77777777" w:rsidR="00F75FC8" w:rsidRPr="004526E0" w:rsidRDefault="00F75FC8" w:rsidP="005C48C8">
            <w:pPr>
              <w:spacing w:before="120"/>
              <w:rPr>
                <w:rFonts w:ascii="Times New Roman" w:hAnsi="Times New Roman"/>
                <w:sz w:val="24"/>
                <w:szCs w:val="24"/>
              </w:rPr>
            </w:pPr>
            <w:r w:rsidRPr="004526E0">
              <w:rPr>
                <w:rFonts w:ascii="Times New Roman" w:hAnsi="Times New Roman"/>
                <w:sz w:val="24"/>
                <w:szCs w:val="24"/>
              </w:rPr>
              <w:t>6.4.</w:t>
            </w:r>
          </w:p>
          <w:p w14:paraId="2AC91522" w14:textId="77777777" w:rsidR="00215441" w:rsidRPr="004526E0" w:rsidRDefault="00215441" w:rsidP="005C48C8">
            <w:pPr>
              <w:spacing w:before="120"/>
              <w:rPr>
                <w:rFonts w:ascii="Times New Roman" w:hAnsi="Times New Roman"/>
                <w:sz w:val="24"/>
                <w:szCs w:val="24"/>
              </w:rPr>
            </w:pPr>
          </w:p>
        </w:tc>
        <w:tc>
          <w:tcPr>
            <w:tcW w:w="8930" w:type="dxa"/>
            <w:tcBorders>
              <w:top w:val="nil"/>
              <w:left w:val="nil"/>
              <w:bottom w:val="nil"/>
              <w:right w:val="nil"/>
            </w:tcBorders>
          </w:tcPr>
          <w:p w14:paraId="7F3C7A3C" w14:textId="3E14CB2F" w:rsidR="00E109B9" w:rsidRPr="004526E0" w:rsidRDefault="006C7A95" w:rsidP="00D96A5A">
            <w:pPr>
              <w:autoSpaceDE w:val="0"/>
              <w:autoSpaceDN w:val="0"/>
              <w:adjustRightInd w:val="0"/>
              <w:spacing w:before="120"/>
              <w:jc w:val="both"/>
              <w:rPr>
                <w:rFonts w:ascii="Times New Roman" w:hAnsi="Times New Roman"/>
                <w:sz w:val="24"/>
                <w:szCs w:val="24"/>
                <w:lang w:eastAsia="lt-LT"/>
              </w:rPr>
            </w:pPr>
            <w:r w:rsidRPr="004526E0">
              <w:rPr>
                <w:rFonts w:ascii="Times New Roman" w:hAnsi="Times New Roman"/>
                <w:sz w:val="24"/>
                <w:szCs w:val="24"/>
              </w:rPr>
              <w:t xml:space="preserve">Sutartis įsigalioja Sutarties Šalims pasirašius Sutartį ir Rangovui pateikus tinkamą Sutarties įvykdymo užtikrinimą ir galioja iki visiško Sutartyje numatytų įsipareigojimų įvykdymo. </w:t>
            </w:r>
            <w:r w:rsidR="00E109B9" w:rsidRPr="004526E0">
              <w:rPr>
                <w:rFonts w:ascii="Times New Roman" w:hAnsi="Times New Roman"/>
                <w:sz w:val="24"/>
                <w:szCs w:val="24"/>
                <w:lang w:eastAsia="lt-LT"/>
              </w:rPr>
              <w:t>Rangovas turi atlikti ir užbaigti visus Darbus ir su Darbais susijusias paslaugas</w:t>
            </w:r>
            <w:r w:rsidR="00DB3D31" w:rsidRPr="004526E0">
              <w:rPr>
                <w:rFonts w:ascii="Times New Roman" w:hAnsi="Times New Roman"/>
                <w:sz w:val="24"/>
                <w:szCs w:val="24"/>
                <w:lang w:eastAsia="lt-LT"/>
              </w:rPr>
              <w:t xml:space="preserve"> </w:t>
            </w:r>
            <w:r w:rsidR="00E109B9" w:rsidRPr="004526E0">
              <w:rPr>
                <w:rFonts w:ascii="Times New Roman" w:hAnsi="Times New Roman"/>
                <w:sz w:val="24"/>
                <w:szCs w:val="24"/>
                <w:lang w:eastAsia="lt-LT"/>
              </w:rPr>
              <w:t>per atlikimo terminus, nurodyt</w:t>
            </w:r>
            <w:r w:rsidR="00DB3D31" w:rsidRPr="004526E0">
              <w:rPr>
                <w:rFonts w:ascii="Times New Roman" w:hAnsi="Times New Roman"/>
                <w:sz w:val="24"/>
                <w:szCs w:val="24"/>
                <w:lang w:eastAsia="lt-LT"/>
              </w:rPr>
              <w:t>u</w:t>
            </w:r>
            <w:r w:rsidR="00E109B9" w:rsidRPr="004526E0">
              <w:rPr>
                <w:rFonts w:ascii="Times New Roman" w:hAnsi="Times New Roman"/>
                <w:sz w:val="24"/>
                <w:szCs w:val="24"/>
                <w:lang w:eastAsia="lt-LT"/>
              </w:rPr>
              <w:t>s Sutarties 3.4 punkte.</w:t>
            </w:r>
          </w:p>
          <w:p w14:paraId="4E2A5B8A" w14:textId="12DF8761" w:rsidR="009D4553" w:rsidRPr="004526E0" w:rsidRDefault="00352C7C" w:rsidP="00D96A5A">
            <w:pPr>
              <w:autoSpaceDE w:val="0"/>
              <w:autoSpaceDN w:val="0"/>
              <w:adjustRightInd w:val="0"/>
              <w:spacing w:before="120"/>
              <w:jc w:val="both"/>
              <w:rPr>
                <w:rFonts w:ascii="Times New Roman" w:hAnsi="Times New Roman"/>
                <w:sz w:val="24"/>
                <w:szCs w:val="24"/>
              </w:rPr>
            </w:pPr>
            <w:r w:rsidRPr="004526E0">
              <w:rPr>
                <w:rFonts w:ascii="Times New Roman" w:hAnsi="Times New Roman"/>
                <w:sz w:val="24"/>
                <w:szCs w:val="24"/>
              </w:rPr>
              <w:t xml:space="preserve">Rangovas ne vėliau kaip per 14 </w:t>
            </w:r>
            <w:r w:rsidR="00F1601D" w:rsidRPr="004526E0">
              <w:rPr>
                <w:rFonts w:ascii="Times New Roman" w:hAnsi="Times New Roman"/>
                <w:sz w:val="24"/>
                <w:szCs w:val="24"/>
              </w:rPr>
              <w:t xml:space="preserve">kalendorinių </w:t>
            </w:r>
            <w:r w:rsidRPr="004526E0">
              <w:rPr>
                <w:rFonts w:ascii="Times New Roman" w:hAnsi="Times New Roman"/>
                <w:sz w:val="24"/>
                <w:szCs w:val="24"/>
              </w:rPr>
              <w:t xml:space="preserve">dienų nuo Darbų pradžios privalo pateikti Užsakovui </w:t>
            </w:r>
            <w:r w:rsidR="00E55BB9" w:rsidRPr="004526E0">
              <w:rPr>
                <w:rFonts w:ascii="Times New Roman" w:hAnsi="Times New Roman"/>
                <w:sz w:val="24"/>
                <w:szCs w:val="24"/>
              </w:rPr>
              <w:t>Darbų vykdymo g</w:t>
            </w:r>
            <w:r w:rsidRPr="004526E0">
              <w:rPr>
                <w:rFonts w:ascii="Times New Roman" w:hAnsi="Times New Roman"/>
                <w:sz w:val="24"/>
                <w:szCs w:val="24"/>
              </w:rPr>
              <w:t xml:space="preserve">rafiką. Darbų vykdymo metu Rangovas gali koreguoti </w:t>
            </w:r>
            <w:r w:rsidR="00E55BB9" w:rsidRPr="004526E0">
              <w:rPr>
                <w:rFonts w:ascii="Times New Roman" w:hAnsi="Times New Roman"/>
                <w:sz w:val="24"/>
                <w:szCs w:val="24"/>
              </w:rPr>
              <w:t>Darbų vykdymo g</w:t>
            </w:r>
            <w:r w:rsidRPr="004526E0">
              <w:rPr>
                <w:rFonts w:ascii="Times New Roman" w:hAnsi="Times New Roman"/>
                <w:sz w:val="24"/>
                <w:szCs w:val="24"/>
              </w:rPr>
              <w:t xml:space="preserve">rafiką keičiant </w:t>
            </w:r>
            <w:r w:rsidRPr="004526E0">
              <w:rPr>
                <w:rFonts w:ascii="Times New Roman" w:hAnsi="Times New Roman"/>
                <w:spacing w:val="-2"/>
                <w:sz w:val="24"/>
                <w:szCs w:val="24"/>
              </w:rPr>
              <w:t xml:space="preserve">Darbų vykdymo seką, bet nekeičiant </w:t>
            </w:r>
            <w:r w:rsidRPr="004526E0">
              <w:rPr>
                <w:rFonts w:ascii="Times New Roman" w:hAnsi="Times New Roman"/>
                <w:sz w:val="24"/>
                <w:szCs w:val="24"/>
              </w:rPr>
              <w:t xml:space="preserve">Darbų atlikimo termino, jeigu jis nesuderinamas su esama Darbų eiga arba Rangovo prievolėmis ir jeigu Užsakovas per 14 </w:t>
            </w:r>
            <w:r w:rsidR="00F1601D" w:rsidRPr="004526E0">
              <w:rPr>
                <w:rFonts w:ascii="Times New Roman" w:hAnsi="Times New Roman"/>
                <w:sz w:val="24"/>
                <w:szCs w:val="24"/>
              </w:rPr>
              <w:t xml:space="preserve">kalendorinių </w:t>
            </w:r>
            <w:r w:rsidRPr="004526E0">
              <w:rPr>
                <w:rFonts w:ascii="Times New Roman" w:hAnsi="Times New Roman"/>
                <w:sz w:val="24"/>
                <w:szCs w:val="24"/>
              </w:rPr>
              <w:t xml:space="preserve">dienų nepraneša Rangovui, kad koreguotas Grafikas neatitinka Sutarties. Rangovas privalo taip pat koreguoti </w:t>
            </w:r>
            <w:r w:rsidR="00621EE8" w:rsidRPr="004526E0">
              <w:rPr>
                <w:rFonts w:ascii="Times New Roman" w:hAnsi="Times New Roman"/>
                <w:sz w:val="24"/>
                <w:szCs w:val="24"/>
              </w:rPr>
              <w:t>Darbų atlikimo g</w:t>
            </w:r>
            <w:r w:rsidRPr="004526E0">
              <w:rPr>
                <w:rFonts w:ascii="Times New Roman" w:hAnsi="Times New Roman"/>
                <w:sz w:val="24"/>
                <w:szCs w:val="24"/>
              </w:rPr>
              <w:t xml:space="preserve">rafiką, jei Užsakovas bet kuriuo metu informuoja Rangovą, kad jis neatitinka Sutarties arba prieštarauja faktinei Darbų vykdymo eigai bei Rangovo ketinimams.  </w:t>
            </w:r>
          </w:p>
          <w:p w14:paraId="4A068DD5" w14:textId="77777777" w:rsidR="00BD0520" w:rsidRPr="004526E0" w:rsidRDefault="00754999" w:rsidP="00D96A5A">
            <w:pPr>
              <w:autoSpaceDE w:val="0"/>
              <w:autoSpaceDN w:val="0"/>
              <w:adjustRightInd w:val="0"/>
              <w:spacing w:before="120"/>
              <w:jc w:val="both"/>
              <w:rPr>
                <w:rFonts w:ascii="Times New Roman" w:hAnsi="Times New Roman"/>
                <w:sz w:val="24"/>
                <w:szCs w:val="24"/>
                <w:lang w:eastAsia="lt-LT"/>
              </w:rPr>
            </w:pPr>
            <w:r w:rsidRPr="004526E0">
              <w:rPr>
                <w:rFonts w:ascii="Times New Roman" w:hAnsi="Times New Roman"/>
                <w:sz w:val="24"/>
                <w:szCs w:val="24"/>
                <w:lang w:eastAsia="lt-LT"/>
              </w:rPr>
              <w:t>Jeigu Rangovas nutraukia Darbus, vėluoja atlikti bet kokius Darbus pagal Darbų vykdymo grafiką, manoma, kad Rangovas nebaigs Darbų per Darbų atlikimo terminą, ir nepateikia Užsakovui pagrįstų įrodymų, pateisinančių Darbų vėlavimą, Užsakovas gali įteikti pranešimą, konstatuodamas įsipareigojimų nevykdymą su reikalavimu greičiau įvykdyti Darbus. Jeigu Rangovas, gavęs tokį pranešimą, nesiėmė priemonių įsipareigojimams įvykdyti, tada Užsakovas, įteikęs antrą pranešimą, gali nutraukti sutartį pagal 12.3.3 papunkčio sąlygas. Ši sąlyga netaikoma, jei vėluojama dėl priežasčių, nepriklausančių nuo Rangovo.</w:t>
            </w:r>
          </w:p>
          <w:p w14:paraId="787BEFE7" w14:textId="77777777" w:rsidR="009D4553" w:rsidRPr="004526E0" w:rsidRDefault="00F75FC8" w:rsidP="00D96A5A">
            <w:pPr>
              <w:pStyle w:val="Stilius3"/>
              <w:spacing w:before="120"/>
              <w:rPr>
                <w:sz w:val="24"/>
                <w:szCs w:val="24"/>
              </w:rPr>
            </w:pPr>
            <w:r w:rsidRPr="004526E0">
              <w:rPr>
                <w:sz w:val="24"/>
                <w:szCs w:val="24"/>
              </w:rPr>
              <w:t>Darbų atlikimo terminas gali būti pratęstas, o Darbų vykdymo grafikas gali būti koreguotas 3.4 papunktyje nurodytam pratęsimo terminui</w:t>
            </w:r>
            <w:r w:rsidR="00065203" w:rsidRPr="004526E0">
              <w:rPr>
                <w:sz w:val="24"/>
                <w:szCs w:val="24"/>
              </w:rPr>
              <w:t xml:space="preserve"> </w:t>
            </w:r>
            <w:r w:rsidRPr="004526E0">
              <w:rPr>
                <w:sz w:val="24"/>
                <w:szCs w:val="24"/>
              </w:rPr>
              <w:t>tik dėl aplinkybių, kurios nepriklauso nuo Rangovo, taip pat dėl:</w:t>
            </w:r>
          </w:p>
        </w:tc>
      </w:tr>
      <w:tr w:rsidR="00E91BE8" w:rsidRPr="004526E0" w14:paraId="7046A95D" w14:textId="77777777" w:rsidTr="005C48C8">
        <w:tc>
          <w:tcPr>
            <w:tcW w:w="993" w:type="dxa"/>
            <w:tcBorders>
              <w:top w:val="nil"/>
              <w:left w:val="nil"/>
              <w:bottom w:val="nil"/>
              <w:right w:val="nil"/>
            </w:tcBorders>
          </w:tcPr>
          <w:p w14:paraId="511F9F9C" w14:textId="77777777" w:rsidR="00A455CB" w:rsidRPr="004526E0" w:rsidRDefault="00A455CB" w:rsidP="005C48C8">
            <w:pPr>
              <w:spacing w:before="200"/>
              <w:rPr>
                <w:rFonts w:ascii="Times New Roman" w:hAnsi="Times New Roman"/>
                <w:sz w:val="24"/>
                <w:szCs w:val="24"/>
              </w:rPr>
            </w:pPr>
          </w:p>
          <w:p w14:paraId="771D7DCC" w14:textId="7FEFA688" w:rsidR="00DE6B16" w:rsidRPr="004526E0" w:rsidRDefault="00DE6B16" w:rsidP="005C48C8">
            <w:pPr>
              <w:spacing w:before="200"/>
              <w:rPr>
                <w:rFonts w:ascii="Times New Roman" w:hAnsi="Times New Roman"/>
                <w:sz w:val="24"/>
                <w:szCs w:val="24"/>
              </w:rPr>
            </w:pPr>
          </w:p>
        </w:tc>
        <w:tc>
          <w:tcPr>
            <w:tcW w:w="8930" w:type="dxa"/>
            <w:tcBorders>
              <w:top w:val="nil"/>
              <w:left w:val="nil"/>
              <w:bottom w:val="nil"/>
              <w:right w:val="nil"/>
            </w:tcBorders>
          </w:tcPr>
          <w:p w14:paraId="4E4CF320" w14:textId="77777777" w:rsidR="00DE6B16" w:rsidRPr="004526E0" w:rsidRDefault="00BE7698" w:rsidP="00DE6B16">
            <w:pPr>
              <w:pStyle w:val="Stilius3"/>
              <w:numPr>
                <w:ilvl w:val="0"/>
                <w:numId w:val="11"/>
              </w:numPr>
              <w:tabs>
                <w:tab w:val="clear" w:pos="0"/>
                <w:tab w:val="left" w:pos="603"/>
              </w:tabs>
              <w:spacing w:before="120"/>
              <w:ind w:left="597" w:hanging="567"/>
              <w:rPr>
                <w:sz w:val="24"/>
                <w:szCs w:val="24"/>
              </w:rPr>
            </w:pPr>
            <w:r w:rsidRPr="004526E0">
              <w:rPr>
                <w:sz w:val="24"/>
                <w:szCs w:val="24"/>
              </w:rPr>
              <w:t xml:space="preserve">išskirtinai nepalankių gamtinių sąlygų (taikoma Darbams, kurių kokybė priklauso nuo gamtinių sąlygų), kurios </w:t>
            </w:r>
            <w:r w:rsidRPr="004526E0">
              <w:rPr>
                <w:color w:val="000000"/>
                <w:spacing w:val="3"/>
                <w:sz w:val="24"/>
                <w:szCs w:val="24"/>
              </w:rPr>
              <w:t xml:space="preserve">buvo nenumatomos arba kurių joks patyręs rangovas </w:t>
            </w:r>
            <w:r w:rsidRPr="004526E0">
              <w:rPr>
                <w:color w:val="000000"/>
                <w:spacing w:val="-3"/>
                <w:sz w:val="24"/>
                <w:szCs w:val="24"/>
              </w:rPr>
              <w:t>nebūtų galėjęs tikėtis ir tai įvertinti</w:t>
            </w:r>
            <w:r w:rsidRPr="004526E0">
              <w:rPr>
                <w:sz w:val="24"/>
                <w:szCs w:val="24"/>
              </w:rPr>
              <w:t>;</w:t>
            </w:r>
          </w:p>
          <w:p w14:paraId="05E548E7" w14:textId="77777777" w:rsidR="00DE6B16" w:rsidRPr="004526E0" w:rsidRDefault="00BE7698" w:rsidP="000C2E37">
            <w:pPr>
              <w:pStyle w:val="Stilius3"/>
              <w:numPr>
                <w:ilvl w:val="0"/>
                <w:numId w:val="11"/>
              </w:numPr>
              <w:tabs>
                <w:tab w:val="clear" w:pos="0"/>
                <w:tab w:val="left" w:pos="603"/>
              </w:tabs>
              <w:spacing w:before="120"/>
              <w:ind w:left="597" w:hanging="567"/>
              <w:rPr>
                <w:sz w:val="24"/>
                <w:szCs w:val="24"/>
              </w:rPr>
            </w:pPr>
            <w:r w:rsidRPr="004526E0">
              <w:rPr>
                <w:sz w:val="24"/>
                <w:szCs w:val="24"/>
              </w:rPr>
              <w:t>Pakeitimų, atliekamų vadovaujantis Sutarties sąlygų 10 skyriaus nuostatomis;</w:t>
            </w:r>
          </w:p>
          <w:p w14:paraId="77ED93A9" w14:textId="2A3D1F44" w:rsidR="00A455CB" w:rsidRPr="004526E0" w:rsidRDefault="00BE7698" w:rsidP="000C2E37">
            <w:pPr>
              <w:pStyle w:val="Stilius3"/>
              <w:numPr>
                <w:ilvl w:val="0"/>
                <w:numId w:val="11"/>
              </w:numPr>
              <w:tabs>
                <w:tab w:val="clear" w:pos="0"/>
                <w:tab w:val="left" w:pos="603"/>
              </w:tabs>
              <w:spacing w:before="120"/>
              <w:ind w:left="597" w:hanging="567"/>
              <w:rPr>
                <w:sz w:val="24"/>
                <w:szCs w:val="24"/>
              </w:rPr>
            </w:pPr>
            <w:r w:rsidRPr="004526E0">
              <w:rPr>
                <w:sz w:val="24"/>
                <w:szCs w:val="24"/>
              </w:rPr>
              <w:lastRenderedPageBreak/>
              <w:t>bet kokio vėlavimo, kliūčių ar trukdymų, sukeltų arba priskiriamų Užsakovui arba Užsakovo personalui, arba tretiesiems asmenims.</w:t>
            </w:r>
          </w:p>
        </w:tc>
      </w:tr>
      <w:tr w:rsidR="00A455CB" w:rsidRPr="004526E0" w14:paraId="3EA0DE08" w14:textId="77777777" w:rsidTr="005C48C8">
        <w:tc>
          <w:tcPr>
            <w:tcW w:w="993" w:type="dxa"/>
            <w:tcBorders>
              <w:top w:val="nil"/>
              <w:left w:val="nil"/>
              <w:bottom w:val="nil"/>
              <w:right w:val="nil"/>
            </w:tcBorders>
          </w:tcPr>
          <w:p w14:paraId="3F4194E8" w14:textId="77777777" w:rsidR="005E5437" w:rsidRPr="004526E0" w:rsidRDefault="005E5437" w:rsidP="005E5437">
            <w:pPr>
              <w:rPr>
                <w:rFonts w:ascii="Times New Roman" w:hAnsi="Times New Roman"/>
                <w:sz w:val="24"/>
                <w:szCs w:val="24"/>
              </w:rPr>
            </w:pPr>
          </w:p>
          <w:p w14:paraId="392E554E" w14:textId="28B83E7A" w:rsidR="00DE6B16" w:rsidRPr="004526E0" w:rsidRDefault="00215441" w:rsidP="005E5437">
            <w:pPr>
              <w:rPr>
                <w:rFonts w:ascii="Times New Roman" w:hAnsi="Times New Roman"/>
                <w:sz w:val="24"/>
                <w:szCs w:val="24"/>
              </w:rPr>
            </w:pPr>
            <w:r w:rsidRPr="004526E0">
              <w:rPr>
                <w:rFonts w:ascii="Times New Roman" w:hAnsi="Times New Roman"/>
                <w:sz w:val="24"/>
                <w:szCs w:val="24"/>
              </w:rPr>
              <w:t>6.5.</w:t>
            </w:r>
          </w:p>
          <w:p w14:paraId="6C66A516" w14:textId="77777777" w:rsidR="00DE6B16" w:rsidRPr="004526E0" w:rsidRDefault="00DE6B16" w:rsidP="005E5437">
            <w:pPr>
              <w:rPr>
                <w:rFonts w:ascii="Times New Roman" w:hAnsi="Times New Roman"/>
                <w:sz w:val="24"/>
                <w:szCs w:val="24"/>
              </w:rPr>
            </w:pPr>
          </w:p>
          <w:p w14:paraId="592EA844" w14:textId="77777777" w:rsidR="002B0B41" w:rsidRPr="004526E0" w:rsidRDefault="002B0B41" w:rsidP="005E5437">
            <w:pPr>
              <w:rPr>
                <w:rFonts w:ascii="Times New Roman" w:hAnsi="Times New Roman"/>
                <w:sz w:val="24"/>
                <w:szCs w:val="24"/>
              </w:rPr>
            </w:pPr>
            <w:r w:rsidRPr="004526E0">
              <w:rPr>
                <w:rFonts w:ascii="Times New Roman" w:hAnsi="Times New Roman"/>
                <w:sz w:val="24"/>
                <w:szCs w:val="24"/>
              </w:rPr>
              <w:t xml:space="preserve">6.6. </w:t>
            </w:r>
          </w:p>
          <w:p w14:paraId="6DFA0EB8" w14:textId="77777777" w:rsidR="000C74B6" w:rsidRPr="004526E0" w:rsidRDefault="000C74B6" w:rsidP="005C48C8">
            <w:pPr>
              <w:rPr>
                <w:rFonts w:ascii="Times New Roman" w:hAnsi="Times New Roman"/>
                <w:sz w:val="24"/>
                <w:szCs w:val="24"/>
              </w:rPr>
            </w:pPr>
          </w:p>
          <w:p w14:paraId="2D1396C4" w14:textId="77777777" w:rsidR="000C74B6" w:rsidRPr="004526E0" w:rsidRDefault="000C74B6" w:rsidP="005C48C8">
            <w:pPr>
              <w:rPr>
                <w:rFonts w:ascii="Times New Roman" w:hAnsi="Times New Roman"/>
                <w:sz w:val="24"/>
                <w:szCs w:val="24"/>
              </w:rPr>
            </w:pPr>
          </w:p>
          <w:p w14:paraId="638BA2A9" w14:textId="77777777" w:rsidR="000C74B6" w:rsidRPr="004526E0" w:rsidRDefault="000C74B6" w:rsidP="005C48C8">
            <w:pPr>
              <w:rPr>
                <w:rFonts w:ascii="Times New Roman" w:hAnsi="Times New Roman"/>
                <w:sz w:val="24"/>
                <w:szCs w:val="24"/>
              </w:rPr>
            </w:pPr>
          </w:p>
          <w:p w14:paraId="7EEC15D7" w14:textId="77777777" w:rsidR="000C74B6" w:rsidRPr="004526E0" w:rsidRDefault="000C74B6" w:rsidP="005C48C8">
            <w:pPr>
              <w:rPr>
                <w:rFonts w:ascii="Times New Roman" w:hAnsi="Times New Roman"/>
                <w:sz w:val="24"/>
                <w:szCs w:val="24"/>
              </w:rPr>
            </w:pPr>
          </w:p>
          <w:p w14:paraId="420EE140" w14:textId="77777777" w:rsidR="000C74B6" w:rsidRPr="004526E0" w:rsidRDefault="000C74B6" w:rsidP="005C48C8">
            <w:pPr>
              <w:rPr>
                <w:rFonts w:ascii="Times New Roman" w:hAnsi="Times New Roman"/>
                <w:sz w:val="24"/>
                <w:szCs w:val="24"/>
              </w:rPr>
            </w:pPr>
          </w:p>
          <w:p w14:paraId="4FE42FBD" w14:textId="77777777" w:rsidR="000C74B6" w:rsidRPr="004526E0" w:rsidRDefault="000C74B6" w:rsidP="005C48C8">
            <w:pPr>
              <w:rPr>
                <w:rFonts w:ascii="Times New Roman" w:hAnsi="Times New Roman"/>
                <w:sz w:val="24"/>
                <w:szCs w:val="24"/>
              </w:rPr>
            </w:pPr>
          </w:p>
          <w:p w14:paraId="00083730" w14:textId="77777777" w:rsidR="000C74B6" w:rsidRPr="004526E0" w:rsidRDefault="000C74B6" w:rsidP="005C48C8">
            <w:pPr>
              <w:rPr>
                <w:rFonts w:ascii="Times New Roman" w:hAnsi="Times New Roman"/>
                <w:sz w:val="24"/>
                <w:szCs w:val="24"/>
              </w:rPr>
            </w:pPr>
          </w:p>
          <w:p w14:paraId="5639D187" w14:textId="77777777" w:rsidR="000C74B6" w:rsidRPr="004526E0" w:rsidRDefault="000C74B6" w:rsidP="005C48C8">
            <w:pPr>
              <w:rPr>
                <w:rFonts w:ascii="Times New Roman" w:hAnsi="Times New Roman"/>
                <w:sz w:val="24"/>
                <w:szCs w:val="24"/>
              </w:rPr>
            </w:pPr>
          </w:p>
          <w:p w14:paraId="0327FE84" w14:textId="77777777" w:rsidR="000C74B6" w:rsidRPr="004526E0" w:rsidRDefault="000C74B6" w:rsidP="005C48C8">
            <w:pPr>
              <w:rPr>
                <w:rFonts w:ascii="Times New Roman" w:hAnsi="Times New Roman"/>
                <w:sz w:val="24"/>
                <w:szCs w:val="24"/>
              </w:rPr>
            </w:pPr>
          </w:p>
          <w:p w14:paraId="305BC03B" w14:textId="77777777" w:rsidR="000C74B6" w:rsidRPr="004526E0" w:rsidRDefault="000C74B6" w:rsidP="005C48C8">
            <w:pPr>
              <w:rPr>
                <w:rFonts w:ascii="Times New Roman" w:hAnsi="Times New Roman"/>
                <w:sz w:val="24"/>
                <w:szCs w:val="24"/>
              </w:rPr>
            </w:pPr>
          </w:p>
          <w:p w14:paraId="4AEA6CB4" w14:textId="77777777" w:rsidR="000C74B6" w:rsidRPr="004526E0" w:rsidRDefault="000C74B6" w:rsidP="005C48C8">
            <w:pPr>
              <w:rPr>
                <w:rFonts w:ascii="Times New Roman" w:hAnsi="Times New Roman"/>
                <w:sz w:val="24"/>
                <w:szCs w:val="24"/>
              </w:rPr>
            </w:pPr>
          </w:p>
          <w:p w14:paraId="1E591AFF" w14:textId="77777777" w:rsidR="000C74B6" w:rsidRPr="004526E0" w:rsidRDefault="000C74B6" w:rsidP="005C48C8">
            <w:pPr>
              <w:rPr>
                <w:rFonts w:ascii="Times New Roman" w:hAnsi="Times New Roman"/>
                <w:sz w:val="24"/>
                <w:szCs w:val="24"/>
              </w:rPr>
            </w:pPr>
          </w:p>
          <w:p w14:paraId="5B6D67CD" w14:textId="77777777" w:rsidR="000C74B6" w:rsidRPr="004526E0" w:rsidRDefault="000C74B6" w:rsidP="005C48C8">
            <w:pPr>
              <w:rPr>
                <w:rFonts w:ascii="Times New Roman" w:hAnsi="Times New Roman"/>
                <w:sz w:val="24"/>
                <w:szCs w:val="24"/>
              </w:rPr>
            </w:pPr>
          </w:p>
          <w:p w14:paraId="0F340209" w14:textId="77777777" w:rsidR="000C74B6" w:rsidRPr="004526E0" w:rsidRDefault="000C74B6" w:rsidP="005C48C8">
            <w:pPr>
              <w:rPr>
                <w:rFonts w:ascii="Times New Roman" w:hAnsi="Times New Roman"/>
                <w:sz w:val="24"/>
                <w:szCs w:val="24"/>
              </w:rPr>
            </w:pPr>
          </w:p>
          <w:p w14:paraId="593ECF96" w14:textId="77777777" w:rsidR="000C74B6" w:rsidRPr="004526E0" w:rsidRDefault="000C74B6" w:rsidP="005C48C8">
            <w:pPr>
              <w:rPr>
                <w:rFonts w:ascii="Times New Roman" w:hAnsi="Times New Roman"/>
                <w:sz w:val="24"/>
                <w:szCs w:val="24"/>
              </w:rPr>
            </w:pPr>
          </w:p>
          <w:p w14:paraId="59AE8FCC" w14:textId="77777777" w:rsidR="000C74B6" w:rsidRPr="004526E0" w:rsidRDefault="000C74B6" w:rsidP="005C48C8">
            <w:pPr>
              <w:rPr>
                <w:rFonts w:ascii="Times New Roman" w:hAnsi="Times New Roman"/>
                <w:sz w:val="24"/>
                <w:szCs w:val="24"/>
              </w:rPr>
            </w:pPr>
          </w:p>
          <w:p w14:paraId="18CF6AF1" w14:textId="77777777" w:rsidR="000C74B6" w:rsidRPr="004526E0" w:rsidRDefault="000C74B6" w:rsidP="005C48C8">
            <w:pPr>
              <w:rPr>
                <w:rFonts w:ascii="Times New Roman" w:hAnsi="Times New Roman"/>
                <w:sz w:val="24"/>
                <w:szCs w:val="24"/>
              </w:rPr>
            </w:pPr>
          </w:p>
          <w:p w14:paraId="68464D41" w14:textId="77777777" w:rsidR="000C74B6" w:rsidRPr="004526E0" w:rsidRDefault="000C74B6" w:rsidP="005C48C8">
            <w:pPr>
              <w:rPr>
                <w:rFonts w:ascii="Times New Roman" w:hAnsi="Times New Roman"/>
                <w:sz w:val="24"/>
                <w:szCs w:val="24"/>
              </w:rPr>
            </w:pPr>
          </w:p>
          <w:p w14:paraId="6C0EAF2C" w14:textId="77777777" w:rsidR="000C74B6" w:rsidRPr="004526E0" w:rsidRDefault="000C74B6" w:rsidP="005C48C8">
            <w:pPr>
              <w:tabs>
                <w:tab w:val="left" w:pos="484"/>
              </w:tabs>
              <w:rPr>
                <w:rFonts w:ascii="Times New Roman" w:hAnsi="Times New Roman"/>
                <w:sz w:val="24"/>
                <w:szCs w:val="24"/>
              </w:rPr>
            </w:pPr>
            <w:r w:rsidRPr="004526E0">
              <w:rPr>
                <w:rFonts w:ascii="Times New Roman" w:hAnsi="Times New Roman"/>
                <w:sz w:val="24"/>
                <w:szCs w:val="24"/>
              </w:rPr>
              <w:tab/>
            </w:r>
          </w:p>
          <w:p w14:paraId="0A630ECB" w14:textId="77777777" w:rsidR="000C74B6" w:rsidRPr="004526E0" w:rsidRDefault="000C74B6" w:rsidP="005C48C8">
            <w:pPr>
              <w:tabs>
                <w:tab w:val="left" w:pos="484"/>
              </w:tabs>
              <w:rPr>
                <w:rFonts w:ascii="Times New Roman" w:hAnsi="Times New Roman"/>
                <w:sz w:val="24"/>
                <w:szCs w:val="24"/>
              </w:rPr>
            </w:pPr>
          </w:p>
        </w:tc>
        <w:tc>
          <w:tcPr>
            <w:tcW w:w="8930" w:type="dxa"/>
            <w:tcBorders>
              <w:top w:val="nil"/>
              <w:left w:val="nil"/>
              <w:bottom w:val="nil"/>
              <w:right w:val="nil"/>
            </w:tcBorders>
          </w:tcPr>
          <w:p w14:paraId="638E6F7C" w14:textId="6A57C7E1" w:rsidR="005E5437" w:rsidRPr="004526E0" w:rsidRDefault="00215441" w:rsidP="005E5437">
            <w:pPr>
              <w:pStyle w:val="Stilius3"/>
              <w:spacing w:before="120"/>
              <w:rPr>
                <w:sz w:val="24"/>
                <w:szCs w:val="24"/>
              </w:rPr>
            </w:pPr>
            <w:r w:rsidRPr="004526E0">
              <w:rPr>
                <w:sz w:val="24"/>
                <w:szCs w:val="24"/>
              </w:rPr>
              <w:t>Darbų pabaiga pagal Sutartį bus laikomas momentas, kai bus užbaigti visi Sutartyje numatyti Darbai ir pasirašytas Darbų perdavimo-priėmimo aktas.</w:t>
            </w:r>
          </w:p>
          <w:p w14:paraId="1B252101" w14:textId="1B763C37" w:rsidR="002B0B41" w:rsidRPr="004526E0" w:rsidRDefault="002B0B41" w:rsidP="005E5437">
            <w:pPr>
              <w:pStyle w:val="Stilius3"/>
              <w:spacing w:before="120"/>
              <w:rPr>
                <w:sz w:val="24"/>
                <w:szCs w:val="24"/>
              </w:rPr>
            </w:pPr>
            <w:r w:rsidRPr="004526E0">
              <w:rPr>
                <w:sz w:val="24"/>
                <w:szCs w:val="24"/>
              </w:rPr>
              <w:t xml:space="preserve">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 </w:t>
            </w:r>
          </w:p>
          <w:p w14:paraId="5C1FEBD3" w14:textId="77777777" w:rsidR="00DE6B16" w:rsidRPr="004526E0" w:rsidRDefault="002B0B41" w:rsidP="00DE6B16">
            <w:pPr>
              <w:pStyle w:val="Stilius3"/>
              <w:spacing w:before="120"/>
              <w:rPr>
                <w:sz w:val="24"/>
                <w:szCs w:val="24"/>
              </w:rPr>
            </w:pPr>
            <w:r w:rsidRPr="004526E0">
              <w:rPr>
                <w:sz w:val="24"/>
                <w:szCs w:val="24"/>
              </w:rPr>
              <w:t xml:space="preserve">Aplinkybės, dėl kurių gali būti stabdomi darbai, yra: </w:t>
            </w:r>
          </w:p>
          <w:p w14:paraId="18515319" w14:textId="77777777" w:rsidR="00DE6B16" w:rsidRPr="004526E0" w:rsidRDefault="002B0B41" w:rsidP="00DE6B16">
            <w:pPr>
              <w:pStyle w:val="Stilius3"/>
              <w:numPr>
                <w:ilvl w:val="0"/>
                <w:numId w:val="17"/>
              </w:numPr>
              <w:spacing w:before="0"/>
              <w:ind w:left="714" w:hanging="357"/>
              <w:rPr>
                <w:sz w:val="24"/>
                <w:szCs w:val="24"/>
              </w:rPr>
            </w:pPr>
            <w:r w:rsidRPr="004526E0">
              <w:rPr>
                <w:sz w:val="24"/>
                <w:szCs w:val="24"/>
              </w:rPr>
              <w:t>papildomi archeologiniai tyrinėjimai, kurie nebuvo numatyti, bet kuriuos būtina atlikti;</w:t>
            </w:r>
          </w:p>
          <w:p w14:paraId="15C034C4" w14:textId="77777777" w:rsidR="00DE6B16" w:rsidRPr="004526E0" w:rsidRDefault="002B0B41" w:rsidP="00DE6B16">
            <w:pPr>
              <w:pStyle w:val="Stilius3"/>
              <w:numPr>
                <w:ilvl w:val="0"/>
                <w:numId w:val="17"/>
              </w:numPr>
              <w:spacing w:before="0"/>
              <w:ind w:left="714" w:hanging="357"/>
              <w:rPr>
                <w:sz w:val="24"/>
                <w:szCs w:val="24"/>
              </w:rPr>
            </w:pPr>
            <w:r w:rsidRPr="004526E0">
              <w:rPr>
                <w:sz w:val="24"/>
                <w:szCs w:val="24"/>
              </w:rPr>
              <w:t>vėluojama perduoti dalį statybvietės;</w:t>
            </w:r>
          </w:p>
          <w:p w14:paraId="37997168" w14:textId="77777777" w:rsidR="00DE6B16" w:rsidRPr="004526E0" w:rsidRDefault="002B0B41" w:rsidP="00DE6B16">
            <w:pPr>
              <w:pStyle w:val="Stilius3"/>
              <w:numPr>
                <w:ilvl w:val="0"/>
                <w:numId w:val="17"/>
              </w:numPr>
              <w:spacing w:before="0"/>
              <w:ind w:left="714" w:hanging="357"/>
              <w:rPr>
                <w:sz w:val="24"/>
                <w:szCs w:val="24"/>
              </w:rPr>
            </w:pPr>
            <w:r w:rsidRPr="004526E0">
              <w:rPr>
                <w:sz w:val="24"/>
                <w:szCs w:val="24"/>
              </w:rPr>
              <w:t>trečiųjų šalių įtaka;</w:t>
            </w:r>
          </w:p>
          <w:p w14:paraId="35650E00" w14:textId="77777777" w:rsidR="00DE6B16" w:rsidRPr="004526E0" w:rsidRDefault="002B0B41" w:rsidP="00DE6B16">
            <w:pPr>
              <w:pStyle w:val="Stilius3"/>
              <w:numPr>
                <w:ilvl w:val="0"/>
                <w:numId w:val="17"/>
              </w:numPr>
              <w:spacing w:before="0"/>
              <w:ind w:left="714" w:hanging="357"/>
              <w:rPr>
                <w:sz w:val="24"/>
                <w:szCs w:val="24"/>
              </w:rPr>
            </w:pPr>
            <w:r w:rsidRPr="004526E0">
              <w:rPr>
                <w:sz w:val="24"/>
                <w:szCs w:val="24"/>
              </w:rPr>
              <w:t>sustabdytas finansavimas arba trūksta finansavimo;</w:t>
            </w:r>
          </w:p>
          <w:p w14:paraId="0521A8E3" w14:textId="77777777" w:rsidR="00DE6B16" w:rsidRPr="004526E0" w:rsidRDefault="002B0B41" w:rsidP="00DE6B16">
            <w:pPr>
              <w:pStyle w:val="Stilius3"/>
              <w:numPr>
                <w:ilvl w:val="0"/>
                <w:numId w:val="17"/>
              </w:numPr>
              <w:spacing w:before="0"/>
              <w:ind w:left="714" w:hanging="357"/>
              <w:rPr>
                <w:sz w:val="24"/>
                <w:szCs w:val="24"/>
              </w:rPr>
            </w:pPr>
            <w:r w:rsidRPr="004526E0">
              <w:rPr>
                <w:sz w:val="24"/>
                <w:szCs w:val="24"/>
              </w:rPr>
              <w:t>laiku neatlaisvinta Darbų vieta;</w:t>
            </w:r>
          </w:p>
          <w:p w14:paraId="039D7235" w14:textId="77777777" w:rsidR="00DE6B16" w:rsidRPr="004526E0" w:rsidRDefault="002B0B41" w:rsidP="00DE6B16">
            <w:pPr>
              <w:pStyle w:val="Stilius3"/>
              <w:numPr>
                <w:ilvl w:val="0"/>
                <w:numId w:val="17"/>
              </w:numPr>
              <w:spacing w:before="0"/>
              <w:ind w:left="714" w:hanging="357"/>
              <w:rPr>
                <w:sz w:val="24"/>
                <w:szCs w:val="24"/>
              </w:rPr>
            </w:pPr>
            <w:r w:rsidRPr="004526E0">
              <w:rPr>
                <w:sz w:val="24"/>
                <w:szCs w:val="24"/>
              </w:rPr>
              <w:t>būtinas papildomas laikas įvykdyti papildomų Darbų viešąjį pirkimą;</w:t>
            </w:r>
          </w:p>
          <w:p w14:paraId="7DC3BECC" w14:textId="77777777" w:rsidR="00DE6B16" w:rsidRPr="004526E0" w:rsidRDefault="002B0B41" w:rsidP="00DE6B16">
            <w:pPr>
              <w:pStyle w:val="Stilius3"/>
              <w:numPr>
                <w:ilvl w:val="0"/>
                <w:numId w:val="17"/>
              </w:numPr>
              <w:spacing w:before="0"/>
              <w:ind w:left="714" w:hanging="357"/>
              <w:rPr>
                <w:sz w:val="24"/>
                <w:szCs w:val="24"/>
              </w:rPr>
            </w:pPr>
            <w:r w:rsidRPr="004526E0">
              <w:rPr>
                <w:sz w:val="24"/>
                <w:szCs w:val="24"/>
              </w:rPr>
              <w:t>laiku nepateikta įranga, kurią privalo pateikti Užsakovas;</w:t>
            </w:r>
          </w:p>
          <w:p w14:paraId="36C4011D" w14:textId="77777777" w:rsidR="00DE6B16" w:rsidRPr="004526E0" w:rsidRDefault="002B0B41" w:rsidP="00DE6B16">
            <w:pPr>
              <w:pStyle w:val="Stilius3"/>
              <w:numPr>
                <w:ilvl w:val="0"/>
                <w:numId w:val="17"/>
              </w:numPr>
              <w:spacing w:before="0"/>
              <w:ind w:left="714" w:hanging="357"/>
              <w:rPr>
                <w:sz w:val="24"/>
                <w:szCs w:val="24"/>
              </w:rPr>
            </w:pPr>
            <w:r w:rsidRPr="004526E0">
              <w:rPr>
                <w:sz w:val="24"/>
                <w:szCs w:val="24"/>
              </w:rPr>
              <w:t xml:space="preserve">bet koks nenumatomas gamtos jėgų veikimas, kurio joks patyręs rangovas nebūtų galėjęs </w:t>
            </w:r>
            <w:r w:rsidR="00DE6B16" w:rsidRPr="004526E0">
              <w:rPr>
                <w:sz w:val="24"/>
                <w:szCs w:val="24"/>
              </w:rPr>
              <w:t xml:space="preserve"> </w:t>
            </w:r>
            <w:r w:rsidRPr="004526E0">
              <w:rPr>
                <w:sz w:val="24"/>
                <w:szCs w:val="24"/>
              </w:rPr>
              <w:t xml:space="preserve">tikėtis; </w:t>
            </w:r>
          </w:p>
          <w:p w14:paraId="5AB472AD" w14:textId="77777777" w:rsidR="00DE6B16" w:rsidRPr="004526E0" w:rsidRDefault="002B0B41" w:rsidP="00DE6B16">
            <w:pPr>
              <w:pStyle w:val="Stilius3"/>
              <w:numPr>
                <w:ilvl w:val="0"/>
                <w:numId w:val="17"/>
              </w:numPr>
              <w:spacing w:before="0"/>
              <w:ind w:left="714" w:hanging="357"/>
              <w:rPr>
                <w:sz w:val="24"/>
                <w:szCs w:val="24"/>
              </w:rPr>
            </w:pPr>
            <w:r w:rsidRPr="004526E0">
              <w:rPr>
                <w:sz w:val="24"/>
                <w:szCs w:val="24"/>
              </w:rPr>
              <w:t xml:space="preserve">fizinės kliūtys arba kitos nei klimatinės fizinės sąlygos, su kuriomis vykdant darbus susidurta Statybvietėje, ir tų kliūčių ar sąlygų Rangovas nebūtų galėjęs pagrįstai numatyti; </w:t>
            </w:r>
          </w:p>
          <w:p w14:paraId="5EDF2262" w14:textId="77777777" w:rsidR="00DE6B16" w:rsidRPr="004526E0" w:rsidRDefault="002B0B41" w:rsidP="00DE6B16">
            <w:pPr>
              <w:pStyle w:val="Stilius3"/>
              <w:numPr>
                <w:ilvl w:val="0"/>
                <w:numId w:val="17"/>
              </w:numPr>
              <w:spacing w:before="0"/>
              <w:ind w:left="714" w:hanging="357"/>
              <w:rPr>
                <w:sz w:val="24"/>
                <w:szCs w:val="24"/>
              </w:rPr>
            </w:pPr>
            <w:r w:rsidRPr="004526E0">
              <w:rPr>
                <w:sz w:val="24"/>
                <w:szCs w:val="24"/>
              </w:rPr>
              <w:t xml:space="preserve">bet koks uždelsimas ar sutrikimas dėl Pakeitimo; </w:t>
            </w:r>
          </w:p>
          <w:p w14:paraId="5CD96280" w14:textId="77777777" w:rsidR="00DE6B16" w:rsidRPr="004526E0" w:rsidRDefault="002B0B41" w:rsidP="00DE6B16">
            <w:pPr>
              <w:pStyle w:val="Stilius3"/>
              <w:numPr>
                <w:ilvl w:val="0"/>
                <w:numId w:val="17"/>
              </w:numPr>
              <w:spacing w:before="0"/>
              <w:ind w:left="714" w:hanging="357"/>
              <w:rPr>
                <w:sz w:val="24"/>
                <w:szCs w:val="24"/>
              </w:rPr>
            </w:pPr>
            <w:r w:rsidRPr="004526E0">
              <w:rPr>
                <w:sz w:val="24"/>
                <w:szCs w:val="24"/>
              </w:rPr>
              <w:t>Užsakovas taip pat turi teisę žiemos sezono metu (laikotarpiu, kuris prasideda gruodžio 15 d. ir baigiasi kitų metų kovo 15 d.) stabdyti Darbus, kai Darbų atlikimas dėl nepalankių gamtinių sąlygų tampa neįmanomas;</w:t>
            </w:r>
          </w:p>
          <w:p w14:paraId="5A0CD4B2" w14:textId="67F27E05" w:rsidR="002B0B41" w:rsidRPr="004526E0" w:rsidRDefault="002B0B41" w:rsidP="00DE6B16">
            <w:pPr>
              <w:pStyle w:val="Stilius3"/>
              <w:numPr>
                <w:ilvl w:val="0"/>
                <w:numId w:val="17"/>
              </w:numPr>
              <w:spacing w:before="0"/>
              <w:ind w:left="714" w:hanging="357"/>
              <w:rPr>
                <w:sz w:val="24"/>
                <w:szCs w:val="24"/>
              </w:rPr>
            </w:pPr>
            <w:r w:rsidRPr="004526E0">
              <w:rPr>
                <w:sz w:val="24"/>
                <w:szCs w:val="24"/>
              </w:rPr>
              <w:t xml:space="preserve">kitos aplinkybės, kurios nebuvo žinomos pirkimo vykdymo metu ir su kuriomis susidurtų bet kuris rangovas. </w:t>
            </w:r>
          </w:p>
          <w:p w14:paraId="3948A135" w14:textId="77777777" w:rsidR="000C74B6" w:rsidRPr="004526E0" w:rsidRDefault="000C74B6" w:rsidP="00657C08">
            <w:pPr>
              <w:pStyle w:val="Komentarotekstas"/>
              <w:tabs>
                <w:tab w:val="left" w:pos="176"/>
              </w:tabs>
              <w:spacing w:before="120"/>
              <w:jc w:val="both"/>
              <w:rPr>
                <w:sz w:val="24"/>
                <w:szCs w:val="24"/>
              </w:rPr>
            </w:pPr>
            <w:r w:rsidRPr="004526E0">
              <w:rPr>
                <w:sz w:val="24"/>
                <w:szCs w:val="24"/>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p>
          <w:p w14:paraId="325D415A" w14:textId="77777777" w:rsidR="002B0B41" w:rsidRPr="004526E0" w:rsidRDefault="000C74B6" w:rsidP="00657C08">
            <w:pPr>
              <w:pStyle w:val="Stilius3"/>
              <w:spacing w:before="120"/>
              <w:rPr>
                <w:sz w:val="24"/>
                <w:szCs w:val="24"/>
              </w:rPr>
            </w:pPr>
            <w:r w:rsidRPr="004526E0">
              <w:rPr>
                <w:sz w:val="24"/>
                <w:szCs w:val="24"/>
              </w:rPr>
              <w:t>Tokio sustabdymo metu visus Darbus Rangovas privalo prižiūrėti, sandėliuoti, saugoti nuo sugadinimo, praradimo arba žalos.</w:t>
            </w:r>
          </w:p>
        </w:tc>
      </w:tr>
      <w:tr w:rsidR="00A455CB" w:rsidRPr="004526E0" w14:paraId="40F21B15" w14:textId="77777777" w:rsidTr="005C48C8">
        <w:tc>
          <w:tcPr>
            <w:tcW w:w="993" w:type="dxa"/>
            <w:tcBorders>
              <w:top w:val="nil"/>
              <w:left w:val="nil"/>
              <w:bottom w:val="nil"/>
              <w:right w:val="nil"/>
            </w:tcBorders>
          </w:tcPr>
          <w:p w14:paraId="3C72A58F" w14:textId="77777777" w:rsidR="00A455CB" w:rsidRPr="004526E0" w:rsidRDefault="00A455CB" w:rsidP="005C48C8">
            <w:pPr>
              <w:spacing w:before="200"/>
              <w:rPr>
                <w:rFonts w:ascii="Times New Roman" w:hAnsi="Times New Roman"/>
                <w:sz w:val="24"/>
                <w:szCs w:val="24"/>
              </w:rPr>
            </w:pPr>
          </w:p>
        </w:tc>
        <w:tc>
          <w:tcPr>
            <w:tcW w:w="8930" w:type="dxa"/>
            <w:tcBorders>
              <w:top w:val="nil"/>
              <w:left w:val="nil"/>
              <w:bottom w:val="nil"/>
              <w:right w:val="nil"/>
            </w:tcBorders>
          </w:tcPr>
          <w:p w14:paraId="154631D3" w14:textId="77777777" w:rsidR="00A455CB" w:rsidRPr="004526E0" w:rsidRDefault="00EE33A4" w:rsidP="00657C08">
            <w:pPr>
              <w:tabs>
                <w:tab w:val="left" w:pos="567"/>
                <w:tab w:val="left" w:pos="1843"/>
              </w:tabs>
              <w:spacing w:before="120"/>
              <w:ind w:left="34"/>
              <w:jc w:val="both"/>
              <w:rPr>
                <w:rFonts w:ascii="Times New Roman" w:hAnsi="Times New Roman"/>
                <w:sz w:val="24"/>
                <w:szCs w:val="24"/>
              </w:rPr>
            </w:pPr>
            <w:r w:rsidRPr="004526E0">
              <w:rPr>
                <w:rFonts w:ascii="Times New Roman" w:hAnsi="Times New Roman"/>
                <w:sz w:val="24"/>
                <w:szCs w:val="24"/>
              </w:rPr>
              <w:t>Šiame punkte numatytu atveju Rangovas turi teisę į pagrįstai patirtų papildomų Išlaidų apmokėjimą.</w:t>
            </w:r>
          </w:p>
        </w:tc>
      </w:tr>
      <w:tr w:rsidR="00A455CB" w:rsidRPr="004526E0" w14:paraId="4553B44C" w14:textId="77777777" w:rsidTr="005C48C8">
        <w:tc>
          <w:tcPr>
            <w:tcW w:w="993" w:type="dxa"/>
            <w:tcBorders>
              <w:top w:val="nil"/>
              <w:left w:val="nil"/>
              <w:bottom w:val="nil"/>
              <w:right w:val="nil"/>
            </w:tcBorders>
          </w:tcPr>
          <w:p w14:paraId="2305CDA5" w14:textId="77777777" w:rsidR="00A455CB" w:rsidRPr="004526E0" w:rsidRDefault="00085054" w:rsidP="005C48C8">
            <w:pPr>
              <w:spacing w:before="200"/>
              <w:rPr>
                <w:rFonts w:ascii="Times New Roman" w:hAnsi="Times New Roman"/>
                <w:sz w:val="24"/>
                <w:szCs w:val="24"/>
              </w:rPr>
            </w:pPr>
            <w:r w:rsidRPr="004526E0">
              <w:rPr>
                <w:rFonts w:ascii="Times New Roman" w:hAnsi="Times New Roman"/>
                <w:sz w:val="24"/>
                <w:szCs w:val="24"/>
              </w:rPr>
              <w:t xml:space="preserve">6.7. </w:t>
            </w:r>
          </w:p>
        </w:tc>
        <w:tc>
          <w:tcPr>
            <w:tcW w:w="8930" w:type="dxa"/>
            <w:tcBorders>
              <w:top w:val="nil"/>
              <w:left w:val="nil"/>
              <w:bottom w:val="nil"/>
              <w:right w:val="nil"/>
            </w:tcBorders>
          </w:tcPr>
          <w:p w14:paraId="0BE10477" w14:textId="77777777" w:rsidR="00A455CB" w:rsidRPr="004526E0" w:rsidDel="007C68B5" w:rsidRDefault="00085054" w:rsidP="00657C08">
            <w:pPr>
              <w:pStyle w:val="Stilius3"/>
              <w:spacing w:before="120"/>
              <w:rPr>
                <w:del w:id="81" w:author="Dovilė Kėkštienė" w:date="2026-01-13T11:32:00Z" w16du:dateUtc="2026-01-13T09:32:00Z"/>
                <w:sz w:val="24"/>
                <w:szCs w:val="24"/>
              </w:rPr>
            </w:pPr>
            <w:r w:rsidRPr="004526E0">
              <w:rPr>
                <w:sz w:val="24"/>
                <w:szCs w:val="24"/>
              </w:rPr>
              <w:t>Jeigu Rangovas vėluoja atlikti Darbus iki Darbų atlikimo termino, nurodyto Sutarties 6.1 papunktyje, pabaigos ir nepateikia Užsakovui pagrįstų įrodymų, pateisinančių Darbų vėlavimą, Užsakovas reikalaus delspinigių dėl vėlavimo, kurių dydis yra nurodytas 3.4 papunktyje. Delspinigių nebus reikalaujama, jei vėluojama dėl priežasčių, nepriklausančių nuo Rangovo.</w:t>
            </w:r>
          </w:p>
          <w:p w14:paraId="30AF04B0" w14:textId="77777777" w:rsidR="005E5437" w:rsidRPr="004526E0" w:rsidRDefault="005E5437" w:rsidP="00657C08">
            <w:pPr>
              <w:pStyle w:val="Stilius3"/>
              <w:spacing w:before="120"/>
              <w:rPr>
                <w:sz w:val="24"/>
                <w:szCs w:val="24"/>
              </w:rPr>
            </w:pPr>
          </w:p>
        </w:tc>
      </w:tr>
      <w:tr w:rsidR="00A455CB" w:rsidRPr="004526E0" w14:paraId="3E875A21" w14:textId="77777777" w:rsidTr="005C48C8">
        <w:tc>
          <w:tcPr>
            <w:tcW w:w="993" w:type="dxa"/>
            <w:tcBorders>
              <w:top w:val="nil"/>
              <w:left w:val="nil"/>
              <w:bottom w:val="nil"/>
              <w:right w:val="nil"/>
            </w:tcBorders>
          </w:tcPr>
          <w:p w14:paraId="373891B7" w14:textId="77777777" w:rsidR="009F4DD9" w:rsidRPr="004526E0" w:rsidRDefault="009F4DD9" w:rsidP="003227EA">
            <w:pPr>
              <w:rPr>
                <w:rFonts w:ascii="Times New Roman" w:hAnsi="Times New Roman"/>
                <w:sz w:val="24"/>
                <w:szCs w:val="24"/>
              </w:rPr>
            </w:pPr>
          </w:p>
        </w:tc>
        <w:tc>
          <w:tcPr>
            <w:tcW w:w="8930" w:type="dxa"/>
            <w:tcBorders>
              <w:top w:val="nil"/>
              <w:left w:val="nil"/>
              <w:bottom w:val="nil"/>
              <w:right w:val="nil"/>
            </w:tcBorders>
          </w:tcPr>
          <w:p w14:paraId="103AE59C" w14:textId="77777777" w:rsidR="00BB0972" w:rsidRPr="004526E0" w:rsidRDefault="009F4DD9" w:rsidP="003227EA">
            <w:pPr>
              <w:pStyle w:val="Stilius3"/>
              <w:spacing w:after="240"/>
              <w:jc w:val="center"/>
              <w:rPr>
                <w:b/>
                <w:bCs/>
                <w:sz w:val="24"/>
                <w:szCs w:val="24"/>
              </w:rPr>
            </w:pPr>
            <w:r w:rsidRPr="004526E0">
              <w:rPr>
                <w:b/>
                <w:bCs/>
                <w:sz w:val="24"/>
                <w:szCs w:val="24"/>
              </w:rPr>
              <w:t>7. SUTARTIES ĮVYKDYMO UŽTIKRINIMAS</w:t>
            </w:r>
          </w:p>
        </w:tc>
      </w:tr>
      <w:tr w:rsidR="009F4DD9" w:rsidRPr="004526E0" w14:paraId="793D2E2C" w14:textId="77777777" w:rsidTr="005C48C8">
        <w:tc>
          <w:tcPr>
            <w:tcW w:w="993" w:type="dxa"/>
            <w:tcBorders>
              <w:top w:val="nil"/>
              <w:left w:val="nil"/>
              <w:bottom w:val="nil"/>
              <w:right w:val="nil"/>
            </w:tcBorders>
          </w:tcPr>
          <w:p w14:paraId="69997043" w14:textId="77777777" w:rsidR="009F4DD9" w:rsidRPr="004526E0" w:rsidRDefault="009F4DD9" w:rsidP="003227EA">
            <w:pPr>
              <w:rPr>
                <w:rFonts w:ascii="Times New Roman" w:hAnsi="Times New Roman"/>
                <w:sz w:val="24"/>
                <w:szCs w:val="24"/>
              </w:rPr>
            </w:pPr>
            <w:r w:rsidRPr="004526E0">
              <w:rPr>
                <w:rFonts w:ascii="Times New Roman" w:hAnsi="Times New Roman"/>
                <w:sz w:val="24"/>
                <w:szCs w:val="24"/>
              </w:rPr>
              <w:t xml:space="preserve">7.1. </w:t>
            </w:r>
          </w:p>
          <w:p w14:paraId="3E74B719" w14:textId="77777777" w:rsidR="00873D5B" w:rsidRPr="004526E0" w:rsidRDefault="00873D5B" w:rsidP="005C48C8">
            <w:pPr>
              <w:spacing w:before="200"/>
              <w:rPr>
                <w:rFonts w:ascii="Times New Roman" w:hAnsi="Times New Roman"/>
                <w:sz w:val="24"/>
                <w:szCs w:val="24"/>
              </w:rPr>
            </w:pPr>
          </w:p>
          <w:p w14:paraId="01C011D0" w14:textId="77777777" w:rsidR="006E76EB" w:rsidRPr="004526E0" w:rsidRDefault="006E76EB" w:rsidP="005C48C8">
            <w:pPr>
              <w:spacing w:before="200"/>
              <w:rPr>
                <w:rFonts w:ascii="Times New Roman" w:hAnsi="Times New Roman"/>
                <w:sz w:val="24"/>
                <w:szCs w:val="24"/>
              </w:rPr>
            </w:pPr>
          </w:p>
          <w:p w14:paraId="7DD2B207" w14:textId="77777777" w:rsidR="001941B7" w:rsidRPr="004526E0" w:rsidRDefault="001941B7" w:rsidP="005C48C8">
            <w:pPr>
              <w:spacing w:before="200"/>
              <w:rPr>
                <w:rFonts w:ascii="Times New Roman" w:hAnsi="Times New Roman"/>
                <w:sz w:val="24"/>
                <w:szCs w:val="24"/>
              </w:rPr>
            </w:pPr>
          </w:p>
          <w:p w14:paraId="289089D5" w14:textId="77777777" w:rsidR="001941B7" w:rsidRPr="004526E0" w:rsidRDefault="001941B7" w:rsidP="005C48C8">
            <w:pPr>
              <w:spacing w:before="200"/>
              <w:rPr>
                <w:rFonts w:ascii="Times New Roman" w:hAnsi="Times New Roman"/>
                <w:sz w:val="24"/>
                <w:szCs w:val="24"/>
              </w:rPr>
            </w:pPr>
          </w:p>
          <w:p w14:paraId="768B48FD" w14:textId="77777777" w:rsidR="001941B7" w:rsidRPr="004526E0" w:rsidRDefault="001941B7" w:rsidP="005C48C8">
            <w:pPr>
              <w:spacing w:before="200"/>
              <w:rPr>
                <w:rFonts w:ascii="Times New Roman" w:hAnsi="Times New Roman"/>
                <w:sz w:val="24"/>
                <w:szCs w:val="24"/>
              </w:rPr>
            </w:pPr>
          </w:p>
          <w:p w14:paraId="4F7E1172" w14:textId="77777777" w:rsidR="008B67E1" w:rsidRPr="004526E0" w:rsidRDefault="008B67E1" w:rsidP="006C3968">
            <w:pPr>
              <w:rPr>
                <w:rFonts w:ascii="Times New Roman" w:hAnsi="Times New Roman"/>
                <w:sz w:val="24"/>
                <w:szCs w:val="24"/>
              </w:rPr>
            </w:pPr>
          </w:p>
          <w:p w14:paraId="43C6D617" w14:textId="77777777" w:rsidR="001163E1" w:rsidRDefault="001163E1" w:rsidP="006C3968">
            <w:pPr>
              <w:rPr>
                <w:ins w:id="82" w:author="Dovilė Kėkštienė" w:date="2026-01-13T11:31:00Z" w16du:dateUtc="2026-01-13T09:31:00Z"/>
                <w:rFonts w:ascii="Times New Roman" w:hAnsi="Times New Roman"/>
                <w:sz w:val="24"/>
                <w:szCs w:val="24"/>
              </w:rPr>
            </w:pPr>
          </w:p>
          <w:p w14:paraId="1EA0FE1F" w14:textId="0D8BB5B7" w:rsidR="00873D5B" w:rsidRPr="004526E0" w:rsidRDefault="003227EA" w:rsidP="006C3968">
            <w:pPr>
              <w:rPr>
                <w:rFonts w:ascii="Times New Roman" w:hAnsi="Times New Roman"/>
                <w:sz w:val="24"/>
                <w:szCs w:val="24"/>
              </w:rPr>
            </w:pPr>
            <w:r w:rsidRPr="004526E0">
              <w:rPr>
                <w:rFonts w:ascii="Times New Roman" w:hAnsi="Times New Roman"/>
                <w:sz w:val="24"/>
                <w:szCs w:val="24"/>
              </w:rPr>
              <w:t xml:space="preserve">7.2. </w:t>
            </w:r>
          </w:p>
          <w:p w14:paraId="21419C0B" w14:textId="77777777" w:rsidR="00873D5B" w:rsidRPr="004526E0" w:rsidRDefault="00873D5B" w:rsidP="006C3968">
            <w:pPr>
              <w:rPr>
                <w:rFonts w:ascii="Times New Roman" w:hAnsi="Times New Roman"/>
                <w:sz w:val="24"/>
                <w:szCs w:val="24"/>
              </w:rPr>
            </w:pPr>
          </w:p>
          <w:p w14:paraId="6D0C0EFC" w14:textId="77777777" w:rsidR="00C226A9" w:rsidRPr="004526E0" w:rsidRDefault="00C226A9" w:rsidP="006C3968">
            <w:pPr>
              <w:rPr>
                <w:rFonts w:ascii="Times New Roman" w:hAnsi="Times New Roman"/>
                <w:sz w:val="24"/>
                <w:szCs w:val="24"/>
              </w:rPr>
            </w:pPr>
          </w:p>
          <w:p w14:paraId="02A7D435" w14:textId="77777777" w:rsidR="00873D5B" w:rsidRPr="004526E0" w:rsidRDefault="00873D5B" w:rsidP="005C48C8">
            <w:pPr>
              <w:spacing w:before="200"/>
              <w:rPr>
                <w:rFonts w:ascii="Times New Roman" w:hAnsi="Times New Roman"/>
                <w:sz w:val="24"/>
                <w:szCs w:val="24"/>
              </w:rPr>
            </w:pPr>
            <w:r w:rsidRPr="004526E0">
              <w:rPr>
                <w:rFonts w:ascii="Times New Roman" w:hAnsi="Times New Roman"/>
                <w:sz w:val="24"/>
                <w:szCs w:val="24"/>
              </w:rPr>
              <w:t xml:space="preserve"> </w:t>
            </w:r>
          </w:p>
          <w:p w14:paraId="22CFC887" w14:textId="77777777" w:rsidR="00DE6B16" w:rsidRPr="004526E0" w:rsidRDefault="00DE6B16" w:rsidP="00DE6B16">
            <w:pPr>
              <w:spacing w:line="720" w:lineRule="auto"/>
              <w:rPr>
                <w:rFonts w:ascii="Times New Roman" w:hAnsi="Times New Roman"/>
                <w:sz w:val="24"/>
                <w:szCs w:val="24"/>
              </w:rPr>
            </w:pPr>
          </w:p>
          <w:p w14:paraId="060D99B7" w14:textId="77777777" w:rsidR="00DE6B16" w:rsidRPr="004526E0" w:rsidRDefault="00DE6B16" w:rsidP="00DE6B16">
            <w:pPr>
              <w:rPr>
                <w:rFonts w:ascii="Times New Roman" w:hAnsi="Times New Roman"/>
                <w:sz w:val="24"/>
                <w:szCs w:val="24"/>
              </w:rPr>
            </w:pPr>
          </w:p>
          <w:p w14:paraId="0DBED2F1" w14:textId="77777777" w:rsidR="00DE6B16" w:rsidRPr="004526E0" w:rsidRDefault="00DE6B16" w:rsidP="00DE6B16">
            <w:pPr>
              <w:rPr>
                <w:rFonts w:ascii="Times New Roman" w:hAnsi="Times New Roman"/>
                <w:sz w:val="24"/>
                <w:szCs w:val="24"/>
              </w:rPr>
            </w:pPr>
          </w:p>
          <w:p w14:paraId="1336FE08" w14:textId="77777777" w:rsidR="00DE6B16" w:rsidRPr="004526E0" w:rsidRDefault="00DE6B16" w:rsidP="00DE6B16">
            <w:pPr>
              <w:rPr>
                <w:rFonts w:ascii="Times New Roman" w:hAnsi="Times New Roman"/>
                <w:sz w:val="24"/>
                <w:szCs w:val="24"/>
              </w:rPr>
            </w:pPr>
          </w:p>
          <w:p w14:paraId="30BA8061" w14:textId="77777777" w:rsidR="00DE6B16" w:rsidRPr="004526E0" w:rsidRDefault="00DE6B16" w:rsidP="00DE6B16">
            <w:pPr>
              <w:rPr>
                <w:rFonts w:ascii="Times New Roman" w:hAnsi="Times New Roman"/>
                <w:sz w:val="24"/>
                <w:szCs w:val="24"/>
              </w:rPr>
            </w:pPr>
          </w:p>
          <w:p w14:paraId="352FE85A" w14:textId="77777777" w:rsidR="00DE6B16" w:rsidRPr="004526E0" w:rsidRDefault="00DE6B16" w:rsidP="00DE6B16">
            <w:pPr>
              <w:rPr>
                <w:rFonts w:ascii="Times New Roman" w:hAnsi="Times New Roman"/>
                <w:sz w:val="24"/>
                <w:szCs w:val="24"/>
              </w:rPr>
            </w:pPr>
          </w:p>
          <w:p w14:paraId="317DFE69" w14:textId="77777777" w:rsidR="001163E1" w:rsidRDefault="001163E1" w:rsidP="00DE6B16">
            <w:pPr>
              <w:rPr>
                <w:ins w:id="83" w:author="Dovilė Kėkštienė" w:date="2026-01-13T11:31:00Z" w16du:dateUtc="2026-01-13T09:31:00Z"/>
                <w:rFonts w:ascii="Times New Roman" w:hAnsi="Times New Roman"/>
                <w:sz w:val="24"/>
                <w:szCs w:val="24"/>
              </w:rPr>
            </w:pPr>
          </w:p>
          <w:p w14:paraId="2D498897" w14:textId="092026D2" w:rsidR="00BC4853" w:rsidRPr="004526E0" w:rsidRDefault="00BC4853" w:rsidP="00DE6B16">
            <w:pPr>
              <w:rPr>
                <w:rFonts w:ascii="Times New Roman" w:hAnsi="Times New Roman"/>
                <w:sz w:val="24"/>
                <w:szCs w:val="24"/>
              </w:rPr>
            </w:pPr>
            <w:r w:rsidRPr="004526E0">
              <w:rPr>
                <w:rFonts w:ascii="Times New Roman" w:hAnsi="Times New Roman"/>
                <w:sz w:val="24"/>
                <w:szCs w:val="24"/>
              </w:rPr>
              <w:t>7.</w:t>
            </w:r>
            <w:r w:rsidR="00891E08" w:rsidRPr="004526E0">
              <w:rPr>
                <w:rFonts w:ascii="Times New Roman" w:hAnsi="Times New Roman"/>
                <w:sz w:val="24"/>
                <w:szCs w:val="24"/>
              </w:rPr>
              <w:t>3</w:t>
            </w:r>
            <w:r w:rsidRPr="004526E0">
              <w:rPr>
                <w:rFonts w:ascii="Times New Roman" w:hAnsi="Times New Roman"/>
                <w:sz w:val="24"/>
                <w:szCs w:val="24"/>
              </w:rPr>
              <w:t xml:space="preserve">. </w:t>
            </w:r>
          </w:p>
          <w:p w14:paraId="7909CE50" w14:textId="77777777" w:rsidR="008C57A2" w:rsidRPr="004526E0" w:rsidRDefault="008C57A2" w:rsidP="00DE6B16">
            <w:pPr>
              <w:rPr>
                <w:rFonts w:ascii="Times New Roman" w:hAnsi="Times New Roman"/>
                <w:sz w:val="24"/>
                <w:szCs w:val="24"/>
              </w:rPr>
            </w:pPr>
          </w:p>
          <w:p w14:paraId="1CF27286" w14:textId="77777777" w:rsidR="008C57A2" w:rsidRPr="004526E0" w:rsidRDefault="008C57A2" w:rsidP="005C48C8">
            <w:pPr>
              <w:spacing w:before="200" w:line="480" w:lineRule="auto"/>
              <w:rPr>
                <w:rFonts w:ascii="Times New Roman" w:hAnsi="Times New Roman"/>
                <w:sz w:val="24"/>
                <w:szCs w:val="24"/>
              </w:rPr>
            </w:pPr>
          </w:p>
          <w:p w14:paraId="32CDE377" w14:textId="77777777" w:rsidR="00B11F6B" w:rsidRPr="004526E0" w:rsidRDefault="00B11F6B" w:rsidP="005C48C8">
            <w:pPr>
              <w:spacing w:after="120"/>
              <w:rPr>
                <w:rFonts w:ascii="Times New Roman" w:hAnsi="Times New Roman"/>
                <w:sz w:val="24"/>
                <w:szCs w:val="24"/>
              </w:rPr>
            </w:pPr>
          </w:p>
          <w:p w14:paraId="7897252D" w14:textId="77777777" w:rsidR="00DE6B16" w:rsidRPr="004526E0" w:rsidRDefault="00DE6B16" w:rsidP="005C48C8">
            <w:pPr>
              <w:spacing w:after="120"/>
              <w:rPr>
                <w:rFonts w:ascii="Times New Roman" w:hAnsi="Times New Roman"/>
                <w:sz w:val="24"/>
                <w:szCs w:val="24"/>
              </w:rPr>
            </w:pPr>
          </w:p>
          <w:p w14:paraId="3BECEF18" w14:textId="77777777" w:rsidR="00DE6B16" w:rsidRPr="004526E0" w:rsidRDefault="00DE6B16" w:rsidP="005C48C8">
            <w:pPr>
              <w:spacing w:after="120"/>
              <w:rPr>
                <w:rFonts w:ascii="Times New Roman" w:hAnsi="Times New Roman"/>
                <w:sz w:val="24"/>
                <w:szCs w:val="24"/>
              </w:rPr>
            </w:pPr>
          </w:p>
          <w:p w14:paraId="522EBE0D" w14:textId="77777777" w:rsidR="00DE6B16" w:rsidRPr="004526E0" w:rsidRDefault="00DE6B16" w:rsidP="00DE6B16">
            <w:pPr>
              <w:rPr>
                <w:rFonts w:ascii="Times New Roman" w:hAnsi="Times New Roman"/>
                <w:sz w:val="24"/>
                <w:szCs w:val="24"/>
              </w:rPr>
            </w:pPr>
          </w:p>
          <w:p w14:paraId="0EEB15A7" w14:textId="77777777" w:rsidR="00853F5B" w:rsidRPr="004526E0" w:rsidRDefault="008C57A2" w:rsidP="00DE6B16">
            <w:pPr>
              <w:rPr>
                <w:rFonts w:ascii="Times New Roman" w:hAnsi="Times New Roman"/>
                <w:sz w:val="24"/>
                <w:szCs w:val="24"/>
              </w:rPr>
            </w:pPr>
            <w:r w:rsidRPr="004526E0">
              <w:rPr>
                <w:rFonts w:ascii="Times New Roman" w:hAnsi="Times New Roman"/>
                <w:sz w:val="24"/>
                <w:szCs w:val="24"/>
              </w:rPr>
              <w:t>7.</w:t>
            </w:r>
            <w:r w:rsidR="000E118C" w:rsidRPr="004526E0">
              <w:rPr>
                <w:rFonts w:ascii="Times New Roman" w:hAnsi="Times New Roman"/>
                <w:sz w:val="24"/>
                <w:szCs w:val="24"/>
              </w:rPr>
              <w:t>4</w:t>
            </w:r>
            <w:r w:rsidRPr="004526E0">
              <w:rPr>
                <w:rFonts w:ascii="Times New Roman" w:hAnsi="Times New Roman"/>
                <w:sz w:val="24"/>
                <w:szCs w:val="24"/>
              </w:rPr>
              <w:t xml:space="preserve">. </w:t>
            </w:r>
          </w:p>
          <w:p w14:paraId="6BAA505A" w14:textId="77777777" w:rsidR="00563DF5" w:rsidRPr="004526E0" w:rsidRDefault="00563DF5" w:rsidP="00DE6B16">
            <w:pPr>
              <w:rPr>
                <w:rFonts w:ascii="Times New Roman" w:hAnsi="Times New Roman"/>
                <w:sz w:val="24"/>
                <w:szCs w:val="24"/>
              </w:rPr>
            </w:pPr>
          </w:p>
          <w:p w14:paraId="7FD97EBC" w14:textId="77777777" w:rsidR="000E118C" w:rsidRPr="004526E0" w:rsidRDefault="000E118C" w:rsidP="00DE6B16">
            <w:pPr>
              <w:rPr>
                <w:rFonts w:ascii="Times New Roman" w:hAnsi="Times New Roman"/>
                <w:sz w:val="24"/>
                <w:szCs w:val="24"/>
              </w:rPr>
            </w:pPr>
          </w:p>
          <w:p w14:paraId="55DFDDD1" w14:textId="77777777" w:rsidR="000E118C" w:rsidRPr="004526E0" w:rsidRDefault="000E118C" w:rsidP="000E118C">
            <w:pPr>
              <w:rPr>
                <w:rFonts w:ascii="Times New Roman" w:hAnsi="Times New Roman"/>
                <w:sz w:val="24"/>
                <w:szCs w:val="24"/>
              </w:rPr>
            </w:pPr>
          </w:p>
          <w:p w14:paraId="69E15FAB" w14:textId="77777777" w:rsidR="0061298A" w:rsidRPr="004526E0" w:rsidRDefault="0061298A" w:rsidP="000E118C">
            <w:pPr>
              <w:rPr>
                <w:rFonts w:ascii="Times New Roman" w:hAnsi="Times New Roman"/>
                <w:sz w:val="24"/>
                <w:szCs w:val="24"/>
              </w:rPr>
            </w:pPr>
          </w:p>
          <w:p w14:paraId="2D681AC4" w14:textId="77777777" w:rsidR="00DE6B16" w:rsidRPr="004526E0" w:rsidRDefault="00DE6B16" w:rsidP="000E118C">
            <w:pPr>
              <w:rPr>
                <w:rFonts w:ascii="Times New Roman" w:hAnsi="Times New Roman"/>
                <w:sz w:val="24"/>
                <w:szCs w:val="24"/>
              </w:rPr>
            </w:pPr>
          </w:p>
          <w:p w14:paraId="6DC0A3C5" w14:textId="77777777" w:rsidR="008B67E1" w:rsidRPr="004526E0" w:rsidRDefault="008B67E1" w:rsidP="006C3968">
            <w:pPr>
              <w:rPr>
                <w:rFonts w:ascii="Times New Roman" w:hAnsi="Times New Roman"/>
                <w:sz w:val="24"/>
                <w:szCs w:val="24"/>
              </w:rPr>
            </w:pPr>
          </w:p>
          <w:p w14:paraId="084D8DF2" w14:textId="1AE712B7" w:rsidR="00853F5B" w:rsidRPr="004526E0" w:rsidRDefault="00853F5B" w:rsidP="006C3968">
            <w:pPr>
              <w:rPr>
                <w:rFonts w:ascii="Times New Roman" w:hAnsi="Times New Roman"/>
                <w:sz w:val="24"/>
                <w:szCs w:val="24"/>
              </w:rPr>
            </w:pPr>
            <w:r w:rsidRPr="004526E0">
              <w:rPr>
                <w:rFonts w:ascii="Times New Roman" w:hAnsi="Times New Roman"/>
                <w:sz w:val="24"/>
                <w:szCs w:val="24"/>
              </w:rPr>
              <w:t>7.</w:t>
            </w:r>
            <w:r w:rsidR="000E118C" w:rsidRPr="004526E0">
              <w:rPr>
                <w:rFonts w:ascii="Times New Roman" w:hAnsi="Times New Roman"/>
                <w:sz w:val="24"/>
                <w:szCs w:val="24"/>
              </w:rPr>
              <w:t>5</w:t>
            </w:r>
            <w:r w:rsidRPr="004526E0">
              <w:rPr>
                <w:rFonts w:ascii="Times New Roman" w:hAnsi="Times New Roman"/>
                <w:sz w:val="24"/>
                <w:szCs w:val="24"/>
              </w:rPr>
              <w:t>.</w:t>
            </w:r>
          </w:p>
          <w:p w14:paraId="224B296C" w14:textId="77777777" w:rsidR="00AE754B" w:rsidRPr="004526E0" w:rsidRDefault="00AE754B" w:rsidP="006C3968">
            <w:pPr>
              <w:rPr>
                <w:rFonts w:ascii="Times New Roman" w:hAnsi="Times New Roman"/>
                <w:sz w:val="24"/>
                <w:szCs w:val="24"/>
              </w:rPr>
            </w:pPr>
          </w:p>
          <w:p w14:paraId="696DAA03" w14:textId="77777777" w:rsidR="004A44AB" w:rsidRPr="004526E0" w:rsidRDefault="004A44AB" w:rsidP="00DE6B16">
            <w:pPr>
              <w:rPr>
                <w:rFonts w:ascii="Times New Roman" w:hAnsi="Times New Roman"/>
                <w:sz w:val="24"/>
                <w:szCs w:val="24"/>
              </w:rPr>
            </w:pPr>
          </w:p>
          <w:p w14:paraId="6F72C76B" w14:textId="77777777" w:rsidR="008F6624" w:rsidRPr="004526E0" w:rsidRDefault="008F6624" w:rsidP="00DE6B16">
            <w:pPr>
              <w:rPr>
                <w:rFonts w:ascii="Times New Roman" w:hAnsi="Times New Roman"/>
                <w:sz w:val="24"/>
                <w:szCs w:val="24"/>
              </w:rPr>
            </w:pPr>
          </w:p>
          <w:p w14:paraId="3880EA07" w14:textId="77777777" w:rsidR="00B6329C" w:rsidRPr="004526E0" w:rsidRDefault="00B6329C" w:rsidP="00DE6B16">
            <w:pPr>
              <w:rPr>
                <w:rFonts w:ascii="Times New Roman" w:hAnsi="Times New Roman"/>
                <w:sz w:val="24"/>
                <w:szCs w:val="24"/>
              </w:rPr>
            </w:pPr>
            <w:r w:rsidRPr="004526E0">
              <w:rPr>
                <w:rFonts w:ascii="Times New Roman" w:hAnsi="Times New Roman"/>
                <w:sz w:val="24"/>
                <w:szCs w:val="24"/>
              </w:rPr>
              <w:t>7.</w:t>
            </w:r>
            <w:r w:rsidR="000E118C" w:rsidRPr="004526E0">
              <w:rPr>
                <w:rFonts w:ascii="Times New Roman" w:hAnsi="Times New Roman"/>
                <w:sz w:val="24"/>
                <w:szCs w:val="24"/>
              </w:rPr>
              <w:t>6</w:t>
            </w:r>
            <w:r w:rsidRPr="004526E0">
              <w:rPr>
                <w:rFonts w:ascii="Times New Roman" w:hAnsi="Times New Roman"/>
                <w:sz w:val="24"/>
                <w:szCs w:val="24"/>
              </w:rPr>
              <w:t>.</w:t>
            </w:r>
          </w:p>
          <w:p w14:paraId="16F4334D" w14:textId="77777777" w:rsidR="000E118C" w:rsidRPr="004526E0" w:rsidRDefault="000E118C" w:rsidP="00DE6B16">
            <w:pPr>
              <w:rPr>
                <w:rFonts w:ascii="Times New Roman" w:hAnsi="Times New Roman"/>
                <w:sz w:val="24"/>
                <w:szCs w:val="24"/>
              </w:rPr>
            </w:pPr>
          </w:p>
          <w:p w14:paraId="3160CDF7" w14:textId="77777777" w:rsidR="000E118C" w:rsidRPr="004526E0" w:rsidRDefault="000E118C" w:rsidP="00DE6B16">
            <w:pPr>
              <w:rPr>
                <w:rFonts w:ascii="Times New Roman" w:hAnsi="Times New Roman"/>
                <w:sz w:val="24"/>
                <w:szCs w:val="24"/>
              </w:rPr>
            </w:pPr>
          </w:p>
          <w:p w14:paraId="291163BA" w14:textId="77777777" w:rsidR="00DE6B16" w:rsidRPr="004526E0" w:rsidRDefault="00DE6B16" w:rsidP="00DE6B16">
            <w:pPr>
              <w:rPr>
                <w:rFonts w:ascii="Times New Roman" w:hAnsi="Times New Roman"/>
                <w:sz w:val="24"/>
                <w:szCs w:val="24"/>
              </w:rPr>
            </w:pPr>
          </w:p>
          <w:p w14:paraId="69CA5106" w14:textId="7C408B30" w:rsidR="00B2468A" w:rsidRPr="004526E0" w:rsidRDefault="00B2468A" w:rsidP="00B2468A">
            <w:pPr>
              <w:tabs>
                <w:tab w:val="left" w:pos="401"/>
              </w:tabs>
              <w:rPr>
                <w:rFonts w:ascii="Times New Roman" w:hAnsi="Times New Roman"/>
                <w:sz w:val="24"/>
                <w:szCs w:val="24"/>
              </w:rPr>
            </w:pPr>
          </w:p>
          <w:p w14:paraId="6B3DF934" w14:textId="77777777" w:rsidR="00B2468A" w:rsidRPr="004526E0" w:rsidRDefault="00B2468A" w:rsidP="000A2CAD">
            <w:pPr>
              <w:rPr>
                <w:rFonts w:ascii="Times New Roman" w:hAnsi="Times New Roman"/>
                <w:sz w:val="24"/>
                <w:szCs w:val="24"/>
              </w:rPr>
            </w:pPr>
          </w:p>
        </w:tc>
        <w:tc>
          <w:tcPr>
            <w:tcW w:w="8930" w:type="dxa"/>
            <w:tcBorders>
              <w:top w:val="nil"/>
              <w:left w:val="nil"/>
              <w:bottom w:val="nil"/>
              <w:right w:val="nil"/>
            </w:tcBorders>
          </w:tcPr>
          <w:p w14:paraId="25BC3082" w14:textId="77777777" w:rsidR="001941B7" w:rsidRPr="004526E0" w:rsidRDefault="006E76EB" w:rsidP="001941B7">
            <w:pPr>
              <w:spacing w:after="120"/>
              <w:jc w:val="both"/>
              <w:rPr>
                <w:rFonts w:ascii="Times New Roman" w:hAnsi="Times New Roman"/>
                <w:sz w:val="24"/>
                <w:szCs w:val="24"/>
              </w:rPr>
            </w:pPr>
            <w:r w:rsidRPr="004526E0">
              <w:rPr>
                <w:rFonts w:ascii="Times New Roman" w:hAnsi="Times New Roman"/>
                <w:sz w:val="24"/>
                <w:szCs w:val="24"/>
              </w:rPr>
              <w:lastRenderedPageBreak/>
              <w:t>Rangovas, kad užtikrintų tinkamą Sutarties įvykdymą, privalo gauti ir pateikti Užsakovui užtikrinimą pagal šį punktą ne vėliau kaip per 10 kalendorinių dienų nuo Sutarties pasirašymo. Užtikrinimo suma nurodyta 3.4 papunktyje</w:t>
            </w:r>
            <w:r w:rsidRPr="004526E0">
              <w:rPr>
                <w:rFonts w:ascii="Times New Roman" w:hAnsi="Times New Roman"/>
                <w:i/>
                <w:sz w:val="24"/>
                <w:szCs w:val="24"/>
              </w:rPr>
              <w:t>.</w:t>
            </w:r>
            <w:r w:rsidRPr="004526E0">
              <w:rPr>
                <w:rFonts w:ascii="Times New Roman" w:hAnsi="Times New Roman"/>
                <w:sz w:val="24"/>
                <w:szCs w:val="24"/>
              </w:rPr>
              <w:t xml:space="preserve"> Jei Rangovas per šį laikotarpį </w:t>
            </w:r>
            <w:r w:rsidRPr="004526E0">
              <w:rPr>
                <w:rFonts w:ascii="Times New Roman" w:hAnsi="Times New Roman"/>
                <w:sz w:val="24"/>
                <w:szCs w:val="24"/>
              </w:rPr>
              <w:lastRenderedPageBreak/>
              <w:t>Sutarties įvykdymo užtikrinimo nepateikia, laikoma, kad Rangovas atsisakė sudaryti Sutartį.</w:t>
            </w:r>
          </w:p>
          <w:p w14:paraId="01EDD1EF" w14:textId="064C63D3" w:rsidR="006E76EB" w:rsidRPr="004526E0" w:rsidRDefault="001941B7" w:rsidP="003227EA">
            <w:pPr>
              <w:spacing w:after="120"/>
              <w:jc w:val="both"/>
              <w:rPr>
                <w:rFonts w:ascii="Times New Roman" w:hAnsi="Times New Roman"/>
                <w:sz w:val="24"/>
                <w:szCs w:val="24"/>
              </w:rPr>
            </w:pPr>
            <w:r w:rsidRPr="004526E0">
              <w:rPr>
                <w:rFonts w:ascii="Times New Roman" w:hAnsi="Times New Roman"/>
                <w:sz w:val="24"/>
                <w:szCs w:val="24"/>
              </w:rPr>
              <w:t>Sutarties įvykdymo užtikrinimo būdai pagal šį punktą yra banko garantija, išduota banko ar kitos kredito įstaigos (pagal Lietuvos Respublikos civilinio kodekso 6.93 str.) arba laidavimas (laidavimo sutartis), išduotas draudimo bendrovės (pagal Lietuvos Respublikos civilinio kodekso 6.76 ir 6.77 str.).</w:t>
            </w:r>
          </w:p>
          <w:p w14:paraId="1EEC93E8" w14:textId="7225266E" w:rsidR="001941B7" w:rsidRPr="004526E0" w:rsidRDefault="001941B7" w:rsidP="001941B7">
            <w:pPr>
              <w:pStyle w:val="Stilius3"/>
              <w:rPr>
                <w:sz w:val="24"/>
                <w:szCs w:val="24"/>
              </w:rPr>
            </w:pPr>
            <w:r w:rsidRPr="004526E0">
              <w:rPr>
                <w:sz w:val="24"/>
                <w:szCs w:val="24"/>
              </w:rPr>
              <w:t xml:space="preserve">Rangovas privalo pateikti Užsakovui neatšaukiamą, besąlyginį pirmojo pareikalavimo užtikrinimą.  Sutarties įvykdymo užtikrinime turi būti nurodyta, kad jį išdavęs subjektas įsipareigoja neatšaukiamai ir besąlygiškai sumokėti Užsakovui Sutarties 3.4. papunktyje nurodytą sumą po Užsakovo pirmojo rašytinio reikalavimo apie sutartinių įsipareigojimų nevykdymą ar jų netinkamą vykdymą pateikimo dienos. Rangovas ir (ar) minėtą užtikrinimą išdavęs subjektas neturi teisės reikalauti, jog Užsakovas pagrįstų savo reikalavimą, t. y. Užsakovas rašytiniame reikalavime tik nurodo, kokių sutartinių įsipareigojimų Rangovas neįvykdė ar juos įvykdė netinkamai, ir jokie papildomi įrodymai nėra pateikiami. Užsakovas neįsipareigoja įrodyti realiai patirtų nuostolių ir Rangovas pateikdamas užtikrinimą pareiškia ir garantuoja, jog užtikrinimo suma, nurodyta 3.4. papunktyje, laikytini minimaliais Užsakovo nuostoliais, kurių atskirai nereikia įrodinėti.  </w:t>
            </w:r>
          </w:p>
          <w:p w14:paraId="0795C7E9" w14:textId="122B5784" w:rsidR="001941B7" w:rsidRPr="004526E0" w:rsidRDefault="001941B7" w:rsidP="001941B7">
            <w:pPr>
              <w:widowControl w:val="0"/>
              <w:tabs>
                <w:tab w:val="left" w:pos="1134"/>
                <w:tab w:val="left" w:pos="1346"/>
              </w:tabs>
              <w:autoSpaceDE w:val="0"/>
              <w:autoSpaceDN w:val="0"/>
              <w:adjustRightInd w:val="0"/>
              <w:spacing w:after="120"/>
              <w:jc w:val="both"/>
              <w:rPr>
                <w:rFonts w:ascii="Times New Roman" w:hAnsi="Times New Roman"/>
                <w:sz w:val="24"/>
                <w:szCs w:val="24"/>
              </w:rPr>
            </w:pPr>
            <w:r w:rsidRPr="004526E0">
              <w:rPr>
                <w:rFonts w:ascii="Times New Roman" w:hAnsi="Times New Roman"/>
                <w:sz w:val="24"/>
                <w:szCs w:val="24"/>
              </w:rPr>
              <w:t>Sutarties įvykdymo užtikrinimo suma gali būti mažinama tik garanto ar draudiko išmokėtomis sumomis.</w:t>
            </w:r>
          </w:p>
          <w:p w14:paraId="0A3664B7" w14:textId="1C9843BD" w:rsidR="00CC297E" w:rsidRPr="004526E0" w:rsidRDefault="001941B7" w:rsidP="002555B5">
            <w:pPr>
              <w:widowControl w:val="0"/>
              <w:tabs>
                <w:tab w:val="left" w:pos="1134"/>
                <w:tab w:val="left" w:pos="1346"/>
              </w:tabs>
              <w:autoSpaceDE w:val="0"/>
              <w:autoSpaceDN w:val="0"/>
              <w:adjustRightInd w:val="0"/>
              <w:spacing w:after="120"/>
              <w:jc w:val="both"/>
              <w:rPr>
                <w:rFonts w:ascii="Times New Roman" w:hAnsi="Times New Roman"/>
                <w:sz w:val="24"/>
                <w:szCs w:val="24"/>
              </w:rPr>
            </w:pPr>
            <w:r w:rsidRPr="004526E0">
              <w:rPr>
                <w:rFonts w:ascii="Times New Roman" w:hAnsi="Times New Roman"/>
                <w:sz w:val="24"/>
                <w:szCs w:val="24"/>
              </w:rPr>
              <w:t>Sutarties įvykdymo užtikrinimas turi įsigalioti ne vėliau negu jo pateikimo Užsakovui dieną ir turi galioti iki Darbų ir su Darbais susijusių paslaugų atlikimo termino pabaigos, įskaitant laikotarpį statybvietės perdavimui</w:t>
            </w:r>
            <w:r w:rsidR="00587EDB" w:rsidRPr="004526E0">
              <w:rPr>
                <w:rFonts w:ascii="Times New Roman" w:hAnsi="Times New Roman"/>
                <w:sz w:val="24"/>
                <w:szCs w:val="24"/>
              </w:rPr>
              <w:t xml:space="preserve">. </w:t>
            </w:r>
            <w:r w:rsidRPr="004526E0">
              <w:rPr>
                <w:rFonts w:ascii="Times New Roman" w:hAnsi="Times New Roman"/>
                <w:sz w:val="24"/>
                <w:szCs w:val="24"/>
              </w:rPr>
              <w:t xml:space="preserve">Jei Darbų </w:t>
            </w:r>
            <w:r w:rsidR="004A44AB" w:rsidRPr="004526E0">
              <w:rPr>
                <w:rFonts w:ascii="Times New Roman" w:hAnsi="Times New Roman"/>
                <w:sz w:val="24"/>
                <w:szCs w:val="24"/>
                <w:lang w:eastAsia="lt-LT"/>
              </w:rPr>
              <w:t xml:space="preserve">su Darbais susijusių paslaugų </w:t>
            </w:r>
            <w:r w:rsidRPr="004526E0">
              <w:rPr>
                <w:rFonts w:ascii="Times New Roman" w:hAnsi="Times New Roman"/>
                <w:sz w:val="24"/>
                <w:szCs w:val="24"/>
              </w:rPr>
              <w:t>atlikimo terminas</w:t>
            </w:r>
            <w:r w:rsidR="004A44AB" w:rsidRPr="004526E0">
              <w:rPr>
                <w:rFonts w:ascii="Times New Roman" w:hAnsi="Times New Roman"/>
                <w:sz w:val="24"/>
                <w:szCs w:val="24"/>
              </w:rPr>
              <w:t xml:space="preserve"> </w:t>
            </w:r>
            <w:r w:rsidRPr="004526E0">
              <w:rPr>
                <w:rFonts w:ascii="Times New Roman" w:hAnsi="Times New Roman"/>
                <w:sz w:val="24"/>
                <w:szCs w:val="24"/>
              </w:rPr>
              <w:t xml:space="preserve">yra pratęsiamas arba Darbai </w:t>
            </w:r>
            <w:r w:rsidR="004A44AB" w:rsidRPr="004526E0">
              <w:rPr>
                <w:rFonts w:ascii="Times New Roman" w:hAnsi="Times New Roman"/>
                <w:sz w:val="24"/>
                <w:szCs w:val="24"/>
              </w:rPr>
              <w:t xml:space="preserve">ar </w:t>
            </w:r>
            <w:r w:rsidR="004A44AB" w:rsidRPr="004526E0">
              <w:rPr>
                <w:rFonts w:ascii="Times New Roman" w:hAnsi="Times New Roman"/>
                <w:sz w:val="24"/>
                <w:szCs w:val="24"/>
                <w:lang w:eastAsia="lt-LT"/>
              </w:rPr>
              <w:t xml:space="preserve">su Darbais susijusios paslaugos </w:t>
            </w:r>
            <w:r w:rsidRPr="004526E0">
              <w:rPr>
                <w:rFonts w:ascii="Times New Roman" w:hAnsi="Times New Roman"/>
                <w:sz w:val="24"/>
                <w:szCs w:val="24"/>
              </w:rPr>
              <w:t>yra sustabdomi, arba Rangovas vėluoja užbaigti Darbus</w:t>
            </w:r>
            <w:r w:rsidR="004A44AB" w:rsidRPr="004526E0">
              <w:rPr>
                <w:rFonts w:ascii="Times New Roman" w:hAnsi="Times New Roman"/>
                <w:sz w:val="24"/>
                <w:szCs w:val="24"/>
              </w:rPr>
              <w:t xml:space="preserve"> </w:t>
            </w:r>
            <w:r w:rsidR="004A44AB" w:rsidRPr="004526E0">
              <w:rPr>
                <w:rFonts w:ascii="Times New Roman" w:hAnsi="Times New Roman"/>
                <w:sz w:val="24"/>
                <w:szCs w:val="24"/>
                <w:lang w:eastAsia="lt-LT"/>
              </w:rPr>
              <w:t>su Darbais susijusias paslaugas</w:t>
            </w:r>
            <w:r w:rsidRPr="004526E0">
              <w:rPr>
                <w:rFonts w:ascii="Times New Roman" w:hAnsi="Times New Roman"/>
                <w:sz w:val="24"/>
                <w:szCs w:val="24"/>
              </w:rPr>
              <w:t>, atitinkamai turi būti pratęstas ir Sutarties įvykdymo užtikrinimo galiojimas.</w:t>
            </w:r>
            <w:r w:rsidR="00587EDB" w:rsidRPr="004526E0">
              <w:rPr>
                <w:rFonts w:ascii="Times New Roman" w:hAnsi="Times New Roman"/>
                <w:sz w:val="24"/>
                <w:szCs w:val="24"/>
              </w:rPr>
              <w:t xml:space="preserve"> </w:t>
            </w:r>
            <w:r w:rsidRPr="004526E0">
              <w:rPr>
                <w:rFonts w:ascii="Times New Roman" w:hAnsi="Times New Roman"/>
                <w:sz w:val="24"/>
                <w:szCs w:val="24"/>
              </w:rPr>
              <w:t xml:space="preserve">Jeigu Darbų atlikimo terminas </w:t>
            </w:r>
            <w:r w:rsidR="008B67E1" w:rsidRPr="004526E0">
              <w:rPr>
                <w:rFonts w:ascii="Times New Roman" w:hAnsi="Times New Roman"/>
                <w:sz w:val="24"/>
                <w:szCs w:val="24"/>
              </w:rPr>
              <w:t xml:space="preserve">(įskaitant su Darbais susijusių paslaugų suteikimo terminą) </w:t>
            </w:r>
            <w:r w:rsidRPr="004526E0">
              <w:rPr>
                <w:rFonts w:ascii="Times New Roman" w:hAnsi="Times New Roman"/>
                <w:sz w:val="24"/>
                <w:szCs w:val="24"/>
              </w:rPr>
              <w:t>yra ilgesnis negu 1 (vieneri) metai, Rangovas turi teisę pateikti 1 (vienerius) metus galiojantį Sutarties įvykdymo užtikrinimą, tačiau privalo kasmet pratęsti užtikrinimo galiojimo terminą.</w:t>
            </w:r>
          </w:p>
          <w:p w14:paraId="14A18DAD" w14:textId="1D73C148" w:rsidR="004A44AB" w:rsidRPr="004526E0" w:rsidRDefault="004A44AB" w:rsidP="004A44AB">
            <w:pPr>
              <w:shd w:val="clear" w:color="auto" w:fill="FFFFFF" w:themeFill="background1"/>
              <w:spacing w:before="200" w:after="120"/>
              <w:jc w:val="both"/>
              <w:rPr>
                <w:rFonts w:ascii="Times New Roman" w:hAnsi="Times New Roman"/>
                <w:sz w:val="24"/>
                <w:szCs w:val="24"/>
              </w:rPr>
            </w:pPr>
            <w:r w:rsidRPr="004526E0">
              <w:rPr>
                <w:rFonts w:ascii="Times New Roman" w:hAnsi="Times New Roman"/>
                <w:sz w:val="24"/>
                <w:szCs w:val="24"/>
              </w:rPr>
              <w:t>Sutarties įvykdymo užtikrinimu garantuojama, kad Užsakovui bus atlyginti nuostoliai, atsiradę dėl to, kad Rangovas neįvykdė įsipareigojimų pagal Sutartį ar vykdė juos netinkamai. Užsakovas gali pasinaudoti Sutarties įvykdymo užtikrinimu, jeigu Rangovas atsisakys atlikti Sutartyje numatytus Darbus</w:t>
            </w:r>
            <w:r w:rsidR="00502443" w:rsidRPr="004526E0">
              <w:rPr>
                <w:rFonts w:ascii="Times New Roman" w:hAnsi="Times New Roman"/>
                <w:sz w:val="24"/>
                <w:szCs w:val="24"/>
              </w:rPr>
              <w:t xml:space="preserve"> ar su Darbais susijusias paslaugas</w:t>
            </w:r>
            <w:r w:rsidRPr="004526E0">
              <w:rPr>
                <w:rFonts w:ascii="Times New Roman" w:hAnsi="Times New Roman"/>
                <w:sz w:val="24"/>
                <w:szCs w:val="24"/>
              </w:rPr>
              <w:t>;</w:t>
            </w:r>
            <w:r w:rsidR="00ED4086" w:rsidRPr="004526E0">
              <w:rPr>
                <w:rFonts w:ascii="Times New Roman" w:hAnsi="Times New Roman"/>
                <w:sz w:val="24"/>
                <w:szCs w:val="24"/>
              </w:rPr>
              <w:t xml:space="preserve"> </w:t>
            </w:r>
            <w:r w:rsidRPr="004526E0">
              <w:rPr>
                <w:rFonts w:ascii="Times New Roman" w:hAnsi="Times New Roman"/>
                <w:sz w:val="24"/>
                <w:szCs w:val="24"/>
              </w:rPr>
              <w:t xml:space="preserve">jeigu Rangovas praleis Darbų </w:t>
            </w:r>
            <w:r w:rsidR="00502443" w:rsidRPr="004526E0">
              <w:rPr>
                <w:rFonts w:ascii="Times New Roman" w:hAnsi="Times New Roman"/>
                <w:sz w:val="24"/>
                <w:szCs w:val="24"/>
              </w:rPr>
              <w:t xml:space="preserve">ar su Darbais susijusioms paslaugoms </w:t>
            </w:r>
            <w:r w:rsidRPr="004526E0">
              <w:rPr>
                <w:rFonts w:ascii="Times New Roman" w:hAnsi="Times New Roman"/>
                <w:sz w:val="24"/>
                <w:szCs w:val="24"/>
              </w:rPr>
              <w:t xml:space="preserve">atlikimui nustatytus terminus; jeigu Rangovo atlikti Darbai </w:t>
            </w:r>
            <w:r w:rsidR="00502443" w:rsidRPr="004526E0">
              <w:rPr>
                <w:rFonts w:ascii="Times New Roman" w:hAnsi="Times New Roman"/>
                <w:sz w:val="24"/>
                <w:szCs w:val="24"/>
              </w:rPr>
              <w:t xml:space="preserve">ar su Darbais susijusios paslaugos </w:t>
            </w:r>
            <w:r w:rsidRPr="004526E0">
              <w:rPr>
                <w:rFonts w:ascii="Times New Roman" w:hAnsi="Times New Roman"/>
                <w:sz w:val="24"/>
                <w:szCs w:val="24"/>
              </w:rPr>
              <w:t xml:space="preserve">neatitiks Sutartyje nustatytų reikalavimų; jeigu Rangovas padarys esminį Sutarties pažeidimą. </w:t>
            </w:r>
          </w:p>
          <w:p w14:paraId="389AF6C7" w14:textId="15FBC8E7" w:rsidR="00CC297E" w:rsidRPr="004526E0" w:rsidRDefault="004A44AB" w:rsidP="000A2CAD">
            <w:pPr>
              <w:spacing w:after="120"/>
              <w:jc w:val="both"/>
              <w:rPr>
                <w:rFonts w:ascii="Times New Roman" w:hAnsi="Times New Roman"/>
                <w:sz w:val="24"/>
                <w:szCs w:val="24"/>
              </w:rPr>
            </w:pPr>
            <w:r w:rsidRPr="004526E0">
              <w:rPr>
                <w:rFonts w:ascii="Times New Roman" w:hAnsi="Times New Roman"/>
                <w:sz w:val="24"/>
                <w:szCs w:val="24"/>
              </w:rPr>
              <w:t xml:space="preserve">Jei Sutarties vykdymo metu užtikrinimą išdavęs juridinis asmuo negali įvykdyti savo įsipareigojimų, Užsakovas raštu turi pareikalauti Rangovo per 10 </w:t>
            </w:r>
            <w:r w:rsidR="000A2CAD" w:rsidRPr="004526E0">
              <w:rPr>
                <w:rFonts w:ascii="Times New Roman" w:hAnsi="Times New Roman"/>
                <w:sz w:val="24"/>
                <w:szCs w:val="24"/>
              </w:rPr>
              <w:t xml:space="preserve">(dešimt) </w:t>
            </w:r>
            <w:r w:rsidRPr="004526E0">
              <w:rPr>
                <w:rFonts w:ascii="Times New Roman" w:hAnsi="Times New Roman"/>
                <w:sz w:val="24"/>
                <w:szCs w:val="24"/>
              </w:rPr>
              <w:t>kalendorinių dienų pateikti naują užtikrinimą</w:t>
            </w:r>
            <w:r w:rsidR="000A2CAD" w:rsidRPr="004526E0">
              <w:rPr>
                <w:rFonts w:ascii="Times New Roman" w:hAnsi="Times New Roman"/>
                <w:sz w:val="24"/>
                <w:szCs w:val="24"/>
              </w:rPr>
              <w:t>.</w:t>
            </w:r>
          </w:p>
          <w:p w14:paraId="2FFF8925" w14:textId="35BA842F" w:rsidR="003227EA" w:rsidRPr="004526E0" w:rsidRDefault="000A2CAD" w:rsidP="005C48C8">
            <w:pPr>
              <w:spacing w:before="120"/>
              <w:jc w:val="both"/>
              <w:rPr>
                <w:rFonts w:ascii="Times New Roman" w:hAnsi="Times New Roman"/>
                <w:sz w:val="24"/>
                <w:szCs w:val="24"/>
                <w:lang w:eastAsia="lt-LT"/>
              </w:rPr>
            </w:pPr>
            <w:r w:rsidRPr="004526E0">
              <w:rPr>
                <w:rFonts w:ascii="Times New Roman" w:hAnsi="Times New Roman"/>
                <w:sz w:val="24"/>
                <w:szCs w:val="24"/>
              </w:rPr>
              <w:t xml:space="preserve">Sutarties įvykdymo užtikrinimas grąžinamas Rangovui per 10 (dešimt) kalendorinių dienų nuo statybos pabaigos, nurodytos Sutarties </w:t>
            </w:r>
            <w:r w:rsidR="006970C9" w:rsidRPr="004526E0">
              <w:rPr>
                <w:rFonts w:ascii="Times New Roman" w:hAnsi="Times New Roman"/>
                <w:sz w:val="24"/>
                <w:szCs w:val="24"/>
              </w:rPr>
              <w:t>8.4</w:t>
            </w:r>
            <w:r w:rsidRPr="004526E0">
              <w:rPr>
                <w:rFonts w:ascii="Times New Roman" w:hAnsi="Times New Roman"/>
                <w:sz w:val="24"/>
                <w:szCs w:val="24"/>
              </w:rPr>
              <w:t xml:space="preserve"> papunktyje.</w:t>
            </w:r>
          </w:p>
        </w:tc>
      </w:tr>
      <w:tr w:rsidR="00044E32" w:rsidRPr="004526E0" w14:paraId="6245594A" w14:textId="77777777" w:rsidTr="005C48C8">
        <w:tc>
          <w:tcPr>
            <w:tcW w:w="993" w:type="dxa"/>
            <w:tcBorders>
              <w:top w:val="nil"/>
              <w:left w:val="nil"/>
              <w:bottom w:val="nil"/>
              <w:right w:val="nil"/>
            </w:tcBorders>
          </w:tcPr>
          <w:p w14:paraId="3B21571B" w14:textId="77777777" w:rsidR="005F7818" w:rsidRPr="004526E0" w:rsidRDefault="005F7818" w:rsidP="005C48C8">
            <w:pPr>
              <w:spacing w:before="200"/>
              <w:rPr>
                <w:rFonts w:ascii="Times New Roman" w:hAnsi="Times New Roman"/>
                <w:sz w:val="24"/>
                <w:szCs w:val="24"/>
              </w:rPr>
            </w:pPr>
          </w:p>
        </w:tc>
        <w:tc>
          <w:tcPr>
            <w:tcW w:w="8930" w:type="dxa"/>
            <w:tcBorders>
              <w:top w:val="nil"/>
              <w:left w:val="nil"/>
              <w:bottom w:val="nil"/>
              <w:right w:val="nil"/>
            </w:tcBorders>
          </w:tcPr>
          <w:p w14:paraId="091769E0" w14:textId="77777777" w:rsidR="00044E32" w:rsidRPr="004526E0" w:rsidRDefault="00044E32" w:rsidP="005F7818">
            <w:pPr>
              <w:tabs>
                <w:tab w:val="left" w:pos="993"/>
              </w:tabs>
              <w:spacing w:before="240" w:after="240"/>
              <w:jc w:val="center"/>
              <w:rPr>
                <w:rFonts w:ascii="Times New Roman" w:hAnsi="Times New Roman"/>
                <w:b/>
                <w:bCs/>
                <w:sz w:val="24"/>
                <w:szCs w:val="24"/>
              </w:rPr>
            </w:pPr>
            <w:r w:rsidRPr="004526E0">
              <w:rPr>
                <w:rFonts w:ascii="Times New Roman" w:hAnsi="Times New Roman"/>
                <w:b/>
                <w:bCs/>
                <w:sz w:val="24"/>
                <w:szCs w:val="24"/>
              </w:rPr>
              <w:t>8. DARBŲ PERDAVIMAS-PRIĖMIMAS IR STATYBOS UŽBAIGIMAS</w:t>
            </w:r>
          </w:p>
        </w:tc>
      </w:tr>
      <w:tr w:rsidR="00044E32" w:rsidRPr="004526E0" w14:paraId="66B1CCF7" w14:textId="77777777" w:rsidTr="005C48C8">
        <w:tc>
          <w:tcPr>
            <w:tcW w:w="9923" w:type="dxa"/>
            <w:gridSpan w:val="2"/>
            <w:tcBorders>
              <w:top w:val="nil"/>
              <w:left w:val="nil"/>
              <w:bottom w:val="nil"/>
              <w:right w:val="nil"/>
            </w:tcBorders>
          </w:tcPr>
          <w:p w14:paraId="197F5E73" w14:textId="77777777" w:rsidR="009A337F" w:rsidRPr="004526E0" w:rsidRDefault="00734485" w:rsidP="005F7818">
            <w:pPr>
              <w:pStyle w:val="Sraopastraipa"/>
              <w:spacing w:after="0" w:line="240" w:lineRule="auto"/>
              <w:ind w:left="1026" w:hanging="992"/>
              <w:contextualSpacing w:val="0"/>
              <w:jc w:val="both"/>
              <w:rPr>
                <w:rFonts w:ascii="Times New Roman" w:hAnsi="Times New Roman"/>
                <w:sz w:val="24"/>
                <w:szCs w:val="24"/>
              </w:rPr>
            </w:pPr>
            <w:r w:rsidRPr="004526E0">
              <w:rPr>
                <w:rFonts w:ascii="Times New Roman" w:hAnsi="Times New Roman"/>
                <w:sz w:val="24"/>
                <w:szCs w:val="24"/>
              </w:rPr>
              <w:t xml:space="preserve">8.1.         </w:t>
            </w:r>
            <w:r w:rsidR="009A337F" w:rsidRPr="004526E0">
              <w:rPr>
                <w:rFonts w:ascii="Times New Roman" w:hAnsi="Times New Roman"/>
                <w:sz w:val="24"/>
                <w:szCs w:val="24"/>
              </w:rPr>
              <w:t>Užsakovas perima Darbus:</w:t>
            </w:r>
          </w:p>
          <w:p w14:paraId="56C6E446" w14:textId="77777777" w:rsidR="00296CDD" w:rsidRPr="004526E0" w:rsidRDefault="009A337F" w:rsidP="00296CDD">
            <w:pPr>
              <w:pStyle w:val="Stilius3"/>
              <w:numPr>
                <w:ilvl w:val="2"/>
                <w:numId w:val="48"/>
              </w:numPr>
              <w:tabs>
                <w:tab w:val="left" w:pos="603"/>
                <w:tab w:val="left" w:pos="1735"/>
              </w:tabs>
              <w:spacing w:before="0"/>
              <w:ind w:left="1735"/>
              <w:rPr>
                <w:sz w:val="24"/>
                <w:szCs w:val="24"/>
              </w:rPr>
            </w:pPr>
            <w:r w:rsidRPr="004526E0">
              <w:rPr>
                <w:sz w:val="24"/>
                <w:szCs w:val="24"/>
              </w:rPr>
              <w:lastRenderedPageBreak/>
              <w:t xml:space="preserve">kai visi Darbai baigti pagal Sutartį, įskaitant ir baigiamuosius bandymus, kurių rezultatai yra teigiami, ir, </w:t>
            </w:r>
          </w:p>
          <w:p w14:paraId="1A07600D" w14:textId="715D38FD" w:rsidR="009A337F" w:rsidRPr="004526E0" w:rsidRDefault="009A337F" w:rsidP="00296CDD">
            <w:pPr>
              <w:pStyle w:val="Stilius3"/>
              <w:numPr>
                <w:ilvl w:val="2"/>
                <w:numId w:val="48"/>
              </w:numPr>
              <w:tabs>
                <w:tab w:val="left" w:pos="603"/>
                <w:tab w:val="left" w:pos="1735"/>
              </w:tabs>
              <w:spacing w:before="0"/>
              <w:ind w:left="1735"/>
              <w:rPr>
                <w:sz w:val="24"/>
                <w:szCs w:val="24"/>
              </w:rPr>
            </w:pPr>
            <w:r w:rsidRPr="004526E0">
              <w:rPr>
                <w:sz w:val="24"/>
                <w:szCs w:val="24"/>
              </w:rPr>
              <w:t>kai pasirašomas Darbų perdavimo-priėmimo aktas</w:t>
            </w:r>
            <w:r w:rsidR="00296CDD" w:rsidRPr="004526E0">
              <w:rPr>
                <w:sz w:val="24"/>
                <w:szCs w:val="24"/>
              </w:rPr>
              <w:t>.</w:t>
            </w:r>
          </w:p>
          <w:p w14:paraId="27FC8321" w14:textId="77777777" w:rsidR="009A337F" w:rsidRPr="004526E0" w:rsidRDefault="009A337F" w:rsidP="009A337F">
            <w:pPr>
              <w:pStyle w:val="Stilius3"/>
              <w:spacing w:before="120"/>
              <w:ind w:left="1021"/>
              <w:rPr>
                <w:sz w:val="24"/>
                <w:szCs w:val="24"/>
              </w:rPr>
            </w:pPr>
            <w:r w:rsidRPr="004526E0">
              <w:rPr>
                <w:sz w:val="24"/>
                <w:szCs w:val="24"/>
              </w:rPr>
              <w:t xml:space="preserve">Rangovas, užbaigęs Darbus, bei, jeigu reikia, atlikęs baigiamuosius bandymus, su prašymu dėl Darbų perdavimo-priėmimo raštu privalo kreiptis į Statinio statybos techninės priežiūros vadovą kartu pateikdamas (i) atliktų statybos darbų perdavimo Užsakovui aktą ir (ii) užtikrinimo dokumentą, kuriuo užtikrinamas garantinio laikotarpio prievolių įvykdymas pagal Sutartį, tokios formos ir iš tokios trečiosios šalies, kaip nurodyta 3.4 papunktyje. Šis dokumentas rangovo nemokumo ar bankroto atveju turi užtikrinti dėl rangovų kaltės atsiradusių defektų šalinimo išlaidų apmokėjimą Užsakovui. </w:t>
            </w:r>
          </w:p>
          <w:p w14:paraId="1D3F4981" w14:textId="5A6DDB5D" w:rsidR="009A337F" w:rsidRPr="004526E0" w:rsidRDefault="009A337F" w:rsidP="009A337F">
            <w:pPr>
              <w:pStyle w:val="Sraopastraipa"/>
              <w:tabs>
                <w:tab w:val="left" w:pos="1023"/>
              </w:tabs>
              <w:spacing w:before="120" w:after="0" w:line="240" w:lineRule="auto"/>
              <w:ind w:left="1027" w:hanging="6"/>
              <w:contextualSpacing w:val="0"/>
              <w:jc w:val="both"/>
              <w:rPr>
                <w:rFonts w:ascii="Times New Roman" w:hAnsi="Times New Roman"/>
                <w:sz w:val="24"/>
                <w:szCs w:val="24"/>
              </w:rPr>
            </w:pPr>
            <w:r w:rsidRPr="004526E0">
              <w:rPr>
                <w:rFonts w:ascii="Times New Roman" w:hAnsi="Times New Roman"/>
                <w:sz w:val="24"/>
                <w:szCs w:val="24"/>
              </w:rPr>
              <w:t xml:space="preserve">Reikalavimai užtikrinimo dokumentui nurodyti 11.3. </w:t>
            </w:r>
            <w:r w:rsidR="004C6779" w:rsidRPr="004526E0">
              <w:rPr>
                <w:rFonts w:ascii="Times New Roman" w:hAnsi="Times New Roman"/>
                <w:sz w:val="24"/>
                <w:szCs w:val="24"/>
              </w:rPr>
              <w:t>punkte.</w:t>
            </w:r>
          </w:p>
          <w:p w14:paraId="1FF39C67" w14:textId="31878C93" w:rsidR="00B55618" w:rsidRPr="004526E0" w:rsidRDefault="00296CDD" w:rsidP="009A337F">
            <w:pPr>
              <w:pStyle w:val="Sraopastraipa"/>
              <w:tabs>
                <w:tab w:val="left" w:pos="1023"/>
              </w:tabs>
              <w:spacing w:before="120" w:after="0" w:line="240" w:lineRule="auto"/>
              <w:ind w:left="1027" w:hanging="6"/>
              <w:contextualSpacing w:val="0"/>
              <w:jc w:val="both"/>
              <w:rPr>
                <w:rFonts w:ascii="Times New Roman" w:hAnsi="Times New Roman"/>
                <w:sz w:val="24"/>
                <w:szCs w:val="24"/>
              </w:rPr>
            </w:pPr>
            <w:bookmarkStart w:id="84" w:name="_Hlk504403363"/>
            <w:r w:rsidRPr="004526E0">
              <w:rPr>
                <w:rFonts w:ascii="Times New Roman" w:hAnsi="Times New Roman"/>
                <w:sz w:val="24"/>
                <w:szCs w:val="24"/>
              </w:rPr>
              <w:t>I</w:t>
            </w:r>
            <w:r w:rsidR="00B55618" w:rsidRPr="004526E0">
              <w:rPr>
                <w:rFonts w:ascii="Times New Roman" w:hAnsi="Times New Roman"/>
                <w:sz w:val="24"/>
                <w:szCs w:val="24"/>
              </w:rPr>
              <w:t xml:space="preserve">ki Rangovo atliktų statybos darbų perdavimo statytojui (Užsakovui) akto pasirašymo Rangovas privalo savo sąskaita visiškai pašalinti Užsakovo ir statinio statybos techninio 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 eksploatacijos metu atsiradusias naujas pažaidas  ir defektus kelio dangoje bei kituose kelio elementuose, ir perduoti Užsakovui tinkamai užpildytą visą kitą dokumentaciją (taip pat skaitmeninę jos kopiją), įskaitant </w:t>
            </w:r>
            <w:r w:rsidR="00A11829" w:rsidRPr="004526E0">
              <w:rPr>
                <w:rFonts w:ascii="Times New Roman" w:hAnsi="Times New Roman"/>
                <w:sz w:val="24"/>
                <w:szCs w:val="24"/>
              </w:rPr>
              <w:t>nekilnojamojo (-ų) daikto (-ų)</w:t>
            </w:r>
            <w:r w:rsidR="00B55618" w:rsidRPr="004526E0">
              <w:rPr>
                <w:rFonts w:ascii="Times New Roman" w:hAnsi="Times New Roman"/>
                <w:sz w:val="24"/>
                <w:szCs w:val="24"/>
              </w:rPr>
              <w:t xml:space="preserve"> kadastrines bylas ir dokumentus patvirtinančius apie statybinio laužo išvežimą į tam skirtas vietas. Netinkamai atlikti statybos darbai arba neužbaigti statybos darbai nepriimami. </w:t>
            </w:r>
            <w:bookmarkEnd w:id="84"/>
          </w:p>
          <w:p w14:paraId="5FC3DA48" w14:textId="72B0F7D9" w:rsidR="008853C9" w:rsidRPr="004526E0" w:rsidRDefault="00015000" w:rsidP="001169FE">
            <w:pPr>
              <w:pStyle w:val="Stilius3"/>
              <w:tabs>
                <w:tab w:val="left" w:pos="1046"/>
              </w:tabs>
              <w:spacing w:before="120"/>
              <w:ind w:left="1023" w:hanging="992"/>
              <w:rPr>
                <w:sz w:val="24"/>
                <w:szCs w:val="24"/>
              </w:rPr>
            </w:pPr>
            <w:r w:rsidRPr="004526E0">
              <w:rPr>
                <w:sz w:val="24"/>
                <w:szCs w:val="24"/>
              </w:rPr>
              <w:t xml:space="preserve">8.2. </w:t>
            </w:r>
            <w:r w:rsidRPr="004526E0">
              <w:rPr>
                <w:sz w:val="24"/>
                <w:szCs w:val="24"/>
              </w:rPr>
              <w:tab/>
              <w:t>Darbų perdavimo-priėmimo</w:t>
            </w:r>
            <w:r w:rsidR="00311B78" w:rsidRPr="004526E0">
              <w:rPr>
                <w:sz w:val="24"/>
                <w:szCs w:val="24"/>
              </w:rPr>
              <w:t xml:space="preserve"> </w:t>
            </w:r>
            <w:r w:rsidRPr="004526E0">
              <w:rPr>
                <w:sz w:val="24"/>
                <w:szCs w:val="24"/>
              </w:rPr>
              <w:t>aktą pasirašo Užsakovas, Rangovas ir Statinio statybos techninės priežiūros vadovas. Defektų neištaisymas per Darbų perdavimo-priėmimo akte suteiktą laiką Užsakovui suteikia teisę iki Statybos užbaigimo termino pabaigos pačiam ištaisyti defektus ir (arba) išskaičiuoti defektų taisymo išlaidų sumą iš galutinio mokėjimo Rangovui</w:t>
            </w:r>
            <w:r w:rsidR="00850C9A" w:rsidRPr="004526E0">
              <w:rPr>
                <w:sz w:val="24"/>
                <w:szCs w:val="24"/>
              </w:rPr>
              <w:t>.</w:t>
            </w:r>
            <w:r w:rsidRPr="004526E0">
              <w:rPr>
                <w:sz w:val="24"/>
                <w:szCs w:val="24"/>
              </w:rPr>
              <w:t xml:space="preserve"> </w:t>
            </w:r>
          </w:p>
          <w:p w14:paraId="7799E534" w14:textId="00AA5F71" w:rsidR="003A63BA" w:rsidRPr="004526E0" w:rsidRDefault="000D287F" w:rsidP="00B755BD">
            <w:pPr>
              <w:pStyle w:val="Stilius3"/>
              <w:tabs>
                <w:tab w:val="left" w:pos="1046"/>
              </w:tabs>
              <w:spacing w:before="120"/>
              <w:ind w:left="1023" w:hanging="992"/>
              <w:rPr>
                <w:sz w:val="24"/>
                <w:szCs w:val="24"/>
              </w:rPr>
            </w:pPr>
            <w:r w:rsidRPr="004526E0">
              <w:rPr>
                <w:sz w:val="24"/>
                <w:szCs w:val="24"/>
              </w:rPr>
              <w:t>8.3.</w:t>
            </w:r>
            <w:r w:rsidR="001169FE" w:rsidRPr="004526E0">
              <w:rPr>
                <w:sz w:val="24"/>
                <w:szCs w:val="24"/>
              </w:rPr>
              <w:tab/>
            </w:r>
            <w:r w:rsidR="003A63BA" w:rsidRPr="004526E0">
              <w:rPr>
                <w:sz w:val="24"/>
                <w:szCs w:val="24"/>
              </w:rPr>
              <w:t>Užsakovas Darbų perdavimo-priėmimo aktą pasirašo per 5 (penkias) darbo dienas  nuo jo gavimo dienos arba atsisako pasirašyti Aktą raštu nurodydamas Akto atmetimo argumentus. Akte nurodytus atliktų Darbų trūkumus Rangovas privalo pašalinti per 28 (dvidešimt aštuoni</w:t>
            </w:r>
            <w:r w:rsidR="00BB763F" w:rsidRPr="004526E0">
              <w:rPr>
                <w:sz w:val="24"/>
                <w:szCs w:val="24"/>
              </w:rPr>
              <w:t>as</w:t>
            </w:r>
            <w:r w:rsidR="003A63BA" w:rsidRPr="004526E0">
              <w:rPr>
                <w:sz w:val="24"/>
                <w:szCs w:val="24"/>
              </w:rPr>
              <w:t>) dienas, jei Šalys nesusitaria kitaip. Užsakovas, pasirašydamas Aktą patvirtina, jog Darbai atlikti tinkamai (nėra akivaizdžių trūkumų) ir laiku, tačiau tai neatleidžia Rangovo nuo atsakomybės dėl vėliau paaiškėjusių trūkumų.</w:t>
            </w:r>
          </w:p>
          <w:p w14:paraId="65FAEF0E" w14:textId="7CCA404A" w:rsidR="00AE103D" w:rsidRPr="004526E0" w:rsidRDefault="00776363" w:rsidP="00AE103D">
            <w:pPr>
              <w:pStyle w:val="Stilius3"/>
              <w:spacing w:before="120"/>
              <w:ind w:left="1023" w:hanging="992"/>
              <w:rPr>
                <w:sz w:val="24"/>
                <w:szCs w:val="24"/>
              </w:rPr>
            </w:pPr>
            <w:r w:rsidRPr="004526E0">
              <w:rPr>
                <w:sz w:val="24"/>
                <w:szCs w:val="24"/>
              </w:rPr>
              <w:t>8.</w:t>
            </w:r>
            <w:r w:rsidR="00F921CB" w:rsidRPr="004526E0">
              <w:rPr>
                <w:sz w:val="24"/>
                <w:szCs w:val="24"/>
              </w:rPr>
              <w:t>4</w:t>
            </w:r>
            <w:r w:rsidRPr="004526E0">
              <w:rPr>
                <w:sz w:val="24"/>
                <w:szCs w:val="24"/>
              </w:rPr>
              <w:t xml:space="preserve">.     </w:t>
            </w:r>
            <w:r w:rsidR="000A2CAD" w:rsidRPr="004526E0">
              <w:rPr>
                <w:sz w:val="24"/>
                <w:szCs w:val="24"/>
              </w:rPr>
              <w:t xml:space="preserve">   </w:t>
            </w:r>
            <w:r w:rsidR="001169FE" w:rsidRPr="004526E0">
              <w:rPr>
                <w:sz w:val="24"/>
                <w:szCs w:val="24"/>
              </w:rPr>
              <w:t>Statinio statybos pabaiga bus laikomas momentas, kai bus ištaisyti defektai (jei reikia), atliktos statybos užbaigimo procedūros</w:t>
            </w:r>
            <w:r w:rsidR="00E72117" w:rsidRPr="004526E0">
              <w:rPr>
                <w:sz w:val="24"/>
                <w:szCs w:val="24"/>
              </w:rPr>
              <w:t xml:space="preserve"> </w:t>
            </w:r>
            <w:r w:rsidR="00B8035B">
              <w:rPr>
                <w:sz w:val="24"/>
                <w:szCs w:val="24"/>
              </w:rPr>
              <w:t>ir surašytas Statybos užbaigimo aktas</w:t>
            </w:r>
            <w:r w:rsidR="00B11386" w:rsidRPr="004526E0">
              <w:rPr>
                <w:sz w:val="24"/>
                <w:szCs w:val="24"/>
              </w:rPr>
              <w:t xml:space="preserve">, </w:t>
            </w:r>
            <w:r w:rsidR="001169FE" w:rsidRPr="004526E0">
              <w:rPr>
                <w:sz w:val="24"/>
                <w:szCs w:val="24"/>
              </w:rPr>
              <w:t>bei Užsakovui bus perduoti visi Statybos užbaigimo ir su tuo susiję dokumentai</w:t>
            </w:r>
            <w:r w:rsidR="001F4AA9" w:rsidRPr="004526E0">
              <w:rPr>
                <w:sz w:val="24"/>
                <w:szCs w:val="24"/>
              </w:rPr>
              <w:t xml:space="preserve"> nurodyti Sutarties </w:t>
            </w:r>
            <w:r w:rsidR="008B7C08" w:rsidRPr="004526E0">
              <w:rPr>
                <w:sz w:val="24"/>
                <w:szCs w:val="24"/>
              </w:rPr>
              <w:t>2.1</w:t>
            </w:r>
            <w:r w:rsidR="001F4AA9" w:rsidRPr="004526E0">
              <w:rPr>
                <w:sz w:val="24"/>
                <w:szCs w:val="24"/>
              </w:rPr>
              <w:t xml:space="preserve"> punkte</w:t>
            </w:r>
            <w:r w:rsidR="001169FE" w:rsidRPr="004526E0">
              <w:rPr>
                <w:sz w:val="24"/>
                <w:szCs w:val="24"/>
              </w:rPr>
              <w:t>, kuriuos privalo saugoti Užsakovas</w:t>
            </w:r>
            <w:r w:rsidR="001F4AA9" w:rsidRPr="004526E0">
              <w:rPr>
                <w:sz w:val="24"/>
                <w:szCs w:val="24"/>
              </w:rPr>
              <w:t>.</w:t>
            </w:r>
          </w:p>
        </w:tc>
      </w:tr>
      <w:tr w:rsidR="00044E32" w:rsidRPr="004526E0" w14:paraId="0136CEAF" w14:textId="77777777" w:rsidTr="005C48C8">
        <w:trPr>
          <w:trHeight w:val="625"/>
        </w:trPr>
        <w:tc>
          <w:tcPr>
            <w:tcW w:w="9923" w:type="dxa"/>
            <w:gridSpan w:val="2"/>
            <w:tcBorders>
              <w:top w:val="nil"/>
              <w:left w:val="nil"/>
              <w:bottom w:val="nil"/>
              <w:right w:val="nil"/>
            </w:tcBorders>
          </w:tcPr>
          <w:p w14:paraId="4E111A9D" w14:textId="77777777" w:rsidR="00044E32" w:rsidRPr="004526E0" w:rsidRDefault="00A1423F" w:rsidP="002A33A5">
            <w:pPr>
              <w:pStyle w:val="Stilius1"/>
              <w:framePr w:hSpace="0" w:wrap="auto" w:vAnchor="margin" w:yAlign="inline"/>
              <w:suppressOverlap w:val="0"/>
              <w:rPr>
                <w:sz w:val="24"/>
                <w:szCs w:val="24"/>
              </w:rPr>
            </w:pPr>
            <w:r w:rsidRPr="004526E0">
              <w:rPr>
                <w:sz w:val="24"/>
                <w:szCs w:val="24"/>
              </w:rPr>
              <w:lastRenderedPageBreak/>
              <w:t xml:space="preserve">9. </w:t>
            </w:r>
            <w:r w:rsidR="00044E32" w:rsidRPr="004526E0">
              <w:rPr>
                <w:sz w:val="24"/>
                <w:szCs w:val="24"/>
              </w:rPr>
              <w:t>SUTARTIES KAINA IR APMOKĖJIMAS</w:t>
            </w:r>
          </w:p>
        </w:tc>
      </w:tr>
      <w:tr w:rsidR="00044E32" w:rsidRPr="00253E28" w14:paraId="3AC1AECA" w14:textId="77777777" w:rsidTr="005C48C8">
        <w:tc>
          <w:tcPr>
            <w:tcW w:w="993" w:type="dxa"/>
            <w:tcBorders>
              <w:top w:val="nil"/>
              <w:left w:val="nil"/>
              <w:bottom w:val="nil"/>
              <w:right w:val="nil"/>
            </w:tcBorders>
          </w:tcPr>
          <w:p w14:paraId="2EA3B44A" w14:textId="77777777" w:rsidR="00044E32" w:rsidRPr="004526E0" w:rsidRDefault="00712428" w:rsidP="005C48C8">
            <w:pPr>
              <w:ind w:left="32"/>
              <w:rPr>
                <w:rFonts w:ascii="Times New Roman" w:hAnsi="Times New Roman"/>
                <w:sz w:val="24"/>
                <w:szCs w:val="24"/>
              </w:rPr>
            </w:pPr>
            <w:r w:rsidRPr="004526E0">
              <w:rPr>
                <w:rFonts w:ascii="Times New Roman" w:hAnsi="Times New Roman"/>
                <w:sz w:val="24"/>
                <w:szCs w:val="24"/>
              </w:rPr>
              <w:t xml:space="preserve">9.1. </w:t>
            </w:r>
          </w:p>
          <w:p w14:paraId="594854DF" w14:textId="77777777" w:rsidR="00CC6349" w:rsidRPr="004526E0" w:rsidRDefault="00CC6349" w:rsidP="005C48C8">
            <w:pPr>
              <w:ind w:left="284"/>
              <w:rPr>
                <w:rFonts w:ascii="Times New Roman" w:hAnsi="Times New Roman"/>
                <w:sz w:val="24"/>
                <w:szCs w:val="24"/>
              </w:rPr>
            </w:pPr>
          </w:p>
          <w:p w14:paraId="46ECDA1F" w14:textId="77777777" w:rsidR="00CC6349" w:rsidRPr="004526E0" w:rsidRDefault="00CC6349" w:rsidP="005C48C8">
            <w:pPr>
              <w:spacing w:before="200"/>
              <w:rPr>
                <w:rFonts w:ascii="Times New Roman" w:hAnsi="Times New Roman"/>
                <w:sz w:val="24"/>
                <w:szCs w:val="24"/>
              </w:rPr>
            </w:pPr>
            <w:r w:rsidRPr="004526E0">
              <w:rPr>
                <w:rFonts w:ascii="Times New Roman" w:hAnsi="Times New Roman"/>
                <w:sz w:val="24"/>
                <w:szCs w:val="24"/>
              </w:rPr>
              <w:t xml:space="preserve">9.2. </w:t>
            </w:r>
          </w:p>
          <w:p w14:paraId="22F57567" w14:textId="77777777" w:rsidR="00AC5F2E" w:rsidRDefault="00AC5F2E" w:rsidP="00AC5F2E">
            <w:pPr>
              <w:spacing w:before="200"/>
              <w:rPr>
                <w:rFonts w:ascii="Times New Roman" w:hAnsi="Times New Roman"/>
                <w:sz w:val="24"/>
                <w:szCs w:val="24"/>
              </w:rPr>
            </w:pPr>
          </w:p>
          <w:p w14:paraId="61BE8D1B" w14:textId="77777777" w:rsidR="00253E28" w:rsidRPr="004526E0" w:rsidRDefault="00253E28" w:rsidP="00AC5F2E">
            <w:pPr>
              <w:spacing w:before="200"/>
              <w:rPr>
                <w:rFonts w:ascii="Times New Roman" w:hAnsi="Times New Roman"/>
                <w:sz w:val="24"/>
                <w:szCs w:val="24"/>
              </w:rPr>
            </w:pPr>
          </w:p>
          <w:p w14:paraId="3D1219E7" w14:textId="1CB96DDC" w:rsidR="00E95BA0" w:rsidRPr="004526E0" w:rsidRDefault="00E95BA0" w:rsidP="00AC5F2E">
            <w:pPr>
              <w:spacing w:before="200"/>
              <w:rPr>
                <w:rFonts w:ascii="Times New Roman" w:hAnsi="Times New Roman"/>
                <w:sz w:val="24"/>
                <w:szCs w:val="24"/>
              </w:rPr>
            </w:pPr>
            <w:r w:rsidRPr="004526E0">
              <w:rPr>
                <w:rFonts w:ascii="Times New Roman" w:hAnsi="Times New Roman"/>
                <w:sz w:val="24"/>
                <w:szCs w:val="24"/>
              </w:rPr>
              <w:t xml:space="preserve">9.3. </w:t>
            </w:r>
          </w:p>
          <w:p w14:paraId="7A7879A6" w14:textId="77777777" w:rsidR="001E73F0" w:rsidRPr="004526E0" w:rsidRDefault="001E73F0" w:rsidP="005C48C8">
            <w:pPr>
              <w:spacing w:before="200"/>
              <w:rPr>
                <w:rFonts w:ascii="Times New Roman" w:hAnsi="Times New Roman"/>
                <w:sz w:val="24"/>
                <w:szCs w:val="24"/>
              </w:rPr>
            </w:pPr>
          </w:p>
          <w:p w14:paraId="572882CD" w14:textId="77777777" w:rsidR="00AC5F2E" w:rsidRPr="004526E0" w:rsidRDefault="00AC5F2E" w:rsidP="005C48C8">
            <w:pPr>
              <w:spacing w:before="200"/>
              <w:rPr>
                <w:rFonts w:ascii="Times New Roman" w:hAnsi="Times New Roman"/>
                <w:sz w:val="24"/>
                <w:szCs w:val="24"/>
              </w:rPr>
            </w:pPr>
          </w:p>
          <w:p w14:paraId="7500D126" w14:textId="2ABA0B92" w:rsidR="001E73F0" w:rsidRPr="004526E0" w:rsidRDefault="001E73F0" w:rsidP="00AC5F2E">
            <w:pPr>
              <w:rPr>
                <w:rFonts w:ascii="Times New Roman" w:hAnsi="Times New Roman"/>
                <w:sz w:val="24"/>
                <w:szCs w:val="24"/>
              </w:rPr>
            </w:pPr>
            <w:r w:rsidRPr="004526E0">
              <w:rPr>
                <w:rFonts w:ascii="Times New Roman" w:hAnsi="Times New Roman"/>
                <w:sz w:val="24"/>
                <w:szCs w:val="24"/>
              </w:rPr>
              <w:t xml:space="preserve">9.4. </w:t>
            </w:r>
          </w:p>
          <w:p w14:paraId="3B6487A1" w14:textId="77777777" w:rsidR="001E73F0" w:rsidRPr="004526E0" w:rsidRDefault="001E73F0" w:rsidP="00AC5F2E">
            <w:pPr>
              <w:ind w:left="284"/>
              <w:rPr>
                <w:rFonts w:ascii="Times New Roman" w:hAnsi="Times New Roman"/>
                <w:sz w:val="24"/>
                <w:szCs w:val="24"/>
              </w:rPr>
            </w:pPr>
          </w:p>
          <w:p w14:paraId="1AB409D3" w14:textId="77777777" w:rsidR="001E73F0" w:rsidRPr="004526E0" w:rsidRDefault="001E73F0" w:rsidP="005C48C8">
            <w:pPr>
              <w:spacing w:before="200"/>
              <w:ind w:left="284"/>
              <w:rPr>
                <w:rFonts w:ascii="Times New Roman" w:hAnsi="Times New Roman"/>
                <w:sz w:val="24"/>
                <w:szCs w:val="24"/>
              </w:rPr>
            </w:pPr>
          </w:p>
          <w:p w14:paraId="07E9B16F" w14:textId="77777777" w:rsidR="001E73F0" w:rsidRPr="004526E0" w:rsidRDefault="001E73F0" w:rsidP="005C48C8">
            <w:pPr>
              <w:spacing w:before="200"/>
              <w:ind w:left="284"/>
              <w:rPr>
                <w:rFonts w:ascii="Times New Roman" w:hAnsi="Times New Roman"/>
                <w:sz w:val="24"/>
                <w:szCs w:val="24"/>
              </w:rPr>
            </w:pPr>
          </w:p>
          <w:p w14:paraId="450A2876" w14:textId="77777777" w:rsidR="00872206" w:rsidRPr="004526E0" w:rsidRDefault="00872206" w:rsidP="000559C9">
            <w:pPr>
              <w:spacing w:before="200"/>
              <w:rPr>
                <w:rFonts w:ascii="Times New Roman" w:hAnsi="Times New Roman"/>
                <w:sz w:val="24"/>
                <w:szCs w:val="24"/>
              </w:rPr>
            </w:pPr>
          </w:p>
          <w:p w14:paraId="533746A8" w14:textId="77777777" w:rsidR="00872206" w:rsidRPr="004526E0" w:rsidRDefault="00872206" w:rsidP="000559C9">
            <w:pPr>
              <w:spacing w:before="200"/>
              <w:rPr>
                <w:rFonts w:ascii="Times New Roman" w:hAnsi="Times New Roman"/>
                <w:sz w:val="24"/>
                <w:szCs w:val="24"/>
              </w:rPr>
            </w:pPr>
          </w:p>
          <w:p w14:paraId="7F437AA9" w14:textId="77777777" w:rsidR="00872206" w:rsidRPr="004526E0" w:rsidRDefault="00872206" w:rsidP="00872206">
            <w:pPr>
              <w:rPr>
                <w:rFonts w:ascii="Times New Roman" w:hAnsi="Times New Roman"/>
                <w:sz w:val="24"/>
                <w:szCs w:val="24"/>
              </w:rPr>
            </w:pPr>
          </w:p>
          <w:p w14:paraId="1DA3EE6B" w14:textId="0A9E8AE7" w:rsidR="001E73F0" w:rsidRPr="004526E0" w:rsidRDefault="001E73F0" w:rsidP="00872206">
            <w:pPr>
              <w:rPr>
                <w:rFonts w:ascii="Times New Roman" w:hAnsi="Times New Roman"/>
                <w:sz w:val="24"/>
                <w:szCs w:val="24"/>
              </w:rPr>
            </w:pPr>
            <w:r w:rsidRPr="004526E0">
              <w:rPr>
                <w:rFonts w:ascii="Times New Roman" w:hAnsi="Times New Roman"/>
                <w:sz w:val="24"/>
                <w:szCs w:val="24"/>
              </w:rPr>
              <w:t>9.5.</w:t>
            </w:r>
          </w:p>
          <w:p w14:paraId="34FE4228" w14:textId="77777777" w:rsidR="00AF1141" w:rsidRPr="004526E0" w:rsidRDefault="00AF1141" w:rsidP="00872206">
            <w:pPr>
              <w:ind w:left="284"/>
              <w:rPr>
                <w:rFonts w:ascii="Times New Roman" w:hAnsi="Times New Roman"/>
                <w:sz w:val="24"/>
                <w:szCs w:val="24"/>
              </w:rPr>
            </w:pPr>
          </w:p>
          <w:p w14:paraId="193CD6B8" w14:textId="77777777" w:rsidR="00AF1141" w:rsidRPr="004526E0" w:rsidRDefault="00AF1141" w:rsidP="005C48C8">
            <w:pPr>
              <w:spacing w:before="200"/>
              <w:ind w:left="284"/>
              <w:rPr>
                <w:rFonts w:ascii="Times New Roman" w:hAnsi="Times New Roman"/>
                <w:sz w:val="24"/>
                <w:szCs w:val="24"/>
              </w:rPr>
            </w:pPr>
          </w:p>
          <w:p w14:paraId="4E0610AF" w14:textId="77777777" w:rsidR="00AF1141" w:rsidRPr="004526E0" w:rsidRDefault="00AF1141" w:rsidP="005C48C8">
            <w:pPr>
              <w:spacing w:before="200"/>
              <w:ind w:left="284"/>
              <w:rPr>
                <w:rFonts w:ascii="Times New Roman" w:hAnsi="Times New Roman"/>
                <w:sz w:val="24"/>
                <w:szCs w:val="24"/>
              </w:rPr>
            </w:pPr>
          </w:p>
          <w:p w14:paraId="59BADA1F" w14:textId="77777777" w:rsidR="00AF1141" w:rsidRPr="004526E0" w:rsidRDefault="00AF1141" w:rsidP="005C48C8">
            <w:pPr>
              <w:spacing w:before="200"/>
              <w:ind w:left="284"/>
              <w:rPr>
                <w:rFonts w:ascii="Times New Roman" w:hAnsi="Times New Roman"/>
                <w:sz w:val="24"/>
                <w:szCs w:val="24"/>
              </w:rPr>
            </w:pPr>
          </w:p>
          <w:p w14:paraId="704EBB37" w14:textId="77777777" w:rsidR="00AF1141" w:rsidRPr="004526E0" w:rsidRDefault="00AF1141" w:rsidP="005C48C8">
            <w:pPr>
              <w:spacing w:before="200"/>
              <w:ind w:left="284"/>
              <w:rPr>
                <w:rFonts w:ascii="Times New Roman" w:hAnsi="Times New Roman"/>
                <w:sz w:val="24"/>
                <w:szCs w:val="24"/>
              </w:rPr>
            </w:pPr>
          </w:p>
          <w:p w14:paraId="177112A9" w14:textId="77777777" w:rsidR="00AF1141" w:rsidRPr="004526E0" w:rsidRDefault="00AF1141" w:rsidP="005C48C8">
            <w:pPr>
              <w:spacing w:before="200"/>
              <w:ind w:left="284"/>
              <w:rPr>
                <w:rFonts w:ascii="Times New Roman" w:hAnsi="Times New Roman"/>
                <w:sz w:val="24"/>
                <w:szCs w:val="24"/>
              </w:rPr>
            </w:pPr>
          </w:p>
          <w:p w14:paraId="67E5A39A" w14:textId="77777777" w:rsidR="00AF1141" w:rsidRPr="004526E0" w:rsidRDefault="00AF1141" w:rsidP="005C48C8">
            <w:pPr>
              <w:spacing w:before="200"/>
              <w:ind w:left="284"/>
              <w:rPr>
                <w:rFonts w:ascii="Times New Roman" w:hAnsi="Times New Roman"/>
                <w:sz w:val="24"/>
                <w:szCs w:val="24"/>
              </w:rPr>
            </w:pPr>
          </w:p>
          <w:p w14:paraId="4620A6FC" w14:textId="77777777" w:rsidR="00AC5F2E" w:rsidRPr="004526E0" w:rsidRDefault="00AC5F2E" w:rsidP="00AC5F2E">
            <w:pPr>
              <w:rPr>
                <w:rFonts w:ascii="Times New Roman" w:hAnsi="Times New Roman"/>
                <w:sz w:val="24"/>
                <w:szCs w:val="24"/>
              </w:rPr>
            </w:pPr>
          </w:p>
          <w:p w14:paraId="1E9CB7BA" w14:textId="77777777" w:rsidR="00AC5F2E" w:rsidRPr="004526E0" w:rsidRDefault="00AC5F2E" w:rsidP="00AC5F2E">
            <w:pPr>
              <w:rPr>
                <w:rFonts w:ascii="Times New Roman" w:hAnsi="Times New Roman"/>
                <w:sz w:val="24"/>
                <w:szCs w:val="24"/>
              </w:rPr>
            </w:pPr>
          </w:p>
          <w:p w14:paraId="578865AB" w14:textId="77777777" w:rsidR="00AC5F2E" w:rsidRPr="004526E0" w:rsidRDefault="00AC5F2E" w:rsidP="00AC5F2E">
            <w:pPr>
              <w:rPr>
                <w:rFonts w:ascii="Times New Roman" w:hAnsi="Times New Roman"/>
                <w:sz w:val="24"/>
                <w:szCs w:val="24"/>
              </w:rPr>
            </w:pPr>
          </w:p>
          <w:p w14:paraId="7867B2E7" w14:textId="77777777" w:rsidR="00AC5F2E" w:rsidRPr="004526E0" w:rsidRDefault="00AC5F2E" w:rsidP="00AC5F2E">
            <w:pPr>
              <w:rPr>
                <w:rFonts w:ascii="Times New Roman" w:hAnsi="Times New Roman"/>
                <w:sz w:val="24"/>
                <w:szCs w:val="24"/>
              </w:rPr>
            </w:pPr>
          </w:p>
          <w:p w14:paraId="726A41CC" w14:textId="77777777" w:rsidR="00AC5F2E" w:rsidRPr="004526E0" w:rsidRDefault="00AC5F2E" w:rsidP="00AC5F2E">
            <w:pPr>
              <w:rPr>
                <w:rFonts w:ascii="Times New Roman" w:hAnsi="Times New Roman"/>
                <w:sz w:val="24"/>
                <w:szCs w:val="24"/>
              </w:rPr>
            </w:pPr>
          </w:p>
          <w:p w14:paraId="35C11BE1" w14:textId="77777777" w:rsidR="00AC5F2E" w:rsidRPr="004526E0" w:rsidRDefault="00AC5F2E" w:rsidP="00AC5F2E">
            <w:pPr>
              <w:rPr>
                <w:rFonts w:ascii="Times New Roman" w:hAnsi="Times New Roman"/>
                <w:sz w:val="24"/>
                <w:szCs w:val="24"/>
              </w:rPr>
            </w:pPr>
          </w:p>
          <w:p w14:paraId="5C31DBB3" w14:textId="77777777" w:rsidR="00AC5F2E" w:rsidRPr="004526E0" w:rsidRDefault="00AC5F2E" w:rsidP="00AC5F2E">
            <w:pPr>
              <w:rPr>
                <w:rFonts w:ascii="Times New Roman" w:hAnsi="Times New Roman"/>
                <w:sz w:val="24"/>
                <w:szCs w:val="24"/>
              </w:rPr>
            </w:pPr>
          </w:p>
          <w:p w14:paraId="4B2A9AB9" w14:textId="4572B260" w:rsidR="009D5A70" w:rsidRPr="004526E0" w:rsidRDefault="00AF1141" w:rsidP="00AC5F2E">
            <w:pPr>
              <w:rPr>
                <w:rFonts w:ascii="Times New Roman" w:hAnsi="Times New Roman"/>
                <w:sz w:val="24"/>
                <w:szCs w:val="24"/>
              </w:rPr>
            </w:pPr>
            <w:r w:rsidRPr="004526E0">
              <w:rPr>
                <w:rFonts w:ascii="Times New Roman" w:hAnsi="Times New Roman"/>
                <w:sz w:val="24"/>
                <w:szCs w:val="24"/>
              </w:rPr>
              <w:t xml:space="preserve">9.6. </w:t>
            </w:r>
          </w:p>
          <w:p w14:paraId="511F686F" w14:textId="77777777" w:rsidR="004512F5" w:rsidRPr="004526E0" w:rsidRDefault="004512F5" w:rsidP="00AC5F2E">
            <w:pPr>
              <w:rPr>
                <w:rFonts w:ascii="Times New Roman" w:hAnsi="Times New Roman"/>
                <w:sz w:val="24"/>
                <w:szCs w:val="24"/>
              </w:rPr>
            </w:pPr>
          </w:p>
          <w:p w14:paraId="500EE081" w14:textId="77777777" w:rsidR="004512F5" w:rsidRPr="004526E0" w:rsidRDefault="004512F5" w:rsidP="004512F5">
            <w:pPr>
              <w:rPr>
                <w:rFonts w:ascii="Times New Roman" w:hAnsi="Times New Roman"/>
                <w:sz w:val="24"/>
                <w:szCs w:val="24"/>
              </w:rPr>
            </w:pPr>
          </w:p>
          <w:p w14:paraId="05DBCE51" w14:textId="77777777" w:rsidR="00AA1241" w:rsidRPr="004526E0" w:rsidRDefault="00AA1241" w:rsidP="004512F5">
            <w:pPr>
              <w:rPr>
                <w:rFonts w:ascii="Times New Roman" w:hAnsi="Times New Roman"/>
                <w:sz w:val="24"/>
                <w:szCs w:val="24"/>
              </w:rPr>
            </w:pPr>
          </w:p>
          <w:p w14:paraId="3C7E7FE0" w14:textId="5C86BCDC" w:rsidR="009D5A70" w:rsidRPr="004526E0" w:rsidRDefault="009D5A70" w:rsidP="004512F5">
            <w:pPr>
              <w:rPr>
                <w:rFonts w:ascii="Times New Roman" w:hAnsi="Times New Roman"/>
                <w:sz w:val="24"/>
                <w:szCs w:val="24"/>
              </w:rPr>
            </w:pPr>
            <w:r w:rsidRPr="004526E0">
              <w:rPr>
                <w:rFonts w:ascii="Times New Roman" w:hAnsi="Times New Roman"/>
                <w:sz w:val="24"/>
                <w:szCs w:val="24"/>
              </w:rPr>
              <w:t xml:space="preserve">9.7.  </w:t>
            </w:r>
          </w:p>
          <w:p w14:paraId="5BFC97F4" w14:textId="77777777" w:rsidR="001E73F0" w:rsidRPr="004526E0" w:rsidRDefault="001E73F0" w:rsidP="005C48C8">
            <w:pPr>
              <w:spacing w:before="200"/>
              <w:ind w:left="284"/>
              <w:rPr>
                <w:rFonts w:ascii="Times New Roman" w:hAnsi="Times New Roman"/>
                <w:sz w:val="24"/>
                <w:szCs w:val="24"/>
              </w:rPr>
            </w:pPr>
          </w:p>
          <w:p w14:paraId="045E54D8" w14:textId="77777777" w:rsidR="001E73F0" w:rsidRPr="004526E0" w:rsidRDefault="001E73F0" w:rsidP="005C48C8">
            <w:pPr>
              <w:spacing w:before="200"/>
              <w:ind w:left="284"/>
              <w:rPr>
                <w:rFonts w:ascii="Times New Roman" w:hAnsi="Times New Roman"/>
                <w:sz w:val="24"/>
                <w:szCs w:val="24"/>
              </w:rPr>
            </w:pPr>
          </w:p>
          <w:p w14:paraId="31E996D8" w14:textId="77777777" w:rsidR="00E54FFD" w:rsidRPr="004526E0" w:rsidRDefault="00E54FFD" w:rsidP="005C48C8">
            <w:pPr>
              <w:spacing w:before="200"/>
              <w:ind w:left="284"/>
              <w:rPr>
                <w:rFonts w:ascii="Times New Roman" w:hAnsi="Times New Roman"/>
                <w:sz w:val="24"/>
                <w:szCs w:val="24"/>
              </w:rPr>
            </w:pPr>
          </w:p>
          <w:p w14:paraId="00220377" w14:textId="77777777" w:rsidR="00872206" w:rsidRPr="004526E0" w:rsidRDefault="00872206" w:rsidP="005C48C8">
            <w:pPr>
              <w:spacing w:before="200"/>
              <w:rPr>
                <w:rFonts w:ascii="Times New Roman" w:hAnsi="Times New Roman"/>
                <w:sz w:val="24"/>
                <w:szCs w:val="24"/>
              </w:rPr>
            </w:pPr>
          </w:p>
          <w:p w14:paraId="516800EC" w14:textId="77777777" w:rsidR="00AA1241" w:rsidRPr="004526E0" w:rsidRDefault="00AA1241" w:rsidP="00872206">
            <w:pPr>
              <w:rPr>
                <w:rFonts w:ascii="Times New Roman" w:hAnsi="Times New Roman"/>
                <w:sz w:val="24"/>
                <w:szCs w:val="24"/>
              </w:rPr>
            </w:pPr>
          </w:p>
          <w:p w14:paraId="1F61D8A1" w14:textId="77777777" w:rsidR="002B1C33" w:rsidRPr="004526E0" w:rsidRDefault="002B1C33" w:rsidP="00872206">
            <w:pPr>
              <w:rPr>
                <w:rFonts w:ascii="Times New Roman" w:hAnsi="Times New Roman"/>
                <w:sz w:val="24"/>
                <w:szCs w:val="24"/>
              </w:rPr>
            </w:pPr>
          </w:p>
          <w:p w14:paraId="3EC9E892" w14:textId="7777FE69" w:rsidR="003A11BE" w:rsidRPr="004526E0" w:rsidRDefault="003A11BE" w:rsidP="00872206">
            <w:pPr>
              <w:rPr>
                <w:rFonts w:ascii="Times New Roman" w:hAnsi="Times New Roman"/>
                <w:sz w:val="24"/>
                <w:szCs w:val="24"/>
              </w:rPr>
            </w:pPr>
            <w:r w:rsidRPr="004526E0">
              <w:rPr>
                <w:rFonts w:ascii="Times New Roman" w:hAnsi="Times New Roman"/>
                <w:sz w:val="24"/>
                <w:szCs w:val="24"/>
              </w:rPr>
              <w:t>9.8.</w:t>
            </w:r>
          </w:p>
          <w:p w14:paraId="62EBFBC2" w14:textId="77777777" w:rsidR="00155D5C" w:rsidRPr="004526E0" w:rsidRDefault="00155D5C" w:rsidP="00872206">
            <w:pPr>
              <w:rPr>
                <w:rFonts w:ascii="Times New Roman" w:hAnsi="Times New Roman"/>
                <w:sz w:val="24"/>
                <w:szCs w:val="24"/>
              </w:rPr>
            </w:pPr>
          </w:p>
          <w:p w14:paraId="7C4259F2" w14:textId="77777777" w:rsidR="002B1C33" w:rsidRPr="004526E0" w:rsidRDefault="002B1C33" w:rsidP="005C48C8">
            <w:pPr>
              <w:spacing w:before="480" w:line="480" w:lineRule="auto"/>
              <w:rPr>
                <w:rFonts w:ascii="Times New Roman" w:hAnsi="Times New Roman"/>
                <w:sz w:val="24"/>
                <w:szCs w:val="24"/>
              </w:rPr>
            </w:pPr>
          </w:p>
          <w:p w14:paraId="35B72A2C" w14:textId="77777777" w:rsidR="004512F5" w:rsidRPr="004526E0" w:rsidRDefault="004512F5" w:rsidP="00AE103D">
            <w:pPr>
              <w:rPr>
                <w:rFonts w:ascii="Times New Roman" w:hAnsi="Times New Roman"/>
                <w:sz w:val="24"/>
                <w:szCs w:val="24"/>
              </w:rPr>
            </w:pPr>
          </w:p>
          <w:p w14:paraId="717B0B30" w14:textId="77777777" w:rsidR="007C68B5" w:rsidRDefault="007C68B5" w:rsidP="00AE103D">
            <w:pPr>
              <w:rPr>
                <w:ins w:id="85" w:author="Dovilė Kėkštienė" w:date="2026-01-13T11:33:00Z" w16du:dateUtc="2026-01-13T09:33:00Z"/>
                <w:rFonts w:ascii="Times New Roman" w:hAnsi="Times New Roman"/>
                <w:sz w:val="24"/>
                <w:szCs w:val="24"/>
              </w:rPr>
            </w:pPr>
          </w:p>
          <w:p w14:paraId="7134B111" w14:textId="77777777" w:rsidR="007C68B5" w:rsidRDefault="007C68B5" w:rsidP="00AE103D">
            <w:pPr>
              <w:rPr>
                <w:ins w:id="86" w:author="Dovilė Kėkštienė" w:date="2026-01-13T11:33:00Z" w16du:dateUtc="2026-01-13T09:33:00Z"/>
                <w:rFonts w:ascii="Times New Roman" w:hAnsi="Times New Roman"/>
                <w:sz w:val="24"/>
                <w:szCs w:val="24"/>
              </w:rPr>
            </w:pPr>
          </w:p>
          <w:p w14:paraId="38FC9B8D" w14:textId="77777777" w:rsidR="007C68B5" w:rsidRDefault="007C68B5" w:rsidP="00AE103D">
            <w:pPr>
              <w:rPr>
                <w:ins w:id="87" w:author="Dovilė Kėkštienė" w:date="2026-01-13T11:33:00Z" w16du:dateUtc="2026-01-13T09:33:00Z"/>
                <w:rFonts w:ascii="Times New Roman" w:hAnsi="Times New Roman"/>
                <w:sz w:val="24"/>
                <w:szCs w:val="24"/>
              </w:rPr>
            </w:pPr>
          </w:p>
          <w:p w14:paraId="0FFFDD12" w14:textId="77777777" w:rsidR="007C68B5" w:rsidRDefault="007C68B5" w:rsidP="00AE103D">
            <w:pPr>
              <w:rPr>
                <w:ins w:id="88" w:author="Dovilė Kėkštienė" w:date="2026-01-13T11:33:00Z" w16du:dateUtc="2026-01-13T09:33:00Z"/>
                <w:rFonts w:ascii="Times New Roman" w:hAnsi="Times New Roman"/>
                <w:sz w:val="24"/>
                <w:szCs w:val="24"/>
              </w:rPr>
            </w:pPr>
          </w:p>
          <w:p w14:paraId="4E3CE0ED" w14:textId="3400711B" w:rsidR="00AE103D" w:rsidRPr="004526E0" w:rsidRDefault="00155D5C" w:rsidP="00AE103D">
            <w:pPr>
              <w:rPr>
                <w:rFonts w:ascii="Times New Roman" w:hAnsi="Times New Roman"/>
                <w:sz w:val="24"/>
                <w:szCs w:val="24"/>
              </w:rPr>
            </w:pPr>
            <w:r w:rsidRPr="004526E0">
              <w:rPr>
                <w:rFonts w:ascii="Times New Roman" w:hAnsi="Times New Roman"/>
                <w:sz w:val="24"/>
                <w:szCs w:val="24"/>
              </w:rPr>
              <w:t>9.9.</w:t>
            </w:r>
          </w:p>
          <w:p w14:paraId="4D249E20" w14:textId="77777777" w:rsidR="00AE103D" w:rsidRPr="004526E0" w:rsidRDefault="00AE103D" w:rsidP="00AE103D">
            <w:pPr>
              <w:rPr>
                <w:rFonts w:ascii="Times New Roman" w:hAnsi="Times New Roman"/>
                <w:sz w:val="24"/>
                <w:szCs w:val="24"/>
              </w:rPr>
            </w:pPr>
          </w:p>
          <w:p w14:paraId="4A41057D" w14:textId="77777777" w:rsidR="00872206" w:rsidRPr="004526E0" w:rsidRDefault="00872206" w:rsidP="00AE103D">
            <w:pPr>
              <w:rPr>
                <w:rFonts w:ascii="Times New Roman" w:hAnsi="Times New Roman"/>
                <w:sz w:val="24"/>
                <w:szCs w:val="24"/>
              </w:rPr>
            </w:pPr>
          </w:p>
          <w:p w14:paraId="592A4EBB" w14:textId="68F654EB" w:rsidR="00155D5C" w:rsidRPr="004526E0" w:rsidRDefault="00155D5C" w:rsidP="00AE103D">
            <w:pPr>
              <w:spacing w:before="120" w:line="360" w:lineRule="auto"/>
              <w:rPr>
                <w:rFonts w:ascii="Times New Roman" w:hAnsi="Times New Roman"/>
                <w:sz w:val="24"/>
                <w:szCs w:val="24"/>
              </w:rPr>
            </w:pPr>
            <w:r w:rsidRPr="004526E0">
              <w:rPr>
                <w:rFonts w:ascii="Times New Roman" w:hAnsi="Times New Roman"/>
                <w:sz w:val="24"/>
                <w:szCs w:val="24"/>
              </w:rPr>
              <w:t xml:space="preserve">9.10. </w:t>
            </w:r>
          </w:p>
          <w:p w14:paraId="471B4356" w14:textId="77777777" w:rsidR="00451467" w:rsidRPr="004526E0" w:rsidRDefault="00451467" w:rsidP="005C48C8">
            <w:pPr>
              <w:spacing w:before="440"/>
              <w:rPr>
                <w:rFonts w:ascii="Times New Roman" w:hAnsi="Times New Roman"/>
                <w:sz w:val="24"/>
                <w:szCs w:val="24"/>
              </w:rPr>
            </w:pPr>
          </w:p>
          <w:p w14:paraId="7BF30731" w14:textId="77777777" w:rsidR="00E436F2" w:rsidRPr="004526E0" w:rsidRDefault="00E436F2" w:rsidP="005C48C8">
            <w:pPr>
              <w:spacing w:before="440"/>
              <w:rPr>
                <w:rFonts w:ascii="Times New Roman" w:hAnsi="Times New Roman"/>
                <w:sz w:val="24"/>
                <w:szCs w:val="24"/>
              </w:rPr>
            </w:pPr>
          </w:p>
          <w:p w14:paraId="3567D18C" w14:textId="77777777" w:rsidR="00E436F2" w:rsidRPr="004526E0" w:rsidRDefault="00E436F2" w:rsidP="005C48C8">
            <w:pPr>
              <w:spacing w:before="440"/>
              <w:rPr>
                <w:rFonts w:ascii="Times New Roman" w:hAnsi="Times New Roman"/>
                <w:sz w:val="24"/>
                <w:szCs w:val="24"/>
              </w:rPr>
            </w:pPr>
          </w:p>
          <w:p w14:paraId="6ADEAD51" w14:textId="77777777" w:rsidR="00E436F2" w:rsidRPr="004526E0" w:rsidRDefault="00E436F2" w:rsidP="005C48C8">
            <w:pPr>
              <w:spacing w:before="440"/>
              <w:rPr>
                <w:rFonts w:ascii="Times New Roman" w:hAnsi="Times New Roman"/>
                <w:sz w:val="24"/>
                <w:szCs w:val="24"/>
              </w:rPr>
            </w:pPr>
          </w:p>
          <w:p w14:paraId="7BABE4DF" w14:textId="77777777" w:rsidR="00E436F2" w:rsidRPr="004526E0" w:rsidRDefault="00E436F2" w:rsidP="005C48C8">
            <w:pPr>
              <w:spacing w:before="440"/>
              <w:rPr>
                <w:rFonts w:ascii="Times New Roman" w:hAnsi="Times New Roman"/>
                <w:sz w:val="24"/>
                <w:szCs w:val="24"/>
              </w:rPr>
            </w:pPr>
          </w:p>
          <w:p w14:paraId="0C78474F" w14:textId="77777777" w:rsidR="00E436F2" w:rsidRPr="004526E0" w:rsidRDefault="00E436F2" w:rsidP="005C48C8">
            <w:pPr>
              <w:spacing w:before="440"/>
              <w:rPr>
                <w:rFonts w:ascii="Times New Roman" w:hAnsi="Times New Roman"/>
                <w:sz w:val="24"/>
                <w:szCs w:val="24"/>
              </w:rPr>
            </w:pPr>
          </w:p>
          <w:p w14:paraId="7D5464C2" w14:textId="77777777" w:rsidR="00E436F2" w:rsidRPr="004526E0" w:rsidRDefault="00E436F2" w:rsidP="005C48C8">
            <w:pPr>
              <w:spacing w:before="440"/>
              <w:rPr>
                <w:rFonts w:ascii="Times New Roman" w:hAnsi="Times New Roman"/>
                <w:sz w:val="24"/>
                <w:szCs w:val="24"/>
              </w:rPr>
            </w:pPr>
          </w:p>
          <w:p w14:paraId="29AA561F" w14:textId="77777777" w:rsidR="00E436F2" w:rsidRPr="004526E0" w:rsidRDefault="00E436F2" w:rsidP="005C48C8">
            <w:pPr>
              <w:spacing w:before="440"/>
              <w:rPr>
                <w:rFonts w:ascii="Times New Roman" w:hAnsi="Times New Roman"/>
                <w:sz w:val="24"/>
                <w:szCs w:val="24"/>
              </w:rPr>
            </w:pPr>
          </w:p>
          <w:p w14:paraId="06B6AF9E" w14:textId="77777777" w:rsidR="00E436F2" w:rsidRPr="004526E0" w:rsidRDefault="00E436F2" w:rsidP="005C48C8">
            <w:pPr>
              <w:spacing w:before="440"/>
              <w:rPr>
                <w:rFonts w:ascii="Times New Roman" w:hAnsi="Times New Roman"/>
                <w:sz w:val="24"/>
                <w:szCs w:val="24"/>
              </w:rPr>
            </w:pPr>
          </w:p>
          <w:p w14:paraId="297BF766" w14:textId="77777777" w:rsidR="00155D5C" w:rsidRPr="004526E0" w:rsidRDefault="00155D5C" w:rsidP="005C48C8">
            <w:pPr>
              <w:spacing w:before="480"/>
              <w:rPr>
                <w:rFonts w:ascii="Times New Roman" w:hAnsi="Times New Roman"/>
                <w:sz w:val="24"/>
                <w:szCs w:val="24"/>
              </w:rPr>
            </w:pPr>
          </w:p>
        </w:tc>
        <w:tc>
          <w:tcPr>
            <w:tcW w:w="8930" w:type="dxa"/>
            <w:tcBorders>
              <w:top w:val="nil"/>
              <w:left w:val="nil"/>
              <w:bottom w:val="nil"/>
              <w:right w:val="nil"/>
            </w:tcBorders>
          </w:tcPr>
          <w:p w14:paraId="13CEC3F9" w14:textId="77777777" w:rsidR="00A54418" w:rsidRPr="00253E28" w:rsidRDefault="00A54418" w:rsidP="00CF0DE9">
            <w:pPr>
              <w:pStyle w:val="Stilius3"/>
              <w:spacing w:before="0"/>
              <w:rPr>
                <w:sz w:val="24"/>
                <w:szCs w:val="24"/>
              </w:rPr>
            </w:pPr>
            <w:r w:rsidRPr="00253E28">
              <w:rPr>
                <w:sz w:val="24"/>
                <w:szCs w:val="24"/>
              </w:rPr>
              <w:lastRenderedPageBreak/>
              <w:t>Sutarties suma yra nurodyta 3.4 papunktyje. Jei suma skaičiais neatitinka sumos žodžiais, teisinga laikoma suma žodžiais.</w:t>
            </w:r>
          </w:p>
          <w:p w14:paraId="7E40D89B" w14:textId="77777777" w:rsidR="00CC6349" w:rsidRPr="00253E28" w:rsidRDefault="00CC6349" w:rsidP="00D13D04">
            <w:pPr>
              <w:pStyle w:val="Stilius3"/>
              <w:spacing w:before="120"/>
              <w:rPr>
                <w:sz w:val="24"/>
                <w:szCs w:val="24"/>
              </w:rPr>
            </w:pPr>
            <w:r w:rsidRPr="00253E28">
              <w:rPr>
                <w:sz w:val="24"/>
                <w:szCs w:val="24"/>
              </w:rPr>
              <w:t xml:space="preserve">Šiai Sutarčiai taikoma </w:t>
            </w:r>
            <w:r w:rsidRPr="00253E28">
              <w:rPr>
                <w:iCs/>
                <w:color w:val="000000"/>
                <w:sz w:val="24"/>
                <w:szCs w:val="24"/>
              </w:rPr>
              <w:t xml:space="preserve">fiksuoto įkainio </w:t>
            </w:r>
            <w:r w:rsidRPr="00253E28">
              <w:rPr>
                <w:sz w:val="24"/>
                <w:szCs w:val="24"/>
              </w:rPr>
              <w:t>kainodara. Bet koks kiekis, kuris yra nustatytas Kiekių sąraše, yra orientacinis (projektinis) ir neturi būti laikomas faktiniu ir tiksliu Darbų, kuriuos Rangovui reikia atlikti, kiekiu.</w:t>
            </w:r>
          </w:p>
          <w:p w14:paraId="1CC0F91F" w14:textId="77777777" w:rsidR="00253E28" w:rsidRPr="00253E28" w:rsidRDefault="00253E28" w:rsidP="00D13D04">
            <w:pPr>
              <w:pStyle w:val="Stilius3"/>
              <w:spacing w:before="120"/>
              <w:rPr>
                <w:sz w:val="24"/>
                <w:szCs w:val="24"/>
              </w:rPr>
            </w:pPr>
          </w:p>
          <w:p w14:paraId="18C2B882" w14:textId="77777777" w:rsidR="00CC6349" w:rsidRPr="00253E28" w:rsidRDefault="00E95BA0" w:rsidP="005C48C8">
            <w:pPr>
              <w:pStyle w:val="Stilius3"/>
              <w:spacing w:before="120"/>
              <w:rPr>
                <w:sz w:val="24"/>
                <w:szCs w:val="24"/>
              </w:rPr>
            </w:pPr>
            <w:r w:rsidRPr="00253E28">
              <w:rPr>
                <w:color w:val="000000"/>
                <w:sz w:val="24"/>
                <w:szCs w:val="24"/>
              </w:rPr>
              <w:t xml:space="preserve">NETAIKOMA. Jeigu įrašyta 3.4 </w:t>
            </w:r>
            <w:r w:rsidRPr="00253E28">
              <w:rPr>
                <w:sz w:val="24"/>
                <w:szCs w:val="24"/>
              </w:rPr>
              <w:t>papunktyje,</w:t>
            </w:r>
            <w:r w:rsidRPr="00253E28" w:rsidDel="00E93733">
              <w:rPr>
                <w:sz w:val="24"/>
                <w:szCs w:val="24"/>
              </w:rPr>
              <w:t xml:space="preserve"> </w:t>
            </w:r>
            <w:r w:rsidRPr="00253E28">
              <w:rPr>
                <w:sz w:val="24"/>
                <w:szCs w:val="24"/>
              </w:rPr>
              <w:t>išankstinio mokėjimo suma yra jame nurodytas dydis. Rangovui sumokėtas išankstinis mokėjimas turi būti grąžintas darant atsiskaitymus nuo kiekvieno tarpinio mokėjimo Rangovui sumos 3.4 papunktyje nurodyto dydžio dalimis tol, kol išankstinis mokėjimas bus grąžintas.</w:t>
            </w:r>
          </w:p>
          <w:p w14:paraId="012D12FF" w14:textId="77777777" w:rsidR="00CC6349" w:rsidRPr="00253E28" w:rsidRDefault="001E73F0" w:rsidP="005C48C8">
            <w:pPr>
              <w:pStyle w:val="Stilius3"/>
              <w:spacing w:before="120"/>
              <w:rPr>
                <w:sz w:val="24"/>
                <w:szCs w:val="24"/>
              </w:rPr>
            </w:pPr>
            <w:r w:rsidRPr="00253E28">
              <w:rPr>
                <w:sz w:val="24"/>
                <w:szCs w:val="24"/>
              </w:rPr>
              <w:lastRenderedPageBreak/>
              <w:t xml:space="preserve">Rangovui mokėtinos sumos už tinkamai pagal Sutartį atliktus Darbus turi būti apskaičiuojamos nustačius faktinį atliktų Darbų kiekį. Rangovas, prieš pateikdamas Užsakovui apmokėjimo už atliktus Darbus dokumentus privalo nustatyti atliktų Darbų faktinį kiekį, kurį Užsakovo atstovas – Statinio statybos techninės priežiūros vadovas – turi patikrinti ir patvirtinti. </w:t>
            </w:r>
          </w:p>
          <w:p w14:paraId="393E63DB" w14:textId="77777777" w:rsidR="001E73F0" w:rsidRPr="00253E28" w:rsidRDefault="001E73F0" w:rsidP="005C48C8">
            <w:pPr>
              <w:pStyle w:val="Stilius3"/>
              <w:spacing w:before="120"/>
              <w:rPr>
                <w:sz w:val="24"/>
                <w:szCs w:val="24"/>
              </w:rPr>
            </w:pPr>
            <w:r w:rsidRPr="00253E28">
              <w:rPr>
                <w:sz w:val="24"/>
                <w:szCs w:val="24"/>
              </w:rPr>
              <w:t xml:space="preserve">Apmokėjimo suma turi būti nustatoma taikant Kiekių sąraše numatytus Darbų Įkainius. </w:t>
            </w:r>
          </w:p>
          <w:p w14:paraId="29898A46" w14:textId="32A011C6" w:rsidR="00CC6349" w:rsidRPr="00253E28" w:rsidRDefault="001E73F0" w:rsidP="005C48C8">
            <w:pPr>
              <w:pStyle w:val="Stilius3"/>
              <w:spacing w:before="120"/>
              <w:rPr>
                <w:sz w:val="24"/>
                <w:szCs w:val="24"/>
                <w:lang w:eastAsia="ru-RU"/>
              </w:rPr>
            </w:pPr>
            <w:r w:rsidRPr="00253E28">
              <w:rPr>
                <w:sz w:val="24"/>
                <w:szCs w:val="24"/>
                <w:lang w:eastAsia="ru-RU"/>
              </w:rPr>
              <w:t>Rangovas PVM sąskaitą faktūrą turi pateikti naudodamasis informacinės sistemos  „</w:t>
            </w:r>
            <w:r w:rsidR="00EE2C16" w:rsidRPr="00253E28">
              <w:rPr>
                <w:sz w:val="24"/>
                <w:szCs w:val="24"/>
                <w:lang w:eastAsia="ru-RU"/>
              </w:rPr>
              <w:t>SABIS</w:t>
            </w:r>
            <w:r w:rsidRPr="00253E28">
              <w:rPr>
                <w:sz w:val="24"/>
                <w:szCs w:val="24"/>
                <w:lang w:eastAsia="ru-RU"/>
              </w:rPr>
              <w:t>“ priemonėmis.</w:t>
            </w:r>
            <w:r w:rsidRPr="00253E28">
              <w:rPr>
                <w:sz w:val="24"/>
                <w:szCs w:val="24"/>
              </w:rPr>
              <w:t xml:space="preserve"> </w:t>
            </w:r>
            <w:r w:rsidRPr="00253E28">
              <w:rPr>
                <w:sz w:val="24"/>
                <w:szCs w:val="24"/>
                <w:lang w:eastAsia="ru-RU"/>
              </w:rPr>
              <w:t>Rangovui nepateikus sąskaitos faktūros per „</w:t>
            </w:r>
            <w:r w:rsidR="00EE2C16" w:rsidRPr="00253E28">
              <w:rPr>
                <w:sz w:val="24"/>
                <w:szCs w:val="24"/>
                <w:lang w:eastAsia="ru-RU"/>
              </w:rPr>
              <w:t>SABIS</w:t>
            </w:r>
            <w:r w:rsidRPr="00253E28">
              <w:rPr>
                <w:sz w:val="24"/>
                <w:szCs w:val="24"/>
                <w:lang w:eastAsia="ru-RU"/>
              </w:rPr>
              <w:t>“, Užsakovas turi teisę nevykdyti mokėjimo.</w:t>
            </w:r>
            <w:r w:rsidR="00EE2C16" w:rsidRPr="00253E28">
              <w:rPr>
                <w:sz w:val="24"/>
                <w:szCs w:val="24"/>
                <w:lang w:eastAsia="ru-RU"/>
              </w:rPr>
              <w:t xml:space="preserve"> </w:t>
            </w:r>
          </w:p>
          <w:p w14:paraId="1C8A69D6" w14:textId="54A605BA" w:rsidR="001E73F0" w:rsidRPr="00253E28" w:rsidRDefault="001E73F0" w:rsidP="005C48C8">
            <w:pPr>
              <w:pStyle w:val="Stilius3"/>
              <w:spacing w:before="120"/>
              <w:rPr>
                <w:sz w:val="24"/>
                <w:szCs w:val="24"/>
              </w:rPr>
            </w:pPr>
            <w:r w:rsidRPr="00253E28">
              <w:rPr>
                <w:sz w:val="24"/>
                <w:szCs w:val="24"/>
              </w:rPr>
              <w:t xml:space="preserve">Tarpiniam mokėjimui gauti, Rangovas privalo pateikti Užsakovui atliktų darbų akto du egzempliorius ir PVM sąskaitą faktūrą. Užsakovas, gavęs šiame punkte nurodytus dokumentus, per 10 </w:t>
            </w:r>
            <w:r w:rsidR="001C32AB" w:rsidRPr="00253E28">
              <w:rPr>
                <w:sz w:val="24"/>
                <w:szCs w:val="24"/>
              </w:rPr>
              <w:t xml:space="preserve">(dešimt) kalendorinių </w:t>
            </w:r>
            <w:r w:rsidRPr="00253E28">
              <w:rPr>
                <w:sz w:val="24"/>
                <w:szCs w:val="24"/>
              </w:rPr>
              <w:t>dienų privalo patvirtinti pasirašydamas atliktų darbų aktą išskyrus atvejus, jeigu:</w:t>
            </w:r>
          </w:p>
          <w:p w14:paraId="7F971752" w14:textId="77777777" w:rsidR="00095C37" w:rsidRPr="00253E28" w:rsidRDefault="001E73F0" w:rsidP="00095C37">
            <w:pPr>
              <w:pStyle w:val="Stilius3"/>
              <w:numPr>
                <w:ilvl w:val="2"/>
                <w:numId w:val="49"/>
              </w:numPr>
              <w:tabs>
                <w:tab w:val="left" w:pos="881"/>
              </w:tabs>
              <w:spacing w:before="120"/>
              <w:rPr>
                <w:sz w:val="24"/>
                <w:szCs w:val="24"/>
              </w:rPr>
            </w:pPr>
            <w:r w:rsidRPr="00253E28">
              <w:rPr>
                <w:sz w:val="24"/>
                <w:szCs w:val="24"/>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10E77F94" w14:textId="2A4A4DCA" w:rsidR="001E73F0" w:rsidRPr="00253E28" w:rsidRDefault="001E73F0" w:rsidP="00095C37">
            <w:pPr>
              <w:pStyle w:val="Stilius3"/>
              <w:numPr>
                <w:ilvl w:val="2"/>
                <w:numId w:val="49"/>
              </w:numPr>
              <w:tabs>
                <w:tab w:val="left" w:pos="881"/>
              </w:tabs>
              <w:spacing w:before="120"/>
              <w:rPr>
                <w:sz w:val="24"/>
                <w:szCs w:val="24"/>
              </w:rPr>
            </w:pPr>
            <w:r w:rsidRPr="00253E28">
              <w:rPr>
                <w:sz w:val="24"/>
                <w:szCs w:val="24"/>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1C15F82E" w14:textId="77777777" w:rsidR="00B45ACA" w:rsidRPr="00253E28" w:rsidRDefault="00B45ACA" w:rsidP="005C48C8">
            <w:pPr>
              <w:pStyle w:val="Stilius3"/>
              <w:spacing w:before="120"/>
              <w:rPr>
                <w:sz w:val="24"/>
                <w:szCs w:val="24"/>
              </w:rPr>
            </w:pPr>
            <w:r w:rsidRPr="00253E28">
              <w:rPr>
                <w:sz w:val="24"/>
                <w:szCs w:val="24"/>
              </w:rPr>
              <w:t xml:space="preserve">NETAIKOMA. Kiekvieno tarpinio mokėjimo suma sumažinama atėmus 3.4 papunktyje nurodytą sulaikymo dydį. </w:t>
            </w:r>
          </w:p>
          <w:p w14:paraId="11DEC505" w14:textId="77777777" w:rsidR="00CC6349" w:rsidRPr="00253E28" w:rsidRDefault="004F4345" w:rsidP="005C48C8">
            <w:pPr>
              <w:pStyle w:val="Stilius3"/>
              <w:spacing w:before="120"/>
              <w:rPr>
                <w:sz w:val="24"/>
                <w:szCs w:val="24"/>
              </w:rPr>
            </w:pPr>
            <w:r w:rsidRPr="00253E28">
              <w:rPr>
                <w:sz w:val="24"/>
                <w:szCs w:val="24"/>
              </w:rPr>
              <w:t>Jeigu Užsakovas per šiame punkte nustatytą terminą Rangovo pateiktų mokėjimo dokumentų nepatvirtina ir nepateikia nepatvirtinimo priežasčių, turi būti laikoma, kad Rangovo prašoma apmokėti suma yra teisinga.</w:t>
            </w:r>
          </w:p>
          <w:p w14:paraId="2A390F29" w14:textId="5EE0A5D9" w:rsidR="00AF1141" w:rsidRPr="00253E28" w:rsidRDefault="00CF0DE9" w:rsidP="005C48C8">
            <w:pPr>
              <w:pStyle w:val="Stilius3"/>
              <w:spacing w:before="120"/>
              <w:rPr>
                <w:color w:val="EE0000"/>
                <w:sz w:val="24"/>
                <w:szCs w:val="24"/>
              </w:rPr>
            </w:pPr>
            <w:r w:rsidRPr="00253E28">
              <w:rPr>
                <w:sz w:val="24"/>
                <w:szCs w:val="24"/>
              </w:rPr>
              <w:t>Galutinį mokėjimą Rangovas gali gauti tik tada, kai Šalys pasirašo</w:t>
            </w:r>
            <w:r w:rsidR="001C32AB" w:rsidRPr="00253E28">
              <w:rPr>
                <w:sz w:val="24"/>
                <w:szCs w:val="24"/>
              </w:rPr>
              <w:t xml:space="preserve"> </w:t>
            </w:r>
            <w:r w:rsidRPr="00253E28">
              <w:rPr>
                <w:sz w:val="24"/>
                <w:szCs w:val="24"/>
              </w:rPr>
              <w:t xml:space="preserve">galutinį Darbų perdavimo-priėmimo aktą ir Rangovas ištaiso visus defektus, įvardintus Darbų perdavimo-priėmimo metu, Užsakovui raštiškai patvirtinant tokį defektų ištaisymą bei </w:t>
            </w:r>
            <w:r w:rsidR="00253E28" w:rsidRPr="00253E28">
              <w:rPr>
                <w:sz w:val="24"/>
                <w:szCs w:val="24"/>
              </w:rPr>
              <w:t>surašomas</w:t>
            </w:r>
            <w:r w:rsidRPr="00253E28">
              <w:rPr>
                <w:sz w:val="24"/>
                <w:szCs w:val="24"/>
              </w:rPr>
              <w:t xml:space="preserve"> </w:t>
            </w:r>
            <w:r w:rsidR="00253E28" w:rsidRPr="00253E28">
              <w:rPr>
                <w:sz w:val="24"/>
                <w:szCs w:val="24"/>
              </w:rPr>
              <w:t>Statybos užbaigimo aktas.</w:t>
            </w:r>
            <w:r w:rsidR="00A720D6" w:rsidRPr="00253E28">
              <w:rPr>
                <w:sz w:val="24"/>
                <w:szCs w:val="24"/>
              </w:rPr>
              <w:t xml:space="preserve"> </w:t>
            </w:r>
          </w:p>
          <w:p w14:paraId="6A07502A" w14:textId="77777777" w:rsidR="009D5A70" w:rsidRPr="00253E28" w:rsidRDefault="009D5A70" w:rsidP="005C48C8">
            <w:pPr>
              <w:pStyle w:val="Stilius3"/>
              <w:spacing w:before="120"/>
              <w:rPr>
                <w:sz w:val="24"/>
                <w:szCs w:val="24"/>
              </w:rPr>
            </w:pPr>
            <w:r w:rsidRPr="00253E28">
              <w:rPr>
                <w:sz w:val="24"/>
                <w:szCs w:val="24"/>
              </w:rPr>
              <w:t xml:space="preserve">NETAIKOMA. Kartu su galutiniu mokėjimu Užsakovas privalo sumokėti Rangovui sulaikymą: </w:t>
            </w:r>
          </w:p>
          <w:p w14:paraId="30F6B62D" w14:textId="317932F1" w:rsidR="00095C37" w:rsidRPr="00253E28" w:rsidRDefault="009D5A70" w:rsidP="005C48C8">
            <w:pPr>
              <w:pStyle w:val="Stilius3"/>
              <w:numPr>
                <w:ilvl w:val="0"/>
                <w:numId w:val="50"/>
              </w:numPr>
              <w:spacing w:before="120"/>
              <w:ind w:left="597" w:hanging="237"/>
              <w:rPr>
                <w:sz w:val="24"/>
                <w:szCs w:val="24"/>
              </w:rPr>
            </w:pPr>
            <w:r w:rsidRPr="00253E28">
              <w:rPr>
                <w:sz w:val="24"/>
                <w:szCs w:val="24"/>
              </w:rPr>
              <w:t>Rangovui ištaisius nurodytus defektus ir (ar)</w:t>
            </w:r>
            <w:r w:rsidRPr="00253E28">
              <w:rPr>
                <w:color w:val="EE0000"/>
                <w:sz w:val="24"/>
                <w:szCs w:val="24"/>
              </w:rPr>
              <w:t xml:space="preserve"> </w:t>
            </w:r>
            <w:r w:rsidRPr="00253E28">
              <w:rPr>
                <w:sz w:val="24"/>
                <w:szCs w:val="24"/>
              </w:rPr>
              <w:t xml:space="preserve">surašius Statybos užbaigimo </w:t>
            </w:r>
            <w:r w:rsidR="00253E28" w:rsidRPr="00253E28">
              <w:rPr>
                <w:sz w:val="24"/>
                <w:szCs w:val="24"/>
              </w:rPr>
              <w:t>aktą</w:t>
            </w:r>
            <w:r w:rsidRPr="00253E28">
              <w:rPr>
                <w:sz w:val="24"/>
                <w:szCs w:val="24"/>
              </w:rPr>
              <w:t xml:space="preserve"> per Statybos užbaigimo terminą, kaip nurodyta 8.</w:t>
            </w:r>
            <w:r w:rsidR="00776363" w:rsidRPr="00253E28">
              <w:rPr>
                <w:sz w:val="24"/>
                <w:szCs w:val="24"/>
              </w:rPr>
              <w:t>4</w:t>
            </w:r>
            <w:r w:rsidRPr="00253E28">
              <w:rPr>
                <w:sz w:val="24"/>
                <w:szCs w:val="24"/>
              </w:rPr>
              <w:t xml:space="preserve"> papunk</w:t>
            </w:r>
            <w:r w:rsidR="00BD518A" w:rsidRPr="00253E28">
              <w:rPr>
                <w:sz w:val="24"/>
                <w:szCs w:val="24"/>
              </w:rPr>
              <w:t>tyje</w:t>
            </w:r>
            <w:r w:rsidRPr="00253E28">
              <w:rPr>
                <w:sz w:val="24"/>
                <w:szCs w:val="24"/>
              </w:rPr>
              <w:t xml:space="preserve"> – visą, arba </w:t>
            </w:r>
          </w:p>
          <w:p w14:paraId="20AF5678" w14:textId="1F8A878D" w:rsidR="009D5A70" w:rsidRPr="00253E28" w:rsidRDefault="009D5A70" w:rsidP="005C48C8">
            <w:pPr>
              <w:pStyle w:val="Stilius3"/>
              <w:numPr>
                <w:ilvl w:val="0"/>
                <w:numId w:val="50"/>
              </w:numPr>
              <w:spacing w:before="120"/>
              <w:ind w:left="597" w:hanging="237"/>
              <w:rPr>
                <w:sz w:val="24"/>
                <w:szCs w:val="24"/>
              </w:rPr>
            </w:pPr>
            <w:r w:rsidRPr="00253E28">
              <w:rPr>
                <w:sz w:val="24"/>
                <w:szCs w:val="24"/>
              </w:rPr>
              <w:t xml:space="preserve">Rangovui neištaisius nurodytų defektų ir (ar) nesurašius Statybos užbaigimo </w:t>
            </w:r>
            <w:r w:rsidR="00253E28" w:rsidRPr="00253E28">
              <w:rPr>
                <w:sz w:val="24"/>
                <w:szCs w:val="24"/>
              </w:rPr>
              <w:t>akto</w:t>
            </w:r>
            <w:r w:rsidRPr="00253E28">
              <w:rPr>
                <w:sz w:val="24"/>
                <w:szCs w:val="24"/>
              </w:rPr>
              <w:t xml:space="preserve"> ir pasibaigus Statybos užbaigimo terminui, kaip nurodyta </w:t>
            </w:r>
            <w:r w:rsidR="00BD518A" w:rsidRPr="00253E28">
              <w:rPr>
                <w:sz w:val="24"/>
                <w:szCs w:val="24"/>
              </w:rPr>
              <w:t>8.4</w:t>
            </w:r>
            <w:r w:rsidRPr="00253E28">
              <w:rPr>
                <w:sz w:val="24"/>
                <w:szCs w:val="24"/>
              </w:rPr>
              <w:t xml:space="preserve"> papunk</w:t>
            </w:r>
            <w:r w:rsidR="00BD518A" w:rsidRPr="00253E28">
              <w:rPr>
                <w:sz w:val="24"/>
                <w:szCs w:val="24"/>
              </w:rPr>
              <w:t>tyje</w:t>
            </w:r>
            <w:r w:rsidRPr="00253E28">
              <w:rPr>
                <w:sz w:val="24"/>
                <w:szCs w:val="24"/>
              </w:rPr>
              <w:t xml:space="preserve"> – atskaičius defektų taisymo sumą</w:t>
            </w:r>
            <w:r w:rsidR="00BD518A" w:rsidRPr="00253E28">
              <w:rPr>
                <w:sz w:val="24"/>
                <w:szCs w:val="24"/>
              </w:rPr>
              <w:t>,</w:t>
            </w:r>
            <w:r w:rsidRPr="00253E28">
              <w:rPr>
                <w:sz w:val="24"/>
                <w:szCs w:val="24"/>
              </w:rPr>
              <w:t xml:space="preserve"> </w:t>
            </w:r>
          </w:p>
          <w:p w14:paraId="0194F970" w14:textId="77777777" w:rsidR="00AF1141" w:rsidRPr="00253E28" w:rsidRDefault="009D5A70" w:rsidP="00AA1241">
            <w:pPr>
              <w:pStyle w:val="Stilius3"/>
              <w:spacing w:before="120" w:after="120"/>
              <w:rPr>
                <w:sz w:val="24"/>
                <w:szCs w:val="24"/>
              </w:rPr>
            </w:pPr>
            <w:r w:rsidRPr="00253E28">
              <w:rPr>
                <w:sz w:val="24"/>
                <w:szCs w:val="24"/>
              </w:rPr>
              <w:t>atsižvelgiant į tai, kas įvyksta anksčiau.</w:t>
            </w:r>
          </w:p>
          <w:p w14:paraId="14305976" w14:textId="1418FCAE" w:rsidR="00683423" w:rsidRPr="00253E28" w:rsidRDefault="00E54FFD" w:rsidP="00AA1241">
            <w:pPr>
              <w:pStyle w:val="Stilius3"/>
              <w:spacing w:before="120" w:after="120"/>
              <w:rPr>
                <w:sz w:val="24"/>
                <w:szCs w:val="24"/>
              </w:rPr>
            </w:pPr>
            <w:r w:rsidRPr="00253E28">
              <w:rPr>
                <w:sz w:val="24"/>
                <w:szCs w:val="24"/>
              </w:rPr>
              <w:t>Užsakovas privalo mokėti Rangovui:</w:t>
            </w:r>
          </w:p>
          <w:p w14:paraId="47503812" w14:textId="77777777" w:rsidR="00683423" w:rsidRPr="00253E28" w:rsidRDefault="00155D5C" w:rsidP="00683423">
            <w:pPr>
              <w:pStyle w:val="Stilius3"/>
              <w:numPr>
                <w:ilvl w:val="2"/>
                <w:numId w:val="24"/>
              </w:numPr>
              <w:spacing w:before="0" w:after="120"/>
              <w:ind w:left="709" w:hanging="709"/>
              <w:rPr>
                <w:sz w:val="24"/>
                <w:szCs w:val="24"/>
              </w:rPr>
            </w:pPr>
            <w:r w:rsidRPr="00253E28">
              <w:rPr>
                <w:sz w:val="24"/>
                <w:szCs w:val="24"/>
              </w:rPr>
              <w:t xml:space="preserve">NETAIKOMA. </w:t>
            </w:r>
            <w:r w:rsidR="00E54FFD" w:rsidRPr="00253E28">
              <w:rPr>
                <w:sz w:val="24"/>
                <w:szCs w:val="24"/>
              </w:rPr>
              <w:t>Išankstinio mokėjimo (jeigu taikoma) sumą per 3.4 papunktyje nurodytą dienų skaičių</w:t>
            </w:r>
            <w:r w:rsidR="00E54FFD" w:rsidRPr="00253E28">
              <w:rPr>
                <w:i/>
                <w:color w:val="FF0000"/>
                <w:sz w:val="24"/>
                <w:szCs w:val="24"/>
              </w:rPr>
              <w:t xml:space="preserve"> </w:t>
            </w:r>
            <w:r w:rsidR="00E54FFD" w:rsidRPr="00253E28">
              <w:rPr>
                <w:sz w:val="24"/>
                <w:szCs w:val="24"/>
              </w:rPr>
              <w:t>po Išankstinio mokėjimo užtikrinimo banko garantijos arba draudimo bendrovės laidavimo rašto ir išankstinio mokėjimo sąskaitos gavimo dienos. Jeigu Rangovas nepateikia išankstinio mokėjimo užtikrinimo, tai išankstinis mokėjimas Rangovui neatliekamas;</w:t>
            </w:r>
          </w:p>
          <w:p w14:paraId="1551A9E0" w14:textId="1809B422" w:rsidR="00AF1141" w:rsidRPr="00253E28" w:rsidRDefault="00E54FFD" w:rsidP="00683423">
            <w:pPr>
              <w:pStyle w:val="Stilius3"/>
              <w:numPr>
                <w:ilvl w:val="2"/>
                <w:numId w:val="24"/>
              </w:numPr>
              <w:spacing w:before="0" w:after="120"/>
              <w:ind w:left="709" w:hanging="709"/>
              <w:rPr>
                <w:sz w:val="24"/>
                <w:szCs w:val="24"/>
              </w:rPr>
            </w:pPr>
            <w:r w:rsidRPr="00253E28">
              <w:rPr>
                <w:sz w:val="24"/>
                <w:szCs w:val="24"/>
              </w:rPr>
              <w:lastRenderedPageBreak/>
              <w:t>sumą, patvirtintą Rangovo pateiktuose mokėjimo dokumentuose per 3.4 papunktyje nurodytą dienų skaičių</w:t>
            </w:r>
            <w:r w:rsidRPr="00253E28">
              <w:rPr>
                <w:i/>
                <w:color w:val="FF0000"/>
                <w:sz w:val="24"/>
                <w:szCs w:val="24"/>
              </w:rPr>
              <w:t xml:space="preserve"> </w:t>
            </w:r>
            <w:r w:rsidRPr="00253E28">
              <w:rPr>
                <w:sz w:val="24"/>
                <w:szCs w:val="24"/>
              </w:rPr>
              <w:t>nuo Rangovo pateiktų mokėjimo dokumentų patvirtinimo.</w:t>
            </w:r>
          </w:p>
          <w:p w14:paraId="78EEB47D" w14:textId="77777777" w:rsidR="00CC6349" w:rsidRPr="00253E28" w:rsidRDefault="00155D5C" w:rsidP="005C48C8">
            <w:pPr>
              <w:pStyle w:val="Stilius3"/>
              <w:spacing w:before="120"/>
              <w:rPr>
                <w:sz w:val="24"/>
                <w:szCs w:val="24"/>
              </w:rPr>
            </w:pPr>
            <w:r w:rsidRPr="00253E28">
              <w:rPr>
                <w:sz w:val="24"/>
                <w:szCs w:val="24"/>
              </w:rPr>
              <w:t>Jeigu Rangovas negauna mokėjimo, Sutarties sąlygų 9.</w:t>
            </w:r>
            <w:r w:rsidR="00A5230C" w:rsidRPr="00253E28">
              <w:rPr>
                <w:sz w:val="24"/>
                <w:szCs w:val="24"/>
              </w:rPr>
              <w:t>8</w:t>
            </w:r>
            <w:r w:rsidRPr="00253E28">
              <w:rPr>
                <w:sz w:val="24"/>
                <w:szCs w:val="24"/>
              </w:rPr>
              <w:t xml:space="preserve"> papunktyje nurodytu terminu, tai jis turi teisę į delspinigius. Delspinigių dėl vėluojančio mokėjimo dydis yra nurodytas 3.4 papunktyje.</w:t>
            </w:r>
          </w:p>
          <w:p w14:paraId="788F0F80" w14:textId="77777777" w:rsidR="00044E32" w:rsidRPr="00253E28" w:rsidRDefault="00155D5C" w:rsidP="005C48C8">
            <w:pPr>
              <w:pStyle w:val="Stilius3"/>
              <w:spacing w:before="120"/>
              <w:rPr>
                <w:sz w:val="24"/>
                <w:szCs w:val="24"/>
              </w:rPr>
            </w:pPr>
            <w:r w:rsidRPr="00253E28">
              <w:rPr>
                <w:sz w:val="24"/>
                <w:szCs w:val="24"/>
              </w:rPr>
              <w:t>Darbų Įkainiai Sutarties galiojimo metu nekeičiami, išskyrus šiame punkte nurodytais atvejais:</w:t>
            </w:r>
          </w:p>
          <w:p w14:paraId="23529784" w14:textId="56ECD77D" w:rsidR="00155D5C" w:rsidRPr="00253E28" w:rsidRDefault="00155D5C" w:rsidP="005C48C8">
            <w:pPr>
              <w:spacing w:before="120"/>
              <w:jc w:val="both"/>
              <w:rPr>
                <w:rFonts w:ascii="Times New Roman" w:hAnsi="Times New Roman"/>
                <w:sz w:val="24"/>
                <w:szCs w:val="24"/>
              </w:rPr>
            </w:pPr>
            <w:r w:rsidRPr="00253E28">
              <w:rPr>
                <w:rFonts w:ascii="Times New Roman" w:hAnsi="Times New Roman"/>
                <w:sz w:val="24"/>
                <w:szCs w:val="24"/>
              </w:rPr>
              <w:t>9.</w:t>
            </w:r>
            <w:r w:rsidR="00373868" w:rsidRPr="00253E28">
              <w:rPr>
                <w:rFonts w:ascii="Times New Roman" w:hAnsi="Times New Roman"/>
                <w:sz w:val="24"/>
                <w:szCs w:val="24"/>
              </w:rPr>
              <w:t>10</w:t>
            </w:r>
            <w:r w:rsidRPr="00253E28">
              <w:rPr>
                <w:rFonts w:ascii="Times New Roman" w:hAnsi="Times New Roman"/>
                <w:sz w:val="24"/>
                <w:szCs w:val="24"/>
              </w:rPr>
              <w:t>.1. pagal 10 skyriaus nuostatas įforminus Pakeitimą Įkainiai ir Sutarties kaina gali būti koreguojama papildomų/ keičiamų/ nevykdomų Darbų sumomis sudarant susitarimą dėl Įkainių ir Sutarties kainos koregavimo. Papildomų/ keičiamų/ nevykdomų Darbų kainos apskaičiuojamos žemiau pateikiamais būdais, nustatant aukščiau esančio būdo taikymo prioritetą, t.</w:t>
            </w:r>
            <w:r w:rsidR="004F13C5" w:rsidRPr="00253E28">
              <w:rPr>
                <w:rFonts w:ascii="Times New Roman" w:hAnsi="Times New Roman"/>
                <w:sz w:val="24"/>
                <w:szCs w:val="24"/>
              </w:rPr>
              <w:t xml:space="preserve"> </w:t>
            </w:r>
            <w:r w:rsidRPr="00253E28">
              <w:rPr>
                <w:rFonts w:ascii="Times New Roman" w:hAnsi="Times New Roman"/>
                <w:sz w:val="24"/>
                <w:szCs w:val="24"/>
              </w:rPr>
              <w:t>y. tik nesant galimybės taikyti aukščiau esantį būdą, gali būti taikomas žemiau esantis būdas:</w:t>
            </w:r>
          </w:p>
          <w:p w14:paraId="5558FBAE" w14:textId="77777777" w:rsidR="00FA4DD1" w:rsidRPr="00253E28" w:rsidRDefault="00373868" w:rsidP="00AD757C">
            <w:pPr>
              <w:pStyle w:val="Sraopastraipa"/>
              <w:numPr>
                <w:ilvl w:val="0"/>
                <w:numId w:val="16"/>
              </w:numPr>
              <w:tabs>
                <w:tab w:val="left" w:pos="284"/>
              </w:tabs>
              <w:spacing w:before="120" w:line="240" w:lineRule="auto"/>
              <w:ind w:left="1157" w:hanging="1157"/>
              <w:jc w:val="both"/>
              <w:rPr>
                <w:rFonts w:ascii="Times New Roman" w:hAnsi="Times New Roman"/>
                <w:sz w:val="24"/>
                <w:szCs w:val="24"/>
              </w:rPr>
            </w:pPr>
            <w:r w:rsidRPr="00253E28">
              <w:rPr>
                <w:rFonts w:ascii="Times New Roman" w:hAnsi="Times New Roman"/>
                <w:sz w:val="24"/>
                <w:szCs w:val="24"/>
              </w:rPr>
              <w:t xml:space="preserve">pritaikant </w:t>
            </w:r>
            <w:r w:rsidR="0036532F" w:rsidRPr="00253E28">
              <w:rPr>
                <w:rFonts w:ascii="Times New Roman" w:hAnsi="Times New Roman"/>
                <w:sz w:val="24"/>
                <w:szCs w:val="24"/>
              </w:rPr>
              <w:t>Rangovo pasiūlyme</w:t>
            </w:r>
            <w:r w:rsidRPr="00253E28">
              <w:rPr>
                <w:rFonts w:ascii="Times New Roman" w:hAnsi="Times New Roman"/>
                <w:sz w:val="24"/>
                <w:szCs w:val="24"/>
              </w:rPr>
              <w:t xml:space="preserve"> </w:t>
            </w:r>
            <w:r w:rsidR="0036532F" w:rsidRPr="00253E28">
              <w:rPr>
                <w:rFonts w:ascii="Times New Roman" w:hAnsi="Times New Roman"/>
                <w:sz w:val="24"/>
                <w:szCs w:val="24"/>
              </w:rPr>
              <w:t>nurodytus</w:t>
            </w:r>
            <w:r w:rsidRPr="00253E28">
              <w:rPr>
                <w:rFonts w:ascii="Times New Roman" w:hAnsi="Times New Roman"/>
                <w:sz w:val="24"/>
                <w:szCs w:val="24"/>
              </w:rPr>
              <w:t xml:space="preserve"> Įkainius;  </w:t>
            </w:r>
          </w:p>
          <w:p w14:paraId="11087511" w14:textId="77777777" w:rsidR="00FA4DD1" w:rsidRPr="00253E28" w:rsidRDefault="00373868" w:rsidP="00AD757C">
            <w:pPr>
              <w:pStyle w:val="Sraopastraipa"/>
              <w:numPr>
                <w:ilvl w:val="0"/>
                <w:numId w:val="16"/>
              </w:numPr>
              <w:tabs>
                <w:tab w:val="left" w:pos="284"/>
              </w:tabs>
              <w:spacing w:before="120" w:line="240" w:lineRule="auto"/>
              <w:ind w:left="314" w:hanging="314"/>
              <w:jc w:val="both"/>
              <w:rPr>
                <w:rFonts w:ascii="Times New Roman" w:hAnsi="Times New Roman"/>
                <w:sz w:val="24"/>
                <w:szCs w:val="24"/>
              </w:rPr>
            </w:pPr>
            <w:r w:rsidRPr="00253E28">
              <w:rPr>
                <w:rFonts w:ascii="Times New Roman" w:hAnsi="Times New Roman"/>
                <w:sz w:val="24"/>
                <w:szCs w:val="24"/>
              </w:rPr>
              <w:t xml:space="preserve">jei įmanoma, išskaičiuojant kainos dalį iš Sutartyje įkainuotos atskiros Sutarties objekto, </w:t>
            </w:r>
            <w:r w:rsidR="007F2C8A" w:rsidRPr="00253E28">
              <w:rPr>
                <w:rFonts w:ascii="Times New Roman" w:hAnsi="Times New Roman"/>
                <w:sz w:val="24"/>
                <w:szCs w:val="24"/>
              </w:rPr>
              <w:t>sudedamosios dalies ar numatyto Įkainio;</w:t>
            </w:r>
            <w:r w:rsidRPr="00253E28">
              <w:rPr>
                <w:rFonts w:ascii="Times New Roman" w:hAnsi="Times New Roman"/>
                <w:sz w:val="24"/>
                <w:szCs w:val="24"/>
              </w:rPr>
              <w:t xml:space="preserve"> </w:t>
            </w:r>
          </w:p>
          <w:p w14:paraId="4950457F" w14:textId="77777777" w:rsidR="00FA4DD1" w:rsidRPr="00253E28" w:rsidRDefault="0036532F" w:rsidP="00AD757C">
            <w:pPr>
              <w:pStyle w:val="Sraopastraipa"/>
              <w:numPr>
                <w:ilvl w:val="0"/>
                <w:numId w:val="16"/>
              </w:numPr>
              <w:tabs>
                <w:tab w:val="left" w:pos="284"/>
              </w:tabs>
              <w:spacing w:before="120" w:line="240" w:lineRule="auto"/>
              <w:ind w:left="314" w:hanging="314"/>
              <w:jc w:val="both"/>
              <w:rPr>
                <w:rFonts w:ascii="Times New Roman" w:hAnsi="Times New Roman"/>
                <w:sz w:val="24"/>
                <w:szCs w:val="24"/>
              </w:rPr>
            </w:pPr>
            <w:r w:rsidRPr="00253E28">
              <w:rPr>
                <w:rFonts w:ascii="Times New Roman" w:hAnsi="Times New Roman"/>
                <w:sz w:val="24"/>
                <w:szCs w:val="24"/>
              </w:rPr>
              <w:t>pritaikant Sutartyje numatytus panašių Darbų Įkainius. Panašius darbus turi pagrįsti ir nustatyti Užsakovas</w:t>
            </w:r>
            <w:r w:rsidR="00F647ED" w:rsidRPr="00253E28">
              <w:rPr>
                <w:rFonts w:ascii="Times New Roman" w:hAnsi="Times New Roman"/>
                <w:sz w:val="24"/>
                <w:szCs w:val="24"/>
              </w:rPr>
              <w:t>;</w:t>
            </w:r>
          </w:p>
          <w:p w14:paraId="2433A4AC" w14:textId="4C3C8893" w:rsidR="00155D5C" w:rsidRPr="00253E28" w:rsidRDefault="00F647ED" w:rsidP="00AD757C">
            <w:pPr>
              <w:pStyle w:val="Sraopastraipa"/>
              <w:numPr>
                <w:ilvl w:val="0"/>
                <w:numId w:val="16"/>
              </w:numPr>
              <w:tabs>
                <w:tab w:val="left" w:pos="284"/>
              </w:tabs>
              <w:spacing w:before="120" w:line="240" w:lineRule="auto"/>
              <w:ind w:left="314" w:hanging="314"/>
              <w:jc w:val="both"/>
              <w:rPr>
                <w:rFonts w:ascii="Times New Roman" w:hAnsi="Times New Roman"/>
                <w:sz w:val="24"/>
                <w:szCs w:val="24"/>
              </w:rPr>
            </w:pPr>
            <w:r w:rsidRPr="00253E28">
              <w:rPr>
                <w:rFonts w:ascii="Times New Roman" w:hAnsi="Times New Roman"/>
                <w:sz w:val="24"/>
                <w:szCs w:val="24"/>
              </w:rPr>
              <w:t xml:space="preserve">įvertinant Darbų pagrįstas tiesiogines (darbo užmokesčio ir su juo susijusius mokesčius, statybos produktų ir įrenginių, mechanizmų eksploatacijos sąnaudas, statybvietės) bei netiesiogines (pridėtines, pelno) išlaidas pagal </w:t>
            </w:r>
            <w:r w:rsidRPr="00253E28">
              <w:rPr>
                <w:rFonts w:ascii="Times New Roman" w:hAnsi="Times New Roman"/>
                <w:sz w:val="24"/>
                <w:szCs w:val="24"/>
                <w:lang w:eastAsia="lt-LT"/>
              </w:rPr>
              <w:t xml:space="preserve">Viešųjų pirkimų tarnybos direktoriaus 2017-06-28 įsakymu Nr. 1S-95 patvirtinta Kainodaros taisyklių nustatymo metodikos (Metodika) </w:t>
            </w:r>
            <w:r w:rsidRPr="00253E28">
              <w:rPr>
                <w:rFonts w:ascii="Times New Roman" w:hAnsi="Times New Roman"/>
                <w:sz w:val="24"/>
                <w:szCs w:val="24"/>
              </w:rPr>
              <w:t>priedo „Tiesioginių ir netiesioginių išlaidų apskaičiavimo taisyklės“ nuostatas.</w:t>
            </w:r>
          </w:p>
          <w:p w14:paraId="6C4124BC" w14:textId="77777777" w:rsidR="00F647ED" w:rsidRPr="00253E28" w:rsidRDefault="00F647ED" w:rsidP="005C48C8">
            <w:pPr>
              <w:tabs>
                <w:tab w:val="left" w:pos="284"/>
              </w:tabs>
              <w:spacing w:before="120"/>
              <w:ind w:left="36"/>
              <w:jc w:val="both"/>
              <w:rPr>
                <w:rFonts w:ascii="Times New Roman" w:hAnsi="Times New Roman"/>
                <w:sz w:val="24"/>
                <w:szCs w:val="24"/>
              </w:rPr>
            </w:pPr>
            <w:r w:rsidRPr="00253E28">
              <w:rPr>
                <w:rFonts w:ascii="Times New Roman" w:hAnsi="Times New Roman"/>
                <w:sz w:val="24"/>
                <w:szCs w:val="24"/>
              </w:rPr>
              <w:t>9.10.2. padidėjus arba sumažėjus pridėtinės vertės mokesčio (PVM) tarifui Sutarties suma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w:t>
            </w:r>
          </w:p>
          <w:p w14:paraId="085EDFF0" w14:textId="064BF28C" w:rsidR="00030F3E" w:rsidRPr="00253E28" w:rsidRDefault="00030F3E" w:rsidP="004D0D8D">
            <w:pPr>
              <w:spacing w:before="120"/>
              <w:jc w:val="both"/>
              <w:rPr>
                <w:rFonts w:ascii="Times New Roman" w:hAnsi="Times New Roman"/>
                <w:sz w:val="24"/>
                <w:szCs w:val="24"/>
              </w:rPr>
            </w:pPr>
            <w:r w:rsidRPr="00253E28">
              <w:rPr>
                <w:rFonts w:ascii="Times New Roman" w:hAnsi="Times New Roman"/>
                <w:sz w:val="24"/>
                <w:szCs w:val="24"/>
              </w:rPr>
              <w:t>Sutarties kainos perskaičiavimo formulė pasikeitus PVM tarifui:</w:t>
            </w:r>
          </w:p>
        </w:tc>
      </w:tr>
      <w:tr w:rsidR="00044E32" w:rsidRPr="004526E0" w14:paraId="077C0BD2" w14:textId="77777777" w:rsidTr="005C48C8">
        <w:tc>
          <w:tcPr>
            <w:tcW w:w="993" w:type="dxa"/>
            <w:tcBorders>
              <w:top w:val="nil"/>
              <w:left w:val="nil"/>
              <w:bottom w:val="nil"/>
              <w:right w:val="nil"/>
            </w:tcBorders>
          </w:tcPr>
          <w:p w14:paraId="335B427E" w14:textId="77777777" w:rsidR="00044E32" w:rsidRPr="004526E0" w:rsidRDefault="00044E32" w:rsidP="005C48C8">
            <w:pPr>
              <w:spacing w:before="200"/>
              <w:ind w:left="284"/>
              <w:rPr>
                <w:rFonts w:ascii="Times New Roman" w:hAnsi="Times New Roman"/>
                <w:sz w:val="24"/>
                <w:szCs w:val="24"/>
              </w:rPr>
            </w:pPr>
          </w:p>
          <w:p w14:paraId="4F129DB6" w14:textId="77777777" w:rsidR="00E436F2" w:rsidRPr="004526E0" w:rsidRDefault="00E436F2" w:rsidP="005C48C8">
            <w:pPr>
              <w:rPr>
                <w:rFonts w:ascii="Times New Roman" w:hAnsi="Times New Roman"/>
                <w:sz w:val="24"/>
                <w:szCs w:val="24"/>
              </w:rPr>
            </w:pPr>
          </w:p>
        </w:tc>
        <w:tc>
          <w:tcPr>
            <w:tcW w:w="8930" w:type="dxa"/>
            <w:tcBorders>
              <w:top w:val="nil"/>
              <w:left w:val="nil"/>
              <w:bottom w:val="nil"/>
              <w:right w:val="nil"/>
            </w:tcBorders>
          </w:tcPr>
          <w:p w14:paraId="183922F7" w14:textId="77777777" w:rsidR="00030F3E" w:rsidRPr="004526E0" w:rsidRDefault="00030F3E" w:rsidP="005C48C8">
            <w:pPr>
              <w:pStyle w:val="Stilius3"/>
              <w:ind w:left="1452"/>
              <w:rPr>
                <w:sz w:val="24"/>
                <w:szCs w:val="24"/>
              </w:rPr>
            </w:pPr>
            <w:r w:rsidRPr="004526E0">
              <w:rPr>
                <w:position w:val="-56"/>
                <w:sz w:val="24"/>
                <w:szCs w:val="24"/>
              </w:rPr>
              <w:object w:dxaOrig="2940" w:dyaOrig="960" w14:anchorId="6D54ED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48pt" o:ole="">
                  <v:imagedata r:id="rId8" o:title=""/>
                </v:shape>
                <o:OLEObject Type="Embed" ProgID="Equation.3" ShapeID="_x0000_i1025" DrawAspect="Content" ObjectID="_1829809448" r:id="rId9"/>
              </w:object>
            </w:r>
          </w:p>
          <w:p w14:paraId="62FF1B05" w14:textId="77777777" w:rsidR="00030F3E" w:rsidRPr="004526E0" w:rsidRDefault="00030F3E" w:rsidP="005C48C8">
            <w:pPr>
              <w:pStyle w:val="Stilius3"/>
              <w:spacing w:before="0"/>
              <w:ind w:left="1332"/>
              <w:rPr>
                <w:sz w:val="24"/>
                <w:szCs w:val="24"/>
              </w:rPr>
            </w:pPr>
            <w:r w:rsidRPr="004526E0">
              <w:rPr>
                <w:sz w:val="24"/>
                <w:szCs w:val="24"/>
              </w:rPr>
              <w:tab/>
            </w:r>
            <w:r w:rsidRPr="004526E0">
              <w:rPr>
                <w:position w:val="-12"/>
                <w:sz w:val="24"/>
                <w:szCs w:val="24"/>
              </w:rPr>
              <w:object w:dxaOrig="340" w:dyaOrig="360" w14:anchorId="6E1C9378">
                <v:shape id="_x0000_i1026" type="#_x0000_t75" style="width:17.25pt;height:18pt" o:ole="">
                  <v:imagedata r:id="rId10" o:title=""/>
                </v:shape>
                <o:OLEObject Type="Embed" ProgID="Equation.3" ShapeID="_x0000_i1026" DrawAspect="Content" ObjectID="_1829809449" r:id="rId11"/>
              </w:object>
            </w:r>
            <w:r w:rsidRPr="004526E0">
              <w:rPr>
                <w:sz w:val="24"/>
                <w:szCs w:val="24"/>
              </w:rPr>
              <w:t xml:space="preserve"> - Perskaičiuota Sutarties suma (su PVM)</w:t>
            </w:r>
          </w:p>
          <w:p w14:paraId="6FBC7EFB" w14:textId="77777777" w:rsidR="00030F3E" w:rsidRPr="004526E0" w:rsidRDefault="00030F3E" w:rsidP="005C48C8">
            <w:pPr>
              <w:pStyle w:val="Stilius3"/>
              <w:spacing w:before="0"/>
              <w:ind w:left="1332"/>
              <w:rPr>
                <w:sz w:val="24"/>
                <w:szCs w:val="24"/>
              </w:rPr>
            </w:pPr>
            <w:r w:rsidRPr="004526E0">
              <w:rPr>
                <w:sz w:val="24"/>
                <w:szCs w:val="24"/>
              </w:rPr>
              <w:tab/>
            </w:r>
            <w:r w:rsidRPr="004526E0">
              <w:rPr>
                <w:position w:val="-12"/>
                <w:sz w:val="24"/>
                <w:szCs w:val="24"/>
              </w:rPr>
              <w:object w:dxaOrig="300" w:dyaOrig="360" w14:anchorId="5952499E">
                <v:shape id="_x0000_i1027" type="#_x0000_t75" style="width:15pt;height:18pt" o:ole="">
                  <v:imagedata r:id="rId12" o:title=""/>
                </v:shape>
                <o:OLEObject Type="Embed" ProgID="Equation.3" ShapeID="_x0000_i1027" DrawAspect="Content" ObjectID="_1829809450" r:id="rId13"/>
              </w:object>
            </w:r>
            <w:r w:rsidRPr="004526E0">
              <w:rPr>
                <w:sz w:val="24"/>
                <w:szCs w:val="24"/>
              </w:rPr>
              <w:t xml:space="preserve"> - Sutarties suma (su PVM) iki perskaičiavimo</w:t>
            </w:r>
          </w:p>
          <w:p w14:paraId="2D60602A" w14:textId="77777777" w:rsidR="00030F3E" w:rsidRPr="004526E0" w:rsidRDefault="00030F3E" w:rsidP="005C48C8">
            <w:pPr>
              <w:pStyle w:val="Stilius3"/>
              <w:spacing w:before="0"/>
              <w:ind w:left="1332"/>
              <w:rPr>
                <w:sz w:val="24"/>
                <w:szCs w:val="24"/>
              </w:rPr>
            </w:pPr>
            <w:r w:rsidRPr="004526E0">
              <w:rPr>
                <w:sz w:val="24"/>
                <w:szCs w:val="24"/>
              </w:rPr>
              <w:tab/>
              <w:t>A – Atliktų darbų kaina (su PVM) iki perskaičiavimo</w:t>
            </w:r>
          </w:p>
          <w:p w14:paraId="65560432" w14:textId="77777777" w:rsidR="00030F3E" w:rsidRPr="004526E0" w:rsidRDefault="00030F3E" w:rsidP="005C48C8">
            <w:pPr>
              <w:pStyle w:val="Stilius3"/>
              <w:spacing w:before="0"/>
              <w:ind w:left="1332"/>
              <w:rPr>
                <w:sz w:val="24"/>
                <w:szCs w:val="24"/>
              </w:rPr>
            </w:pPr>
            <w:r w:rsidRPr="004526E0">
              <w:rPr>
                <w:sz w:val="24"/>
                <w:szCs w:val="24"/>
              </w:rPr>
              <w:tab/>
            </w:r>
            <w:r w:rsidRPr="004526E0">
              <w:rPr>
                <w:position w:val="-12"/>
                <w:sz w:val="24"/>
                <w:szCs w:val="24"/>
              </w:rPr>
              <w:object w:dxaOrig="280" w:dyaOrig="360" w14:anchorId="44DF294F">
                <v:shape id="_x0000_i1028" type="#_x0000_t75" style="width:14.25pt;height:18pt" o:ole="">
                  <v:imagedata r:id="rId14" o:title=""/>
                </v:shape>
                <o:OLEObject Type="Embed" ProgID="Equation.3" ShapeID="_x0000_i1028" DrawAspect="Content" ObjectID="_1829809451" r:id="rId15"/>
              </w:object>
            </w:r>
            <w:r w:rsidRPr="004526E0">
              <w:rPr>
                <w:sz w:val="24"/>
                <w:szCs w:val="24"/>
              </w:rPr>
              <w:t xml:space="preserve"> - senas PVM tarifas (procentais)</w:t>
            </w:r>
          </w:p>
          <w:p w14:paraId="2FEBE34F" w14:textId="77777777" w:rsidR="00044E32" w:rsidRPr="004526E0" w:rsidRDefault="00030F3E" w:rsidP="005C48C8">
            <w:pPr>
              <w:pStyle w:val="Stilius3"/>
              <w:spacing w:before="0"/>
              <w:ind w:firstLine="1310"/>
              <w:rPr>
                <w:sz w:val="24"/>
                <w:szCs w:val="24"/>
              </w:rPr>
            </w:pPr>
            <w:r w:rsidRPr="004526E0">
              <w:rPr>
                <w:sz w:val="24"/>
                <w:szCs w:val="24"/>
              </w:rPr>
              <w:tab/>
            </w:r>
            <w:r w:rsidRPr="004526E0">
              <w:rPr>
                <w:position w:val="-12"/>
                <w:sz w:val="24"/>
                <w:szCs w:val="24"/>
              </w:rPr>
              <w:object w:dxaOrig="320" w:dyaOrig="360" w14:anchorId="40409FA7">
                <v:shape id="_x0000_i1029" type="#_x0000_t75" style="width:15.75pt;height:18pt" o:ole="">
                  <v:imagedata r:id="rId16" o:title=""/>
                </v:shape>
                <o:OLEObject Type="Embed" ProgID="Equation.3" ShapeID="_x0000_i1029" DrawAspect="Content" ObjectID="_1829809452" r:id="rId17"/>
              </w:object>
            </w:r>
            <w:r w:rsidRPr="004526E0">
              <w:rPr>
                <w:sz w:val="24"/>
                <w:szCs w:val="24"/>
              </w:rPr>
              <w:t xml:space="preserve"> - naujas PVM tarifas (procentais)</w:t>
            </w:r>
          </w:p>
        </w:tc>
      </w:tr>
      <w:tr w:rsidR="00044E32" w:rsidRPr="004526E0" w14:paraId="65C74B92" w14:textId="77777777" w:rsidTr="005C48C8">
        <w:tc>
          <w:tcPr>
            <w:tcW w:w="993" w:type="dxa"/>
            <w:tcBorders>
              <w:top w:val="nil"/>
              <w:left w:val="nil"/>
              <w:bottom w:val="nil"/>
              <w:right w:val="nil"/>
            </w:tcBorders>
          </w:tcPr>
          <w:p w14:paraId="3CDE1AA8" w14:textId="77777777" w:rsidR="00044E32" w:rsidRPr="004526E0" w:rsidRDefault="00044E32" w:rsidP="005C48C8">
            <w:pPr>
              <w:spacing w:before="200"/>
              <w:rPr>
                <w:rFonts w:ascii="Times New Roman" w:hAnsi="Times New Roman"/>
                <w:sz w:val="24"/>
                <w:szCs w:val="24"/>
              </w:rPr>
            </w:pPr>
          </w:p>
        </w:tc>
        <w:tc>
          <w:tcPr>
            <w:tcW w:w="8930" w:type="dxa"/>
            <w:tcBorders>
              <w:top w:val="nil"/>
              <w:left w:val="nil"/>
              <w:bottom w:val="nil"/>
              <w:right w:val="nil"/>
            </w:tcBorders>
          </w:tcPr>
          <w:p w14:paraId="750BCFA2" w14:textId="77777777" w:rsidR="00FA4DD1" w:rsidRPr="004526E0" w:rsidRDefault="00D601B8" w:rsidP="00FA4DD1">
            <w:pPr>
              <w:pStyle w:val="Sraopastraipa"/>
              <w:tabs>
                <w:tab w:val="left" w:pos="743"/>
              </w:tabs>
              <w:spacing w:before="120" w:after="0" w:line="240" w:lineRule="auto"/>
              <w:ind w:left="0"/>
              <w:contextualSpacing w:val="0"/>
              <w:jc w:val="both"/>
              <w:rPr>
                <w:rFonts w:ascii="Times New Roman" w:hAnsi="Times New Roman"/>
                <w:sz w:val="24"/>
                <w:szCs w:val="24"/>
              </w:rPr>
            </w:pPr>
            <w:r w:rsidRPr="004526E0">
              <w:rPr>
                <w:rFonts w:ascii="Times New Roman" w:hAnsi="Times New Roman"/>
                <w:sz w:val="24"/>
                <w:szCs w:val="24"/>
              </w:rPr>
              <w:t xml:space="preserve">9.10.3. </w:t>
            </w:r>
            <w:r w:rsidRPr="004526E0">
              <w:rPr>
                <w:rFonts w:ascii="Times New Roman" w:hAnsi="Times New Roman"/>
                <w:sz w:val="24"/>
                <w:szCs w:val="24"/>
              </w:rPr>
              <w:tab/>
              <w:t>Darbų Įkainiai gali būti peržiūrimi dėl kainų lygio pokyčio bet kurios iš Šalių rašytiniu prašymu. Peržiūros momentas yra Šalies prašymo kitai Šaliai peržiūrėti Darbų Įkainius gavimo diena:</w:t>
            </w:r>
          </w:p>
          <w:p w14:paraId="7AD9583E" w14:textId="77777777" w:rsidR="00FA4DD1" w:rsidRPr="004526E0" w:rsidRDefault="001D4393" w:rsidP="00FA4DD1">
            <w:pPr>
              <w:pStyle w:val="Sraopastraipa"/>
              <w:numPr>
                <w:ilvl w:val="1"/>
                <w:numId w:val="1"/>
              </w:numPr>
              <w:tabs>
                <w:tab w:val="left" w:pos="743"/>
              </w:tabs>
              <w:spacing w:before="120" w:after="0" w:line="240" w:lineRule="auto"/>
              <w:ind w:left="454" w:hanging="454"/>
              <w:contextualSpacing w:val="0"/>
              <w:jc w:val="both"/>
              <w:rPr>
                <w:rFonts w:ascii="Times New Roman" w:hAnsi="Times New Roman"/>
                <w:sz w:val="24"/>
                <w:szCs w:val="24"/>
              </w:rPr>
            </w:pPr>
            <w:r w:rsidRPr="004526E0">
              <w:rPr>
                <w:rFonts w:ascii="Times New Roman" w:hAnsi="Times New Roman"/>
                <w:sz w:val="24"/>
                <w:szCs w:val="24"/>
              </w:rPr>
              <w:t xml:space="preserve">gali būti perskaičiuojamos Rangovui mokėtinos sumos tik už </w:t>
            </w:r>
            <w:r w:rsidR="004F13C5" w:rsidRPr="004526E0">
              <w:rPr>
                <w:rFonts w:ascii="Times New Roman" w:hAnsi="Times New Roman"/>
                <w:sz w:val="24"/>
                <w:szCs w:val="24"/>
              </w:rPr>
              <w:t>s</w:t>
            </w:r>
            <w:r w:rsidRPr="004526E0">
              <w:rPr>
                <w:rFonts w:ascii="Times New Roman" w:hAnsi="Times New Roman"/>
                <w:sz w:val="24"/>
                <w:szCs w:val="24"/>
              </w:rPr>
              <w:t xml:space="preserve">tatybos darbus, o už kitus, nei </w:t>
            </w:r>
            <w:r w:rsidR="004F13C5" w:rsidRPr="004526E0">
              <w:rPr>
                <w:rFonts w:ascii="Times New Roman" w:hAnsi="Times New Roman"/>
                <w:sz w:val="24"/>
                <w:szCs w:val="24"/>
              </w:rPr>
              <w:t>s</w:t>
            </w:r>
            <w:r w:rsidRPr="004526E0">
              <w:rPr>
                <w:rFonts w:ascii="Times New Roman" w:hAnsi="Times New Roman"/>
                <w:sz w:val="24"/>
                <w:szCs w:val="24"/>
              </w:rPr>
              <w:t>tatybos darbai, Darbus (Darbo projekto parengimą ir pan.) mokėtinos sumos negali būti perskaičiuojamos.</w:t>
            </w:r>
          </w:p>
          <w:p w14:paraId="4261D5D5" w14:textId="50557E41" w:rsidR="001D4393" w:rsidRPr="004526E0" w:rsidRDefault="001D4393" w:rsidP="00FA4DD1">
            <w:pPr>
              <w:pStyle w:val="Sraopastraipa"/>
              <w:numPr>
                <w:ilvl w:val="1"/>
                <w:numId w:val="1"/>
              </w:numPr>
              <w:tabs>
                <w:tab w:val="left" w:pos="743"/>
              </w:tabs>
              <w:spacing w:before="120" w:after="0" w:line="240" w:lineRule="auto"/>
              <w:ind w:left="454" w:hanging="454"/>
              <w:contextualSpacing w:val="0"/>
              <w:jc w:val="both"/>
              <w:rPr>
                <w:rFonts w:ascii="Times New Roman" w:hAnsi="Times New Roman"/>
                <w:sz w:val="24"/>
                <w:szCs w:val="24"/>
              </w:rPr>
            </w:pPr>
            <w:r w:rsidRPr="004526E0">
              <w:rPr>
                <w:rFonts w:ascii="Times New Roman" w:hAnsi="Times New Roman"/>
                <w:sz w:val="24"/>
                <w:szCs w:val="24"/>
              </w:rPr>
              <w:lastRenderedPageBreak/>
              <w:t xml:space="preserve">Rangovui mokėtinos sumos už </w:t>
            </w:r>
            <w:r w:rsidR="004F13C5" w:rsidRPr="004526E0">
              <w:rPr>
                <w:rFonts w:ascii="Times New Roman" w:hAnsi="Times New Roman"/>
                <w:sz w:val="24"/>
                <w:szCs w:val="24"/>
              </w:rPr>
              <w:t>s</w:t>
            </w:r>
            <w:r w:rsidRPr="004526E0">
              <w:rPr>
                <w:rFonts w:ascii="Times New Roman" w:hAnsi="Times New Roman"/>
                <w:sz w:val="24"/>
                <w:szCs w:val="24"/>
              </w:rPr>
              <w:t xml:space="preserve">tatybos darbus gali būti perskaičiuojamos, jeigu Lietuvos Respublikos </w:t>
            </w:r>
            <w:r w:rsidR="00356AC8" w:rsidRPr="004526E0">
              <w:rPr>
                <w:rFonts w:ascii="Times New Roman" w:hAnsi="Times New Roman"/>
                <w:sz w:val="24"/>
                <w:szCs w:val="24"/>
              </w:rPr>
              <w:t>valstybės duomenų agentūros</w:t>
            </w:r>
            <w:r w:rsidRPr="004526E0">
              <w:rPr>
                <w:rFonts w:ascii="Times New Roman" w:hAnsi="Times New Roman"/>
                <w:sz w:val="24"/>
                <w:szCs w:val="24"/>
              </w:rPr>
              <w:t xml:space="preserve"> (www.stat.gov.lt) kas mėnesį skelbiamo: </w:t>
            </w:r>
          </w:p>
          <w:p w14:paraId="66C48982" w14:textId="77777777" w:rsidR="00044E32" w:rsidRPr="004526E0" w:rsidRDefault="00C808F2" w:rsidP="00FA4DD1">
            <w:pPr>
              <w:pStyle w:val="Stilius3"/>
              <w:numPr>
                <w:ilvl w:val="0"/>
                <w:numId w:val="52"/>
              </w:numPr>
              <w:rPr>
                <w:sz w:val="24"/>
                <w:szCs w:val="24"/>
              </w:rPr>
            </w:pPr>
            <w:r w:rsidRPr="004526E0">
              <w:rPr>
                <w:color w:val="000000" w:themeColor="text1"/>
                <w:sz w:val="24"/>
                <w:szCs w:val="24"/>
              </w:rPr>
              <w:t xml:space="preserve">inžinerinių statinių (kelių ir gatvių) </w:t>
            </w:r>
            <w:r w:rsidR="00356AC8" w:rsidRPr="004526E0">
              <w:rPr>
                <w:sz w:val="24"/>
                <w:szCs w:val="24"/>
              </w:rPr>
              <w:t xml:space="preserve">sąnaudų elementų kainų indekso reikšmė pakinta daugiau kaip 0,05 per bet kurį Darbų vykdymo laikotarpį – tuo atveju, kai pagal Sutartį vykdomi gatvių </w:t>
            </w:r>
            <w:r w:rsidR="009D25F1" w:rsidRPr="004526E0">
              <w:rPr>
                <w:sz w:val="24"/>
                <w:szCs w:val="24"/>
              </w:rPr>
              <w:t>statybos</w:t>
            </w:r>
            <w:r w:rsidR="00356AC8" w:rsidRPr="004526E0">
              <w:rPr>
                <w:sz w:val="24"/>
                <w:szCs w:val="24"/>
              </w:rPr>
              <w:t xml:space="preserve"> darbai; arba</w:t>
            </w:r>
          </w:p>
          <w:p w14:paraId="3E553461" w14:textId="0C032A43" w:rsidR="00FA4DD1" w:rsidRPr="004526E0" w:rsidRDefault="00FA4DD1" w:rsidP="00FA4DD1">
            <w:pPr>
              <w:pStyle w:val="Stilius3"/>
              <w:numPr>
                <w:ilvl w:val="0"/>
                <w:numId w:val="52"/>
              </w:numPr>
              <w:rPr>
                <w:sz w:val="24"/>
                <w:szCs w:val="24"/>
              </w:rPr>
            </w:pPr>
            <w:r w:rsidRPr="004526E0">
              <w:rPr>
                <w:sz w:val="24"/>
                <w:szCs w:val="24"/>
              </w:rPr>
              <w:t>statybos sąnaudų elementų kainų indekso, labiausiai atitinkančio objekto rūšį, reikšmė pakinta daugiau kaip 0,05 per bet kurį Darbų vykdymo laikotarpį – visais kitais atvejais, negu nurodytasis 9.10.3 punkte b) papunktyje 1) papunkčio dalyje.</w:t>
            </w:r>
          </w:p>
        </w:tc>
      </w:tr>
      <w:tr w:rsidR="00044E32" w:rsidRPr="004526E0" w14:paraId="07E4B570" w14:textId="77777777" w:rsidTr="005C48C8">
        <w:tc>
          <w:tcPr>
            <w:tcW w:w="993" w:type="dxa"/>
            <w:tcBorders>
              <w:top w:val="nil"/>
              <w:left w:val="nil"/>
              <w:bottom w:val="nil"/>
              <w:right w:val="nil"/>
            </w:tcBorders>
          </w:tcPr>
          <w:p w14:paraId="3FD0DC2B" w14:textId="77777777" w:rsidR="00044E32" w:rsidRPr="004526E0" w:rsidRDefault="00044E32" w:rsidP="00B83D1B">
            <w:pPr>
              <w:spacing w:before="200"/>
              <w:rPr>
                <w:rFonts w:ascii="Times New Roman" w:hAnsi="Times New Roman"/>
                <w:sz w:val="24"/>
                <w:szCs w:val="24"/>
              </w:rPr>
            </w:pPr>
          </w:p>
        </w:tc>
        <w:tc>
          <w:tcPr>
            <w:tcW w:w="8930" w:type="dxa"/>
            <w:tcBorders>
              <w:top w:val="nil"/>
              <w:left w:val="nil"/>
              <w:bottom w:val="nil"/>
              <w:right w:val="nil"/>
            </w:tcBorders>
          </w:tcPr>
          <w:p w14:paraId="2F8B42EF" w14:textId="77777777" w:rsidR="00FA4DD1" w:rsidRPr="004526E0" w:rsidRDefault="006B689D" w:rsidP="007B013F">
            <w:pPr>
              <w:pStyle w:val="Stilius3"/>
              <w:numPr>
                <w:ilvl w:val="0"/>
                <w:numId w:val="25"/>
              </w:numPr>
              <w:tabs>
                <w:tab w:val="left" w:pos="255"/>
              </w:tabs>
              <w:spacing w:before="120"/>
              <w:ind w:left="465" w:hanging="357"/>
              <w:rPr>
                <w:sz w:val="24"/>
                <w:szCs w:val="24"/>
              </w:rPr>
            </w:pPr>
            <w:r w:rsidRPr="004526E0">
              <w:rPr>
                <w:sz w:val="24"/>
                <w:szCs w:val="24"/>
              </w:rPr>
              <w:t>Indeksai, nurodyti 9.</w:t>
            </w:r>
            <w:r w:rsidR="00902E7D" w:rsidRPr="004526E0">
              <w:rPr>
                <w:sz w:val="24"/>
                <w:szCs w:val="24"/>
              </w:rPr>
              <w:t>10</w:t>
            </w:r>
            <w:r w:rsidRPr="004526E0">
              <w:rPr>
                <w:sz w:val="24"/>
                <w:szCs w:val="24"/>
              </w:rPr>
              <w:t>.3 punkte b) papunktyje 1) ir 2) papunkčių dalyse, toliau kiekvienas atskirai vadinami Indeksu.</w:t>
            </w:r>
          </w:p>
          <w:p w14:paraId="3C4A4277" w14:textId="58682CCB" w:rsidR="00902E7D" w:rsidRPr="004526E0" w:rsidRDefault="0048683B" w:rsidP="007B013F">
            <w:pPr>
              <w:pStyle w:val="Stilius3"/>
              <w:numPr>
                <w:ilvl w:val="0"/>
                <w:numId w:val="25"/>
              </w:numPr>
              <w:tabs>
                <w:tab w:val="left" w:pos="255"/>
              </w:tabs>
              <w:spacing w:before="120"/>
              <w:ind w:left="465" w:hanging="357"/>
              <w:rPr>
                <w:sz w:val="24"/>
                <w:szCs w:val="24"/>
              </w:rPr>
            </w:pPr>
            <w:r w:rsidRPr="004526E0">
              <w:rPr>
                <w:sz w:val="24"/>
                <w:szCs w:val="24"/>
              </w:rPr>
              <w:t>Darbų įkainiai perskaičiuojami dėl Indekso pokyčio, pagal Sutartį neišpirktų statybos darbų vertę padauginant iš Indekso pokyčio koeficiento, kuris apskaičiuojamas pagal toliau nurodytą formulę:</w:t>
            </w:r>
          </w:p>
        </w:tc>
      </w:tr>
      <w:tr w:rsidR="00044E32" w:rsidRPr="004526E0" w14:paraId="4248F77E" w14:textId="77777777" w:rsidTr="005C48C8">
        <w:tc>
          <w:tcPr>
            <w:tcW w:w="993" w:type="dxa"/>
            <w:tcBorders>
              <w:top w:val="nil"/>
              <w:left w:val="nil"/>
              <w:bottom w:val="nil"/>
              <w:right w:val="nil"/>
            </w:tcBorders>
          </w:tcPr>
          <w:p w14:paraId="6C1133DF" w14:textId="77777777" w:rsidR="00044E32" w:rsidRPr="004526E0" w:rsidRDefault="00044E32" w:rsidP="005C48C8">
            <w:pPr>
              <w:spacing w:before="200"/>
              <w:ind w:left="284"/>
              <w:rPr>
                <w:rFonts w:ascii="Times New Roman" w:hAnsi="Times New Roman"/>
                <w:sz w:val="24"/>
                <w:szCs w:val="24"/>
              </w:rPr>
            </w:pPr>
          </w:p>
        </w:tc>
        <w:tc>
          <w:tcPr>
            <w:tcW w:w="8930" w:type="dxa"/>
            <w:tcBorders>
              <w:top w:val="nil"/>
              <w:left w:val="nil"/>
              <w:bottom w:val="nil"/>
              <w:right w:val="nil"/>
            </w:tcBorders>
          </w:tcPr>
          <w:p w14:paraId="6AFFD5F7" w14:textId="77777777" w:rsidR="0048683B" w:rsidRPr="004526E0" w:rsidRDefault="0048683B" w:rsidP="005C48C8">
            <w:pPr>
              <w:spacing w:before="120"/>
              <w:ind w:left="1027"/>
              <w:rPr>
                <w:rFonts w:ascii="Times New Roman" w:hAnsi="Times New Roman"/>
                <w:sz w:val="24"/>
                <w:szCs w:val="24"/>
              </w:rPr>
            </w:pPr>
            <w:r w:rsidRPr="004526E0">
              <w:rPr>
                <w:rFonts w:ascii="Times New Roman" w:hAnsi="Times New Roman"/>
                <w:sz w:val="24"/>
                <w:szCs w:val="24"/>
              </w:rPr>
              <w:t xml:space="preserve">K = </w:t>
            </w:r>
            <w:proofErr w:type="spellStart"/>
            <w:r w:rsidRPr="004526E0">
              <w:rPr>
                <w:rFonts w:ascii="Times New Roman" w:hAnsi="Times New Roman"/>
                <w:sz w:val="24"/>
                <w:szCs w:val="24"/>
              </w:rPr>
              <w:t>IPb</w:t>
            </w:r>
            <w:proofErr w:type="spellEnd"/>
            <w:r w:rsidRPr="004526E0">
              <w:rPr>
                <w:rFonts w:ascii="Times New Roman" w:hAnsi="Times New Roman"/>
                <w:sz w:val="24"/>
                <w:szCs w:val="24"/>
              </w:rPr>
              <w:t xml:space="preserve"> / </w:t>
            </w:r>
            <w:proofErr w:type="spellStart"/>
            <w:r w:rsidRPr="004526E0">
              <w:rPr>
                <w:rFonts w:ascii="Times New Roman" w:hAnsi="Times New Roman"/>
                <w:sz w:val="24"/>
                <w:szCs w:val="24"/>
              </w:rPr>
              <w:t>IPr</w:t>
            </w:r>
            <w:proofErr w:type="spellEnd"/>
          </w:p>
          <w:p w14:paraId="73C04A8E" w14:textId="77777777" w:rsidR="0048683B" w:rsidRPr="004526E0" w:rsidRDefault="0048683B" w:rsidP="005C48C8">
            <w:pPr>
              <w:spacing w:before="120"/>
              <w:ind w:left="1027"/>
              <w:rPr>
                <w:rFonts w:ascii="Times New Roman" w:hAnsi="Times New Roman"/>
                <w:sz w:val="24"/>
                <w:szCs w:val="24"/>
              </w:rPr>
            </w:pPr>
            <w:r w:rsidRPr="004526E0">
              <w:rPr>
                <w:rFonts w:ascii="Times New Roman" w:hAnsi="Times New Roman"/>
                <w:sz w:val="24"/>
                <w:szCs w:val="24"/>
              </w:rPr>
              <w:t>Kur:</w:t>
            </w:r>
          </w:p>
          <w:p w14:paraId="32F92418" w14:textId="77777777" w:rsidR="0048683B" w:rsidRPr="004526E0" w:rsidRDefault="0048683B" w:rsidP="005C48C8">
            <w:pPr>
              <w:spacing w:before="120"/>
              <w:ind w:left="1027"/>
              <w:rPr>
                <w:rFonts w:ascii="Times New Roman" w:hAnsi="Times New Roman"/>
                <w:sz w:val="24"/>
                <w:szCs w:val="24"/>
              </w:rPr>
            </w:pPr>
            <w:r w:rsidRPr="004526E0">
              <w:rPr>
                <w:rFonts w:ascii="Times New Roman" w:hAnsi="Times New Roman"/>
                <w:sz w:val="24"/>
                <w:szCs w:val="24"/>
              </w:rPr>
              <w:t>K – Indekso pokyčio koeficientas;</w:t>
            </w:r>
          </w:p>
          <w:p w14:paraId="1AEA85F6" w14:textId="77777777" w:rsidR="0048683B" w:rsidRPr="004526E0" w:rsidRDefault="0048683B" w:rsidP="005C48C8">
            <w:pPr>
              <w:spacing w:before="120"/>
              <w:ind w:left="1027"/>
              <w:rPr>
                <w:rFonts w:ascii="Times New Roman" w:hAnsi="Times New Roman"/>
                <w:sz w:val="24"/>
                <w:szCs w:val="24"/>
              </w:rPr>
            </w:pPr>
            <w:proofErr w:type="spellStart"/>
            <w:r w:rsidRPr="004526E0">
              <w:rPr>
                <w:rFonts w:ascii="Times New Roman" w:hAnsi="Times New Roman"/>
                <w:sz w:val="24"/>
                <w:szCs w:val="24"/>
              </w:rPr>
              <w:t>IPr</w:t>
            </w:r>
            <w:proofErr w:type="spellEnd"/>
            <w:r w:rsidRPr="004526E0">
              <w:rPr>
                <w:rFonts w:ascii="Times New Roman" w:hAnsi="Times New Roman"/>
                <w:sz w:val="24"/>
                <w:szCs w:val="24"/>
              </w:rPr>
              <w:t xml:space="preserve"> – Indekso reikšmė laikotarpio pradžioje;</w:t>
            </w:r>
          </w:p>
          <w:p w14:paraId="3221EEA8" w14:textId="77777777" w:rsidR="0048683B" w:rsidRPr="004526E0" w:rsidRDefault="0048683B" w:rsidP="005C48C8">
            <w:pPr>
              <w:spacing w:before="120"/>
              <w:ind w:left="1027"/>
              <w:rPr>
                <w:rFonts w:ascii="Times New Roman" w:hAnsi="Times New Roman"/>
                <w:sz w:val="24"/>
                <w:szCs w:val="24"/>
              </w:rPr>
            </w:pPr>
            <w:proofErr w:type="spellStart"/>
            <w:r w:rsidRPr="004526E0">
              <w:rPr>
                <w:rFonts w:ascii="Times New Roman" w:hAnsi="Times New Roman"/>
                <w:sz w:val="24"/>
                <w:szCs w:val="24"/>
              </w:rPr>
              <w:t>IPb</w:t>
            </w:r>
            <w:proofErr w:type="spellEnd"/>
            <w:r w:rsidRPr="004526E0">
              <w:rPr>
                <w:rFonts w:ascii="Times New Roman" w:hAnsi="Times New Roman"/>
                <w:sz w:val="24"/>
                <w:szCs w:val="24"/>
              </w:rPr>
              <w:t xml:space="preserve"> – Indekso reikšmė laikotarpio pabaigoje;</w:t>
            </w:r>
          </w:p>
          <w:p w14:paraId="275692D0" w14:textId="77777777" w:rsidR="00FA4DD1" w:rsidRPr="004526E0" w:rsidRDefault="001F7FAC" w:rsidP="00FA4DD1">
            <w:pPr>
              <w:pStyle w:val="Stilius3"/>
              <w:spacing w:before="120"/>
              <w:ind w:left="456"/>
              <w:rPr>
                <w:sz w:val="24"/>
                <w:szCs w:val="24"/>
              </w:rPr>
            </w:pPr>
            <w:r w:rsidRPr="004526E0">
              <w:rPr>
                <w:sz w:val="24"/>
                <w:szCs w:val="24"/>
              </w:rPr>
              <w:t xml:space="preserve">Laikotarpis yra bet koks laikotarpis, kurio pradžia yra ne ankstesnė, negu pasiūlymų pateikimo </w:t>
            </w:r>
            <w:r w:rsidR="002E339E" w:rsidRPr="004526E0">
              <w:rPr>
                <w:sz w:val="24"/>
                <w:szCs w:val="24"/>
              </w:rPr>
              <w:t>p</w:t>
            </w:r>
            <w:r w:rsidRPr="004526E0">
              <w:rPr>
                <w:sz w:val="24"/>
                <w:szCs w:val="24"/>
              </w:rPr>
              <w:t xml:space="preserve">irkime termino pabaigos diena, pabaiga ne vėlesnė, negu paskutiniojo </w:t>
            </w:r>
            <w:r w:rsidR="004F13C5" w:rsidRPr="004526E0">
              <w:rPr>
                <w:sz w:val="24"/>
                <w:szCs w:val="24"/>
              </w:rPr>
              <w:t>a</w:t>
            </w:r>
            <w:r w:rsidRPr="004526E0">
              <w:rPr>
                <w:sz w:val="24"/>
                <w:szCs w:val="24"/>
              </w:rPr>
              <w:t xml:space="preserve">tliktų </w:t>
            </w:r>
            <w:r w:rsidR="004F13C5" w:rsidRPr="004526E0">
              <w:rPr>
                <w:sz w:val="24"/>
                <w:szCs w:val="24"/>
              </w:rPr>
              <w:t>D</w:t>
            </w:r>
            <w:r w:rsidRPr="004526E0">
              <w:rPr>
                <w:sz w:val="24"/>
                <w:szCs w:val="24"/>
              </w:rPr>
              <w:t>arbų akto pagal Sutartį sudarymo diena.</w:t>
            </w:r>
          </w:p>
          <w:p w14:paraId="175C12C6" w14:textId="02E4F301" w:rsidR="00FA4DD1" w:rsidRPr="004526E0" w:rsidRDefault="002E339E" w:rsidP="00FA4DD1">
            <w:pPr>
              <w:pStyle w:val="Stilius3"/>
              <w:numPr>
                <w:ilvl w:val="0"/>
                <w:numId w:val="25"/>
              </w:numPr>
              <w:spacing w:before="120"/>
              <w:rPr>
                <w:sz w:val="24"/>
                <w:szCs w:val="24"/>
              </w:rPr>
            </w:pPr>
            <w:r w:rsidRPr="004526E0">
              <w:rPr>
                <w:sz w:val="24"/>
                <w:szCs w:val="24"/>
              </w:rPr>
              <w:t>Pirmosios peržiūros terminas netaikomas ir (arba) Sutarties kainos peržiūros dažnumas nėra ribojamas.</w:t>
            </w:r>
          </w:p>
        </w:tc>
      </w:tr>
      <w:tr w:rsidR="00044E32" w:rsidRPr="004526E0" w14:paraId="4438F0B1" w14:textId="77777777" w:rsidTr="005C48C8">
        <w:tc>
          <w:tcPr>
            <w:tcW w:w="993" w:type="dxa"/>
            <w:tcBorders>
              <w:top w:val="nil"/>
              <w:left w:val="nil"/>
              <w:bottom w:val="nil"/>
              <w:right w:val="nil"/>
            </w:tcBorders>
          </w:tcPr>
          <w:p w14:paraId="044B7425" w14:textId="77777777" w:rsidR="00044E32" w:rsidRPr="004526E0" w:rsidRDefault="00044E32" w:rsidP="005C48C8">
            <w:pPr>
              <w:spacing w:before="120"/>
              <w:ind w:left="284"/>
              <w:rPr>
                <w:rFonts w:ascii="Times New Roman" w:hAnsi="Times New Roman"/>
                <w:sz w:val="24"/>
                <w:szCs w:val="24"/>
              </w:rPr>
            </w:pPr>
          </w:p>
          <w:p w14:paraId="5DB35AF9" w14:textId="77777777" w:rsidR="00847757" w:rsidRPr="004526E0" w:rsidRDefault="00847757" w:rsidP="005C48C8">
            <w:pPr>
              <w:spacing w:before="120"/>
              <w:ind w:left="284"/>
              <w:rPr>
                <w:rFonts w:ascii="Times New Roman" w:hAnsi="Times New Roman"/>
                <w:sz w:val="24"/>
                <w:szCs w:val="24"/>
              </w:rPr>
            </w:pPr>
          </w:p>
          <w:p w14:paraId="44B5F0C0" w14:textId="77777777" w:rsidR="00847757" w:rsidRPr="004526E0" w:rsidRDefault="00847757" w:rsidP="005C48C8">
            <w:pPr>
              <w:spacing w:before="120"/>
              <w:ind w:left="284"/>
              <w:rPr>
                <w:rFonts w:ascii="Times New Roman" w:hAnsi="Times New Roman"/>
                <w:sz w:val="24"/>
                <w:szCs w:val="24"/>
              </w:rPr>
            </w:pPr>
          </w:p>
          <w:p w14:paraId="12E1DDFA" w14:textId="77777777" w:rsidR="00847757" w:rsidRPr="004526E0" w:rsidRDefault="00847757" w:rsidP="005C48C8">
            <w:pPr>
              <w:spacing w:before="120"/>
              <w:ind w:left="284"/>
              <w:rPr>
                <w:rFonts w:ascii="Times New Roman" w:hAnsi="Times New Roman"/>
                <w:sz w:val="24"/>
                <w:szCs w:val="24"/>
              </w:rPr>
            </w:pPr>
          </w:p>
          <w:p w14:paraId="7E0D8CB1" w14:textId="77777777" w:rsidR="00847757" w:rsidRPr="004526E0" w:rsidRDefault="00847757" w:rsidP="005C48C8">
            <w:pPr>
              <w:spacing w:before="120"/>
              <w:rPr>
                <w:rFonts w:ascii="Times New Roman" w:hAnsi="Times New Roman"/>
                <w:sz w:val="24"/>
                <w:szCs w:val="24"/>
              </w:rPr>
            </w:pPr>
          </w:p>
        </w:tc>
        <w:tc>
          <w:tcPr>
            <w:tcW w:w="8930" w:type="dxa"/>
            <w:tcBorders>
              <w:top w:val="nil"/>
              <w:left w:val="nil"/>
              <w:bottom w:val="nil"/>
              <w:right w:val="nil"/>
            </w:tcBorders>
          </w:tcPr>
          <w:p w14:paraId="68DB7070" w14:textId="1C99FB24" w:rsidR="00044E32" w:rsidRPr="004526E0" w:rsidRDefault="001C7034" w:rsidP="00FA4DD1">
            <w:pPr>
              <w:pStyle w:val="Stilius3"/>
              <w:numPr>
                <w:ilvl w:val="0"/>
                <w:numId w:val="25"/>
              </w:numPr>
              <w:tabs>
                <w:tab w:val="left" w:pos="176"/>
                <w:tab w:val="left" w:pos="741"/>
              </w:tabs>
              <w:spacing w:before="120"/>
              <w:rPr>
                <w:sz w:val="24"/>
                <w:szCs w:val="24"/>
              </w:rPr>
            </w:pPr>
            <w:r w:rsidRPr="004526E0">
              <w:rPr>
                <w:sz w:val="24"/>
                <w:szCs w:val="24"/>
              </w:rPr>
              <w:t>Vėlesnis kainų arba įkainių perskaičiavimas negali apimti laikotarpio, už kurį jau buvo atliktas perskaičiavimas.</w:t>
            </w:r>
          </w:p>
          <w:p w14:paraId="4575688E" w14:textId="3694134E" w:rsidR="001C7034" w:rsidRPr="004526E0" w:rsidRDefault="001C7034" w:rsidP="005725B6">
            <w:pPr>
              <w:pStyle w:val="Stilius3"/>
              <w:numPr>
                <w:ilvl w:val="0"/>
                <w:numId w:val="25"/>
              </w:numPr>
              <w:tabs>
                <w:tab w:val="left" w:pos="597"/>
                <w:tab w:val="left" w:pos="741"/>
              </w:tabs>
              <w:spacing w:before="120"/>
              <w:rPr>
                <w:sz w:val="24"/>
                <w:szCs w:val="24"/>
              </w:rPr>
            </w:pPr>
            <w:r w:rsidRPr="004526E0">
              <w:rPr>
                <w:sz w:val="24"/>
                <w:szCs w:val="24"/>
              </w:rPr>
              <w:t xml:space="preserve">Jeigu Darbai vėluoja dėl priežasčių, dėl kurių Rangovas neįgyja teisės į Darbų terminų pratęsimą, uždelstų </w:t>
            </w:r>
            <w:r w:rsidR="00F01D0D" w:rsidRPr="004526E0">
              <w:rPr>
                <w:sz w:val="24"/>
                <w:szCs w:val="24"/>
              </w:rPr>
              <w:t>s</w:t>
            </w:r>
            <w:r w:rsidRPr="004526E0">
              <w:rPr>
                <w:sz w:val="24"/>
                <w:szCs w:val="24"/>
              </w:rPr>
              <w:t>tatybos darbų įkainiai neperskaičiuojama dėl kainų lygio kilimo (kai Indekso pokyčio koeficientas yra didesnis nei 1,05), bet turi būti perskaičiuojama dėl kainų lygio kritimo (kai Indekso pokyčio koeficientas yra mažesnis nei 0,95).</w:t>
            </w:r>
          </w:p>
        </w:tc>
      </w:tr>
      <w:tr w:rsidR="00044E32" w:rsidRPr="004526E0" w14:paraId="6D3CB8BC" w14:textId="77777777" w:rsidTr="005C48C8">
        <w:tc>
          <w:tcPr>
            <w:tcW w:w="993" w:type="dxa"/>
            <w:tcBorders>
              <w:top w:val="nil"/>
              <w:left w:val="nil"/>
              <w:bottom w:val="nil"/>
              <w:right w:val="nil"/>
            </w:tcBorders>
          </w:tcPr>
          <w:p w14:paraId="57769FB9" w14:textId="77777777" w:rsidR="00044E32" w:rsidRPr="004526E0" w:rsidRDefault="00044E32" w:rsidP="002A11E6">
            <w:pPr>
              <w:ind w:left="284"/>
              <w:rPr>
                <w:rFonts w:ascii="Times New Roman" w:hAnsi="Times New Roman"/>
                <w:sz w:val="24"/>
                <w:szCs w:val="24"/>
              </w:rPr>
            </w:pPr>
          </w:p>
          <w:p w14:paraId="5A6596EB" w14:textId="77777777" w:rsidR="006C3968" w:rsidRPr="004526E0" w:rsidRDefault="006C3968" w:rsidP="006C3968">
            <w:pPr>
              <w:rPr>
                <w:rFonts w:ascii="Times New Roman" w:hAnsi="Times New Roman"/>
                <w:sz w:val="24"/>
                <w:szCs w:val="24"/>
              </w:rPr>
            </w:pPr>
          </w:p>
          <w:p w14:paraId="7B7CFD04" w14:textId="77777777" w:rsidR="002A11E6" w:rsidRPr="004526E0" w:rsidRDefault="002A11E6" w:rsidP="002A11E6">
            <w:pPr>
              <w:rPr>
                <w:rFonts w:ascii="Times New Roman" w:hAnsi="Times New Roman"/>
                <w:sz w:val="24"/>
                <w:szCs w:val="24"/>
              </w:rPr>
            </w:pPr>
          </w:p>
          <w:p w14:paraId="5F20B61E" w14:textId="77777777" w:rsidR="007B013F" w:rsidRPr="004526E0" w:rsidRDefault="007B013F" w:rsidP="002A11E6">
            <w:pPr>
              <w:rPr>
                <w:rFonts w:ascii="Times New Roman" w:hAnsi="Times New Roman"/>
                <w:sz w:val="24"/>
                <w:szCs w:val="24"/>
              </w:rPr>
            </w:pPr>
          </w:p>
          <w:p w14:paraId="197B0ABC" w14:textId="77777777" w:rsidR="002A11E6" w:rsidRPr="004526E0" w:rsidRDefault="002A11E6" w:rsidP="002A11E6">
            <w:pPr>
              <w:rPr>
                <w:rFonts w:ascii="Times New Roman" w:hAnsi="Times New Roman"/>
                <w:sz w:val="24"/>
                <w:szCs w:val="24"/>
              </w:rPr>
            </w:pPr>
          </w:p>
          <w:p w14:paraId="57C7568D" w14:textId="1EE9CF34" w:rsidR="00847757" w:rsidRPr="004526E0" w:rsidRDefault="00847757" w:rsidP="002A11E6">
            <w:pPr>
              <w:rPr>
                <w:rFonts w:ascii="Times New Roman" w:hAnsi="Times New Roman"/>
                <w:sz w:val="24"/>
                <w:szCs w:val="24"/>
              </w:rPr>
            </w:pPr>
            <w:r w:rsidRPr="004526E0">
              <w:rPr>
                <w:rFonts w:ascii="Times New Roman" w:hAnsi="Times New Roman"/>
                <w:sz w:val="24"/>
                <w:szCs w:val="24"/>
              </w:rPr>
              <w:t>9.11.</w:t>
            </w:r>
          </w:p>
          <w:p w14:paraId="155054B7" w14:textId="77777777" w:rsidR="00D10FEA" w:rsidRPr="004526E0" w:rsidRDefault="00D10FEA" w:rsidP="002A11E6">
            <w:pPr>
              <w:rPr>
                <w:rFonts w:ascii="Times New Roman" w:hAnsi="Times New Roman"/>
                <w:sz w:val="24"/>
                <w:szCs w:val="24"/>
              </w:rPr>
            </w:pPr>
          </w:p>
          <w:p w14:paraId="45CE9CC3" w14:textId="77777777" w:rsidR="00D10FEA" w:rsidRPr="004526E0" w:rsidRDefault="00D10FEA" w:rsidP="002A11E6">
            <w:pPr>
              <w:rPr>
                <w:rFonts w:ascii="Times New Roman" w:hAnsi="Times New Roman"/>
                <w:sz w:val="24"/>
                <w:szCs w:val="24"/>
              </w:rPr>
            </w:pPr>
          </w:p>
          <w:p w14:paraId="1EBB0A09" w14:textId="77777777" w:rsidR="002A11E6" w:rsidRPr="004526E0" w:rsidRDefault="002A11E6" w:rsidP="002A11E6">
            <w:pPr>
              <w:rPr>
                <w:rFonts w:ascii="Times New Roman" w:hAnsi="Times New Roman"/>
                <w:sz w:val="24"/>
                <w:szCs w:val="24"/>
              </w:rPr>
            </w:pPr>
          </w:p>
          <w:p w14:paraId="3398F7EE" w14:textId="77777777" w:rsidR="002A11E6" w:rsidRPr="004526E0" w:rsidRDefault="002A11E6" w:rsidP="002A11E6">
            <w:pPr>
              <w:rPr>
                <w:rFonts w:ascii="Times New Roman" w:hAnsi="Times New Roman"/>
                <w:sz w:val="24"/>
                <w:szCs w:val="24"/>
              </w:rPr>
            </w:pPr>
          </w:p>
          <w:p w14:paraId="666F850D" w14:textId="77777777" w:rsidR="002A11E6" w:rsidRPr="004526E0" w:rsidRDefault="002A11E6" w:rsidP="002A11E6">
            <w:pPr>
              <w:rPr>
                <w:rFonts w:ascii="Times New Roman" w:hAnsi="Times New Roman"/>
                <w:sz w:val="24"/>
                <w:szCs w:val="24"/>
              </w:rPr>
            </w:pPr>
          </w:p>
          <w:p w14:paraId="24AC93E2" w14:textId="77777777" w:rsidR="002A11E6" w:rsidRPr="004526E0" w:rsidRDefault="002A11E6" w:rsidP="002A11E6">
            <w:pPr>
              <w:rPr>
                <w:rFonts w:ascii="Times New Roman" w:hAnsi="Times New Roman"/>
                <w:sz w:val="24"/>
                <w:szCs w:val="24"/>
              </w:rPr>
            </w:pPr>
          </w:p>
          <w:p w14:paraId="4AC17C14" w14:textId="77777777" w:rsidR="002A11E6" w:rsidRPr="004526E0" w:rsidRDefault="002A11E6" w:rsidP="002A11E6">
            <w:pPr>
              <w:rPr>
                <w:rFonts w:ascii="Times New Roman" w:hAnsi="Times New Roman"/>
                <w:sz w:val="24"/>
                <w:szCs w:val="24"/>
              </w:rPr>
            </w:pPr>
          </w:p>
          <w:p w14:paraId="58A1BF9F" w14:textId="77777777" w:rsidR="00872206" w:rsidRPr="004526E0" w:rsidRDefault="00872206" w:rsidP="002A11E6">
            <w:pPr>
              <w:rPr>
                <w:rFonts w:ascii="Times New Roman" w:hAnsi="Times New Roman"/>
                <w:sz w:val="24"/>
                <w:szCs w:val="24"/>
              </w:rPr>
            </w:pPr>
          </w:p>
          <w:p w14:paraId="2260CC18" w14:textId="77777777" w:rsidR="00E3520D" w:rsidRPr="004526E0" w:rsidRDefault="00E3520D" w:rsidP="002A11E6">
            <w:pPr>
              <w:rPr>
                <w:rFonts w:ascii="Times New Roman" w:hAnsi="Times New Roman"/>
                <w:sz w:val="24"/>
                <w:szCs w:val="24"/>
              </w:rPr>
            </w:pPr>
          </w:p>
          <w:p w14:paraId="74D7A1E5" w14:textId="77777777" w:rsidR="007C68B5" w:rsidRDefault="007C68B5" w:rsidP="002A11E6">
            <w:pPr>
              <w:rPr>
                <w:ins w:id="89" w:author="Dovilė Kėkštienė" w:date="2026-01-13T11:34:00Z" w16du:dateUtc="2026-01-13T09:34:00Z"/>
                <w:rFonts w:ascii="Times New Roman" w:hAnsi="Times New Roman"/>
                <w:sz w:val="24"/>
                <w:szCs w:val="24"/>
              </w:rPr>
            </w:pPr>
          </w:p>
          <w:p w14:paraId="768273BB" w14:textId="4D9C00CD" w:rsidR="00D10FEA" w:rsidRPr="004526E0" w:rsidRDefault="00E3520D" w:rsidP="002A11E6">
            <w:pPr>
              <w:rPr>
                <w:rFonts w:ascii="Times New Roman" w:hAnsi="Times New Roman"/>
                <w:sz w:val="24"/>
                <w:szCs w:val="24"/>
              </w:rPr>
            </w:pPr>
            <w:r w:rsidRPr="004526E0">
              <w:rPr>
                <w:rFonts w:ascii="Times New Roman" w:hAnsi="Times New Roman"/>
                <w:sz w:val="24"/>
                <w:szCs w:val="24"/>
              </w:rPr>
              <w:lastRenderedPageBreak/>
              <w:t>9.12.</w:t>
            </w:r>
          </w:p>
          <w:p w14:paraId="059EC3EC" w14:textId="77777777" w:rsidR="00D10FEA" w:rsidRPr="004526E0" w:rsidRDefault="00D10FEA" w:rsidP="002A11E6">
            <w:pPr>
              <w:rPr>
                <w:rFonts w:ascii="Times New Roman" w:hAnsi="Times New Roman"/>
                <w:sz w:val="24"/>
                <w:szCs w:val="24"/>
              </w:rPr>
            </w:pPr>
          </w:p>
          <w:p w14:paraId="36CEF94B" w14:textId="77777777" w:rsidR="00D10FEA" w:rsidRPr="004526E0" w:rsidRDefault="00D10FEA" w:rsidP="002A11E6">
            <w:pPr>
              <w:rPr>
                <w:rFonts w:ascii="Times New Roman" w:hAnsi="Times New Roman"/>
                <w:sz w:val="24"/>
                <w:szCs w:val="24"/>
              </w:rPr>
            </w:pPr>
          </w:p>
          <w:p w14:paraId="3D3E93CE" w14:textId="77777777" w:rsidR="00D10FEA" w:rsidRPr="004526E0" w:rsidRDefault="00D10FEA" w:rsidP="002A11E6">
            <w:pPr>
              <w:rPr>
                <w:rFonts w:ascii="Times New Roman" w:hAnsi="Times New Roman"/>
                <w:sz w:val="24"/>
                <w:szCs w:val="24"/>
              </w:rPr>
            </w:pPr>
          </w:p>
        </w:tc>
        <w:tc>
          <w:tcPr>
            <w:tcW w:w="8930" w:type="dxa"/>
            <w:tcBorders>
              <w:top w:val="nil"/>
              <w:left w:val="nil"/>
              <w:bottom w:val="nil"/>
              <w:right w:val="nil"/>
            </w:tcBorders>
          </w:tcPr>
          <w:p w14:paraId="24B90C58" w14:textId="77777777" w:rsidR="001C7034" w:rsidRPr="004526E0" w:rsidRDefault="001C7034" w:rsidP="005C48C8">
            <w:pPr>
              <w:spacing w:before="120"/>
              <w:jc w:val="both"/>
              <w:rPr>
                <w:rFonts w:ascii="Times New Roman" w:eastAsia="Calibri" w:hAnsi="Times New Roman"/>
                <w:sz w:val="24"/>
                <w:szCs w:val="24"/>
              </w:rPr>
            </w:pPr>
            <w:r w:rsidRPr="004526E0">
              <w:rPr>
                <w:rFonts w:ascii="Times New Roman" w:eastAsia="Calibri" w:hAnsi="Times New Roman"/>
                <w:sz w:val="24"/>
                <w:szCs w:val="24"/>
              </w:rPr>
              <w:lastRenderedPageBreak/>
              <w:t xml:space="preserve">Susitarimas padidinti/sumažinti Darbų Įkainius ir Sutarties sumą įsigalioja surašius jį raštu ir abiem Šalims patvirtinus parašais. </w:t>
            </w:r>
          </w:p>
          <w:p w14:paraId="6A1B62E2" w14:textId="77777777" w:rsidR="001C7034" w:rsidRPr="004526E0" w:rsidRDefault="001C7034" w:rsidP="005C48C8">
            <w:pPr>
              <w:spacing w:before="120"/>
              <w:jc w:val="both"/>
              <w:rPr>
                <w:rFonts w:ascii="Times New Roman" w:eastAsia="Calibri" w:hAnsi="Times New Roman"/>
                <w:sz w:val="24"/>
                <w:szCs w:val="24"/>
              </w:rPr>
            </w:pPr>
            <w:r w:rsidRPr="004526E0">
              <w:rPr>
                <w:rFonts w:ascii="Times New Roman" w:eastAsia="Calibri" w:hAnsi="Times New Roman"/>
                <w:sz w:val="24"/>
                <w:szCs w:val="24"/>
              </w:rPr>
              <w:t>Darbų įkainius peržiūrint antrą ir vėlesnį kartą, perskaičiuojami tik neatlikti pagal Sutartį Darbų kiekiai (apimtis).</w:t>
            </w:r>
          </w:p>
          <w:p w14:paraId="37AD6CEA" w14:textId="67991168" w:rsidR="00E436F2" w:rsidRPr="004526E0" w:rsidRDefault="00E436F2" w:rsidP="005C48C8">
            <w:pPr>
              <w:spacing w:before="120"/>
              <w:jc w:val="both"/>
              <w:rPr>
                <w:rFonts w:ascii="Times New Roman" w:hAnsi="Times New Roman"/>
                <w:sz w:val="24"/>
                <w:szCs w:val="24"/>
                <w:lang w:eastAsia="lt-LT"/>
              </w:rPr>
            </w:pPr>
            <w:r w:rsidRPr="004526E0">
              <w:rPr>
                <w:rFonts w:ascii="Times New Roman" w:hAnsi="Times New Roman"/>
                <w:sz w:val="24"/>
                <w:szCs w:val="24"/>
                <w:lang w:eastAsia="lt-LT"/>
              </w:rPr>
              <w:t xml:space="preserve">Užsakovas numato tiesioginio atsiskaitymo su Subrangovais galimybę. </w:t>
            </w:r>
            <w:r w:rsidRPr="004526E0">
              <w:rPr>
                <w:rFonts w:ascii="Times New Roman" w:hAnsi="Times New Roman"/>
                <w:color w:val="000000"/>
                <w:sz w:val="24"/>
                <w:szCs w:val="24"/>
              </w:rPr>
              <w:t xml:space="preserve">Sudarius Sutartį, tačiau ne vėliau negu Sutartis pradedama vykdyti, Rangovas įsipareigoja Užsakovui pranešti tuo metu žinomų Subrangovų pavadinimus, kontaktinius duomenis ir jų atstovus. </w:t>
            </w:r>
            <w:r w:rsidRPr="004526E0">
              <w:rPr>
                <w:rFonts w:ascii="Times New Roman" w:hAnsi="Times New Roman"/>
                <w:sz w:val="24"/>
                <w:szCs w:val="24"/>
                <w:lang w:eastAsia="lt-LT"/>
              </w:rPr>
              <w:t xml:space="preserve">Pasirašius Sutartį, Užsakovas ne vėliau kaip per 3 </w:t>
            </w:r>
            <w:r w:rsidR="002A11E6" w:rsidRPr="004526E0">
              <w:rPr>
                <w:rFonts w:ascii="Times New Roman" w:hAnsi="Times New Roman"/>
                <w:sz w:val="24"/>
                <w:szCs w:val="24"/>
                <w:lang w:eastAsia="lt-LT"/>
              </w:rPr>
              <w:t xml:space="preserve">(tris) </w:t>
            </w:r>
            <w:r w:rsidRPr="004526E0">
              <w:rPr>
                <w:rFonts w:ascii="Times New Roman" w:hAnsi="Times New Roman"/>
                <w:sz w:val="24"/>
                <w:szCs w:val="24"/>
                <w:lang w:eastAsia="lt-LT"/>
              </w:rPr>
              <w:t xml:space="preserve">darbo dienas informuoja žinomus Subrangovus apie tokią pirkimo dokumentuose ir Sutartyje numatytą tiesioginio atsiskaitymo galimybę. Jei kiti Subrangovai paaiškėja vėliau – ši informacija jiems pateikiama per 3 </w:t>
            </w:r>
            <w:r w:rsidR="002A11E6" w:rsidRPr="004526E0">
              <w:rPr>
                <w:rFonts w:ascii="Times New Roman" w:hAnsi="Times New Roman"/>
                <w:sz w:val="24"/>
                <w:szCs w:val="24"/>
                <w:lang w:eastAsia="lt-LT"/>
              </w:rPr>
              <w:t xml:space="preserve">(tris) </w:t>
            </w:r>
            <w:r w:rsidRPr="004526E0">
              <w:rPr>
                <w:rFonts w:ascii="Times New Roman" w:hAnsi="Times New Roman"/>
                <w:sz w:val="24"/>
                <w:szCs w:val="24"/>
                <w:lang w:eastAsia="lt-LT"/>
              </w:rPr>
              <w:t xml:space="preserve">darbo dienas nuo informacijos apie naujo Subrangovo pasitelkimą iš Rangovo gavimo dienos. </w:t>
            </w:r>
          </w:p>
          <w:p w14:paraId="0D62BB53" w14:textId="77777777" w:rsidR="00200D50" w:rsidRPr="004526E0" w:rsidRDefault="00E436F2" w:rsidP="005C48C8">
            <w:pPr>
              <w:pStyle w:val="Stilius3"/>
              <w:spacing w:before="120"/>
              <w:rPr>
                <w:sz w:val="24"/>
                <w:szCs w:val="24"/>
                <w:lang w:eastAsia="lt-LT"/>
              </w:rPr>
            </w:pPr>
            <w:r w:rsidRPr="004526E0">
              <w:rPr>
                <w:sz w:val="24"/>
                <w:szCs w:val="24"/>
                <w:lang w:eastAsia="lt-LT"/>
              </w:rPr>
              <w:t xml:space="preserve">Subrangovui raštu pateikus prašymą pasinaudoti tiesioginio atsiskaitymo galimybe, sudaroma trišalė sutartis tarp Užsakovo, Rangovo ir jo Subrangovo, nustatanti tiesioginio </w:t>
            </w:r>
            <w:r w:rsidRPr="004526E0">
              <w:rPr>
                <w:sz w:val="24"/>
                <w:szCs w:val="24"/>
                <w:lang w:eastAsia="lt-LT"/>
              </w:rPr>
              <w:lastRenderedPageBreak/>
              <w:t>atsiskaitymo su Subrangovu tvarką, atsižvelgiant į pirkimo dokumentuose nustatytus reikalavimus. Rangovas turi teisę prieštarauti nepagrįstiems mokėjimams Subrangovui trišalėje sutartyje nustatyta tvarka. Tiesioginio atsiskaitymo su Subrangovais galimybė nekeičia Rangovo atsakomybės dėl Sutarties įvykdymo.</w:t>
            </w:r>
          </w:p>
          <w:p w14:paraId="13382DAB" w14:textId="77777777" w:rsidR="008F57D0" w:rsidRPr="004526E0" w:rsidRDefault="008F57D0" w:rsidP="005C48C8">
            <w:pPr>
              <w:pStyle w:val="Stilius3"/>
              <w:spacing w:before="120"/>
              <w:rPr>
                <w:sz w:val="24"/>
                <w:szCs w:val="24"/>
                <w:lang w:eastAsia="lt-LT"/>
              </w:rPr>
            </w:pPr>
          </w:p>
        </w:tc>
      </w:tr>
      <w:tr w:rsidR="00044E32" w:rsidRPr="004526E0" w14:paraId="3B705E36" w14:textId="77777777" w:rsidTr="005C48C8">
        <w:tc>
          <w:tcPr>
            <w:tcW w:w="993" w:type="dxa"/>
            <w:tcBorders>
              <w:top w:val="nil"/>
              <w:left w:val="nil"/>
              <w:bottom w:val="nil"/>
              <w:right w:val="nil"/>
            </w:tcBorders>
          </w:tcPr>
          <w:p w14:paraId="4D87E64D" w14:textId="77777777" w:rsidR="00044E32" w:rsidRPr="004526E0" w:rsidRDefault="00D10FEA" w:rsidP="005C48C8">
            <w:pPr>
              <w:spacing w:before="480"/>
              <w:rPr>
                <w:rFonts w:ascii="Times New Roman" w:hAnsi="Times New Roman"/>
                <w:sz w:val="24"/>
                <w:szCs w:val="24"/>
              </w:rPr>
            </w:pPr>
            <w:r w:rsidRPr="004526E0">
              <w:rPr>
                <w:rFonts w:ascii="Times New Roman" w:hAnsi="Times New Roman"/>
                <w:sz w:val="24"/>
                <w:szCs w:val="24"/>
              </w:rPr>
              <w:lastRenderedPageBreak/>
              <w:t xml:space="preserve">10.1. </w:t>
            </w:r>
          </w:p>
        </w:tc>
        <w:tc>
          <w:tcPr>
            <w:tcW w:w="8930" w:type="dxa"/>
            <w:tcBorders>
              <w:top w:val="nil"/>
              <w:left w:val="nil"/>
              <w:bottom w:val="nil"/>
              <w:right w:val="nil"/>
            </w:tcBorders>
          </w:tcPr>
          <w:p w14:paraId="719B084A" w14:textId="77777777" w:rsidR="00E436F2" w:rsidRPr="004526E0" w:rsidRDefault="00E9459E" w:rsidP="005C48C8">
            <w:pPr>
              <w:numPr>
                <w:ilvl w:val="0"/>
                <w:numId w:val="24"/>
              </w:numPr>
              <w:spacing w:before="120"/>
              <w:jc w:val="center"/>
              <w:rPr>
                <w:rFonts w:ascii="Times New Roman" w:hAnsi="Times New Roman"/>
                <w:b/>
                <w:bCs/>
                <w:sz w:val="24"/>
                <w:szCs w:val="24"/>
              </w:rPr>
            </w:pPr>
            <w:r w:rsidRPr="004526E0">
              <w:rPr>
                <w:rFonts w:ascii="Times New Roman" w:hAnsi="Times New Roman"/>
                <w:b/>
                <w:bCs/>
                <w:sz w:val="24"/>
                <w:szCs w:val="24"/>
              </w:rPr>
              <w:t>PAKEITIMAI</w:t>
            </w:r>
          </w:p>
          <w:p w14:paraId="6399E36F" w14:textId="77777777" w:rsidR="00D10FEA" w:rsidRPr="004526E0" w:rsidRDefault="00D10FEA" w:rsidP="005C48C8">
            <w:pPr>
              <w:pStyle w:val="Stilius3"/>
              <w:spacing w:before="120"/>
              <w:rPr>
                <w:sz w:val="24"/>
                <w:szCs w:val="24"/>
              </w:rPr>
            </w:pPr>
            <w:r w:rsidRPr="004526E0">
              <w:rPr>
                <w:color w:val="000000"/>
                <w:spacing w:val="-3"/>
                <w:sz w:val="24"/>
                <w:szCs w:val="24"/>
              </w:rPr>
              <w:t xml:space="preserve">Užsakovas šiame skyriuje nustatytomis sąlygomis gali nurodyti daryti Pakeitimus. </w:t>
            </w:r>
            <w:r w:rsidRPr="004526E0">
              <w:rPr>
                <w:sz w:val="24"/>
                <w:szCs w:val="24"/>
              </w:rPr>
              <w:t>Pakeitimai gali apimti:</w:t>
            </w:r>
          </w:p>
          <w:p w14:paraId="1556347D" w14:textId="77777777" w:rsidR="00CF3731" w:rsidRPr="004526E0" w:rsidRDefault="00D10FEA" w:rsidP="00CF3731">
            <w:pPr>
              <w:pStyle w:val="Stilius3"/>
              <w:numPr>
                <w:ilvl w:val="2"/>
                <w:numId w:val="47"/>
              </w:numPr>
              <w:tabs>
                <w:tab w:val="left" w:pos="743"/>
              </w:tabs>
              <w:spacing w:before="120"/>
              <w:rPr>
                <w:sz w:val="24"/>
                <w:szCs w:val="24"/>
              </w:rPr>
            </w:pPr>
            <w:r w:rsidRPr="004526E0">
              <w:rPr>
                <w:sz w:val="24"/>
                <w:szCs w:val="24"/>
              </w:rPr>
              <w:t xml:space="preserve">bet kurios Darbų dalies montavimo ar įrengimo vietos ar padėties keitimą, Darbų dalies lygių, pozicijų ir (arba) matmenų pakitimus; </w:t>
            </w:r>
          </w:p>
          <w:p w14:paraId="1759FD50" w14:textId="77777777" w:rsidR="00CF3731" w:rsidRPr="004526E0" w:rsidRDefault="00D10FEA" w:rsidP="00CF3731">
            <w:pPr>
              <w:pStyle w:val="Stilius3"/>
              <w:numPr>
                <w:ilvl w:val="2"/>
                <w:numId w:val="47"/>
              </w:numPr>
              <w:tabs>
                <w:tab w:val="left" w:pos="743"/>
              </w:tabs>
              <w:spacing w:before="120"/>
              <w:rPr>
                <w:sz w:val="24"/>
                <w:szCs w:val="24"/>
              </w:rPr>
            </w:pPr>
            <w:r w:rsidRPr="004526E0">
              <w:rPr>
                <w:sz w:val="24"/>
                <w:szCs w:val="24"/>
              </w:rPr>
              <w:t xml:space="preserve">bet kurio atskiro </w:t>
            </w:r>
            <w:r w:rsidR="005B28D4" w:rsidRPr="004526E0">
              <w:rPr>
                <w:sz w:val="24"/>
                <w:szCs w:val="24"/>
              </w:rPr>
              <w:t>D</w:t>
            </w:r>
            <w:r w:rsidRPr="004526E0">
              <w:rPr>
                <w:sz w:val="24"/>
                <w:szCs w:val="24"/>
              </w:rPr>
              <w:t xml:space="preserve">arbo atsisakymą arba Darbų apimties sumažinimą; </w:t>
            </w:r>
          </w:p>
          <w:p w14:paraId="1EEADA65" w14:textId="77777777" w:rsidR="00CF3731" w:rsidRPr="004526E0" w:rsidRDefault="00D10FEA" w:rsidP="00CF3731">
            <w:pPr>
              <w:pStyle w:val="Stilius3"/>
              <w:numPr>
                <w:ilvl w:val="2"/>
                <w:numId w:val="47"/>
              </w:numPr>
              <w:tabs>
                <w:tab w:val="left" w:pos="743"/>
              </w:tabs>
              <w:spacing w:before="120"/>
              <w:rPr>
                <w:sz w:val="24"/>
                <w:szCs w:val="24"/>
              </w:rPr>
            </w:pPr>
            <w:r w:rsidRPr="004526E0">
              <w:rPr>
                <w:sz w:val="24"/>
                <w:szCs w:val="24"/>
              </w:rPr>
              <w:t xml:space="preserve">Darbų kokybės ar kitų bet kurio atskiro </w:t>
            </w:r>
            <w:r w:rsidR="005B28D4" w:rsidRPr="004526E0">
              <w:rPr>
                <w:sz w:val="24"/>
                <w:szCs w:val="24"/>
              </w:rPr>
              <w:t>D</w:t>
            </w:r>
            <w:r w:rsidRPr="004526E0">
              <w:rPr>
                <w:sz w:val="24"/>
                <w:szCs w:val="24"/>
              </w:rPr>
              <w:t>arbo savybių pakitimus;</w:t>
            </w:r>
          </w:p>
          <w:p w14:paraId="5D319AE7" w14:textId="4EDA11D4" w:rsidR="00D10FEA" w:rsidRPr="004526E0" w:rsidRDefault="00D10FEA" w:rsidP="00CF3731">
            <w:pPr>
              <w:pStyle w:val="Stilius3"/>
              <w:numPr>
                <w:ilvl w:val="2"/>
                <w:numId w:val="47"/>
              </w:numPr>
              <w:tabs>
                <w:tab w:val="left" w:pos="743"/>
              </w:tabs>
              <w:spacing w:before="120"/>
              <w:rPr>
                <w:sz w:val="24"/>
                <w:szCs w:val="24"/>
              </w:rPr>
            </w:pPr>
            <w:r w:rsidRPr="004526E0">
              <w:rPr>
                <w:sz w:val="24"/>
                <w:szCs w:val="24"/>
              </w:rPr>
              <w:t>bet kurį papildomą darbą, Įrangą, Medžiagas.</w:t>
            </w:r>
          </w:p>
          <w:p w14:paraId="531082A2" w14:textId="21689747" w:rsidR="00E65C8A" w:rsidRPr="004526E0" w:rsidRDefault="00D10FEA" w:rsidP="005C48C8">
            <w:pPr>
              <w:pStyle w:val="Stilius3"/>
              <w:tabs>
                <w:tab w:val="left" w:pos="743"/>
              </w:tabs>
              <w:spacing w:before="120"/>
              <w:rPr>
                <w:sz w:val="24"/>
                <w:szCs w:val="24"/>
              </w:rPr>
            </w:pPr>
            <w:r w:rsidRPr="004526E0">
              <w:rPr>
                <w:sz w:val="24"/>
                <w:szCs w:val="24"/>
              </w:rPr>
              <w:t>Pakeitimas pagrindžiamas dokumentais (pvz. defektiniu (pakeitimų) aktu, brėžiniais (</w:t>
            </w:r>
            <w:proofErr w:type="spellStart"/>
            <w:r w:rsidRPr="004526E0">
              <w:rPr>
                <w:sz w:val="24"/>
                <w:szCs w:val="24"/>
              </w:rPr>
              <w:t>įsk</w:t>
            </w:r>
            <w:proofErr w:type="spellEnd"/>
            <w:r w:rsidRPr="004526E0">
              <w:rPr>
                <w:sz w:val="24"/>
                <w:szCs w:val="24"/>
              </w:rPr>
              <w:t>. Projekto korektūrą pagal jo naują laidą), ar kitais dokumentais), kurie turi būti patvirtinti Rangovo, statinio statybos techninės priežiūros vadovo ir projektuotojo ir (ar) statinio projekto vykdymo priežiūros</w:t>
            </w:r>
            <w:r w:rsidR="005B28D4" w:rsidRPr="004526E0">
              <w:rPr>
                <w:sz w:val="24"/>
                <w:szCs w:val="24"/>
              </w:rPr>
              <w:t xml:space="preserve"> </w:t>
            </w:r>
            <w:r w:rsidRPr="004526E0">
              <w:rPr>
                <w:sz w:val="24"/>
                <w:szCs w:val="24"/>
              </w:rPr>
              <w:t>vadovo parašais, bei raštu suderinti su Užsakovu.</w:t>
            </w:r>
          </w:p>
        </w:tc>
      </w:tr>
      <w:tr w:rsidR="00044E32" w:rsidRPr="004526E0" w14:paraId="59B31A8B" w14:textId="77777777" w:rsidTr="005C48C8">
        <w:tc>
          <w:tcPr>
            <w:tcW w:w="993" w:type="dxa"/>
            <w:tcBorders>
              <w:top w:val="nil"/>
              <w:left w:val="nil"/>
              <w:bottom w:val="nil"/>
              <w:right w:val="nil"/>
            </w:tcBorders>
          </w:tcPr>
          <w:p w14:paraId="60DB23E5" w14:textId="77777777" w:rsidR="00044E32" w:rsidRPr="004526E0" w:rsidRDefault="00044E32" w:rsidP="005C48C8">
            <w:pPr>
              <w:spacing w:before="200"/>
              <w:ind w:left="66"/>
              <w:rPr>
                <w:rFonts w:ascii="Times New Roman" w:hAnsi="Times New Roman"/>
                <w:sz w:val="24"/>
                <w:szCs w:val="24"/>
              </w:rPr>
            </w:pPr>
          </w:p>
        </w:tc>
        <w:tc>
          <w:tcPr>
            <w:tcW w:w="8930" w:type="dxa"/>
            <w:tcBorders>
              <w:top w:val="nil"/>
              <w:left w:val="nil"/>
              <w:bottom w:val="nil"/>
              <w:right w:val="nil"/>
            </w:tcBorders>
          </w:tcPr>
          <w:p w14:paraId="51FCDFB5" w14:textId="77777777" w:rsidR="00696A30" w:rsidRPr="004526E0" w:rsidRDefault="00696A30" w:rsidP="00E65C8A">
            <w:pPr>
              <w:pStyle w:val="Default"/>
              <w:spacing w:before="120" w:after="160"/>
              <w:jc w:val="both"/>
            </w:pPr>
            <w:r w:rsidRPr="004526E0">
              <w:t>Pakeitimas įforminamas susitarimu dėl darbų pakeitimo, nurodant darbų pavadinimus, vienetus, kiekius, techninius sprendinius (pavyzdžiui, brėžinius ir kita), įkainių nustatymo pagrindimą ir skaičiavimą (vadovaujantis 9.10.1 papunkčiu). Toks susitarimas turi būti patvirtintas ir pasirašytas Šalių ir laikomas sudėtine Sutarties dalimi.</w:t>
            </w:r>
          </w:p>
          <w:p w14:paraId="6D1F0296" w14:textId="77777777" w:rsidR="00044E32" w:rsidRPr="004526E0" w:rsidRDefault="00696A30" w:rsidP="005C48C8">
            <w:pPr>
              <w:pStyle w:val="Default"/>
              <w:jc w:val="both"/>
              <w:rPr>
                <w:color w:val="auto"/>
              </w:rPr>
            </w:pPr>
            <w:r w:rsidRPr="004526E0">
              <w:t>Jeigu Pakeitimas atliekamas kitais negu apibrėžti šiame skyriuje atvejais, tokiam pakeitimui atlikti turi būti vykdomas atskiras pirkimas, t. y. nauja pirkimo procedūra pagal Lietuvos Respublikos viešųjų pirkimų įstatymo reikalavimus.</w:t>
            </w:r>
          </w:p>
        </w:tc>
      </w:tr>
      <w:tr w:rsidR="00044E32" w:rsidRPr="004526E0" w14:paraId="1C29DE1B" w14:textId="77777777" w:rsidTr="005C48C8">
        <w:tc>
          <w:tcPr>
            <w:tcW w:w="993" w:type="dxa"/>
            <w:tcBorders>
              <w:top w:val="nil"/>
              <w:left w:val="nil"/>
              <w:bottom w:val="nil"/>
              <w:right w:val="nil"/>
            </w:tcBorders>
          </w:tcPr>
          <w:p w14:paraId="470E2F9F" w14:textId="77777777" w:rsidR="00044E32" w:rsidRPr="004526E0" w:rsidRDefault="00677218" w:rsidP="005C48C8">
            <w:pPr>
              <w:spacing w:before="200"/>
              <w:ind w:left="66"/>
              <w:rPr>
                <w:rFonts w:ascii="Times New Roman" w:hAnsi="Times New Roman"/>
                <w:sz w:val="24"/>
                <w:szCs w:val="24"/>
              </w:rPr>
            </w:pPr>
            <w:r w:rsidRPr="004526E0">
              <w:rPr>
                <w:rFonts w:ascii="Times New Roman" w:hAnsi="Times New Roman"/>
                <w:sz w:val="24"/>
                <w:szCs w:val="24"/>
              </w:rPr>
              <w:t>10.2.</w:t>
            </w:r>
          </w:p>
          <w:p w14:paraId="0645BA89" w14:textId="77777777" w:rsidR="00275CC6" w:rsidRPr="004526E0" w:rsidRDefault="00275CC6" w:rsidP="00275CC6">
            <w:pPr>
              <w:rPr>
                <w:rFonts w:ascii="Times New Roman" w:hAnsi="Times New Roman"/>
                <w:sz w:val="24"/>
                <w:szCs w:val="24"/>
              </w:rPr>
            </w:pPr>
          </w:p>
          <w:p w14:paraId="3C11D018" w14:textId="77777777" w:rsidR="00275CC6" w:rsidRPr="004526E0" w:rsidRDefault="00275CC6" w:rsidP="00275CC6">
            <w:pPr>
              <w:rPr>
                <w:rFonts w:ascii="Times New Roman" w:hAnsi="Times New Roman"/>
                <w:sz w:val="24"/>
                <w:szCs w:val="24"/>
              </w:rPr>
            </w:pPr>
          </w:p>
          <w:p w14:paraId="1268F6A6" w14:textId="77777777" w:rsidR="00275CC6" w:rsidRPr="004526E0" w:rsidRDefault="00275CC6" w:rsidP="00275CC6">
            <w:pPr>
              <w:rPr>
                <w:rFonts w:ascii="Times New Roman" w:hAnsi="Times New Roman"/>
                <w:sz w:val="24"/>
                <w:szCs w:val="24"/>
              </w:rPr>
            </w:pPr>
          </w:p>
          <w:p w14:paraId="5FCAEE2F" w14:textId="77777777" w:rsidR="00275CC6" w:rsidRPr="004526E0" w:rsidRDefault="00275CC6" w:rsidP="00275CC6">
            <w:pPr>
              <w:rPr>
                <w:rFonts w:ascii="Times New Roman" w:hAnsi="Times New Roman"/>
                <w:sz w:val="24"/>
                <w:szCs w:val="24"/>
              </w:rPr>
            </w:pPr>
          </w:p>
          <w:p w14:paraId="07205D8A" w14:textId="77777777" w:rsidR="00275CC6" w:rsidRPr="004526E0" w:rsidRDefault="00275CC6" w:rsidP="00275CC6">
            <w:pPr>
              <w:rPr>
                <w:rFonts w:ascii="Times New Roman" w:hAnsi="Times New Roman"/>
                <w:sz w:val="24"/>
                <w:szCs w:val="24"/>
              </w:rPr>
            </w:pPr>
          </w:p>
          <w:p w14:paraId="7FB13026" w14:textId="77777777" w:rsidR="00275CC6" w:rsidRPr="004526E0" w:rsidRDefault="00275CC6" w:rsidP="00275CC6">
            <w:pPr>
              <w:spacing w:line="600" w:lineRule="auto"/>
              <w:rPr>
                <w:rFonts w:ascii="Times New Roman" w:hAnsi="Times New Roman"/>
                <w:sz w:val="24"/>
                <w:szCs w:val="24"/>
              </w:rPr>
            </w:pPr>
          </w:p>
          <w:p w14:paraId="4B912AC6" w14:textId="77777777" w:rsidR="00275CC6" w:rsidRPr="004526E0" w:rsidRDefault="00275CC6" w:rsidP="00275CC6">
            <w:pPr>
              <w:spacing w:line="600" w:lineRule="auto"/>
              <w:rPr>
                <w:rFonts w:ascii="Times New Roman" w:hAnsi="Times New Roman"/>
                <w:sz w:val="24"/>
                <w:szCs w:val="24"/>
              </w:rPr>
            </w:pPr>
          </w:p>
          <w:p w14:paraId="1B22C945" w14:textId="77777777" w:rsidR="00275CC6" w:rsidRPr="004526E0" w:rsidRDefault="00275CC6" w:rsidP="00275CC6">
            <w:pPr>
              <w:spacing w:line="600" w:lineRule="auto"/>
              <w:rPr>
                <w:rFonts w:ascii="Times New Roman" w:hAnsi="Times New Roman"/>
                <w:sz w:val="24"/>
                <w:szCs w:val="24"/>
              </w:rPr>
            </w:pPr>
          </w:p>
          <w:p w14:paraId="20901FA7" w14:textId="77777777" w:rsidR="00275CC6" w:rsidRPr="004526E0" w:rsidRDefault="00275CC6" w:rsidP="00275CC6">
            <w:pPr>
              <w:spacing w:line="600" w:lineRule="auto"/>
              <w:rPr>
                <w:rFonts w:ascii="Times New Roman" w:hAnsi="Times New Roman"/>
                <w:sz w:val="24"/>
                <w:szCs w:val="24"/>
              </w:rPr>
            </w:pPr>
          </w:p>
          <w:p w14:paraId="541B1D5D" w14:textId="356B2214" w:rsidR="00275CC6" w:rsidRPr="004526E0" w:rsidRDefault="00275CC6" w:rsidP="00275CC6">
            <w:pPr>
              <w:tabs>
                <w:tab w:val="left" w:pos="487"/>
              </w:tabs>
              <w:spacing w:line="600" w:lineRule="auto"/>
              <w:rPr>
                <w:rFonts w:ascii="Times New Roman" w:hAnsi="Times New Roman"/>
                <w:sz w:val="24"/>
                <w:szCs w:val="24"/>
              </w:rPr>
            </w:pPr>
          </w:p>
        </w:tc>
        <w:tc>
          <w:tcPr>
            <w:tcW w:w="8930" w:type="dxa"/>
            <w:tcBorders>
              <w:top w:val="nil"/>
              <w:left w:val="nil"/>
              <w:bottom w:val="nil"/>
              <w:right w:val="nil"/>
            </w:tcBorders>
          </w:tcPr>
          <w:p w14:paraId="2F424E81" w14:textId="77777777" w:rsidR="00677218" w:rsidRPr="004526E0" w:rsidRDefault="00677218" w:rsidP="00E65C8A">
            <w:pPr>
              <w:pStyle w:val="Stilius3"/>
              <w:spacing w:before="120"/>
              <w:ind w:left="34"/>
              <w:rPr>
                <w:sz w:val="24"/>
                <w:szCs w:val="24"/>
              </w:rPr>
            </w:pPr>
            <w:r w:rsidRPr="004526E0">
              <w:rPr>
                <w:sz w:val="24"/>
                <w:szCs w:val="24"/>
              </w:rPr>
              <w:t xml:space="preserve">Pakeitimai forminami ir įkainojami tokia tvarka: </w:t>
            </w:r>
          </w:p>
          <w:p w14:paraId="1DCA7CEA" w14:textId="1C33B3B8" w:rsidR="00677218" w:rsidRPr="004526E0" w:rsidRDefault="00677218" w:rsidP="00E65C8A">
            <w:pPr>
              <w:pStyle w:val="Stilius3"/>
              <w:tabs>
                <w:tab w:val="left" w:pos="597"/>
              </w:tabs>
              <w:spacing w:before="120" w:after="80"/>
              <w:ind w:left="743" w:hanging="709"/>
              <w:rPr>
                <w:sz w:val="24"/>
                <w:szCs w:val="24"/>
              </w:rPr>
            </w:pPr>
            <w:r w:rsidRPr="004526E0">
              <w:rPr>
                <w:sz w:val="24"/>
                <w:szCs w:val="24"/>
              </w:rPr>
              <w:t>10.2.1.</w:t>
            </w:r>
            <w:r w:rsidR="00E65C8A" w:rsidRPr="004526E0">
              <w:rPr>
                <w:sz w:val="24"/>
                <w:szCs w:val="24"/>
              </w:rPr>
              <w:t xml:space="preserve"> </w:t>
            </w:r>
            <w:r w:rsidRPr="004526E0">
              <w:rPr>
                <w:sz w:val="24"/>
                <w:szCs w:val="24"/>
              </w:rPr>
              <w:t xml:space="preserve">jei būtina/tikslinga </w:t>
            </w:r>
            <w:r w:rsidRPr="004526E0">
              <w:rPr>
                <w:b/>
                <w:bCs/>
                <w:sz w:val="24"/>
                <w:szCs w:val="24"/>
              </w:rPr>
              <w:t>atsisakyti</w:t>
            </w:r>
            <w:r w:rsidRPr="004526E0">
              <w:rPr>
                <w:sz w:val="24"/>
                <w:szCs w:val="24"/>
              </w:rPr>
              <w:t xml:space="preserve"> atskiro Darbo, ar būtina/tikslinga mažinti Darbų apimtis, Rangovas pateikia nevykdytinų Darbų lokalinę sąmatą, kurioje nurodo nevykdytinų Darbų kainas, apskaičiuotas pagal 9.10.1 papunktyje nurodytus Darbų kainų nustatymo būdus, ir, Užsakovui įvertinus Rangovo siūlymą, koreguojama Sutarties kaina;</w:t>
            </w:r>
          </w:p>
          <w:p w14:paraId="7C26CC82" w14:textId="0EC55E5E" w:rsidR="00677218" w:rsidRPr="004526E0" w:rsidRDefault="00677218" w:rsidP="005C48C8">
            <w:pPr>
              <w:pStyle w:val="Stilius3"/>
              <w:tabs>
                <w:tab w:val="left" w:pos="743"/>
              </w:tabs>
              <w:spacing w:before="80" w:after="80"/>
              <w:ind w:left="743" w:hanging="743"/>
              <w:rPr>
                <w:sz w:val="24"/>
                <w:szCs w:val="24"/>
              </w:rPr>
            </w:pPr>
            <w:r w:rsidRPr="004526E0">
              <w:rPr>
                <w:sz w:val="24"/>
                <w:szCs w:val="24"/>
              </w:rPr>
              <w:t>10.2.2.</w:t>
            </w:r>
            <w:r w:rsidRPr="004526E0">
              <w:rPr>
                <w:sz w:val="24"/>
                <w:szCs w:val="24"/>
              </w:rPr>
              <w:tab/>
              <w:t xml:space="preserve">jei Sutartyje numatytą atskirą Darbą (ar jo dalį) būtina/tikslinga </w:t>
            </w:r>
            <w:r w:rsidRPr="004526E0">
              <w:rPr>
                <w:b/>
                <w:bCs/>
                <w:sz w:val="24"/>
                <w:szCs w:val="24"/>
              </w:rPr>
              <w:t>keisti</w:t>
            </w:r>
            <w:r w:rsidRPr="004526E0">
              <w:rPr>
                <w:sz w:val="24"/>
                <w:szCs w:val="24"/>
              </w:rPr>
              <w:t xml:space="preserve"> kitu atskiru darbu, Rangovas pateikia nevykdytinų Darbų lokalinę sąmatą, kurioje nurodo nevykdytinų Darbų kainas, apskaičiuotas pagal 9.</w:t>
            </w:r>
            <w:r w:rsidR="00337AC6" w:rsidRPr="004526E0">
              <w:rPr>
                <w:sz w:val="24"/>
                <w:szCs w:val="24"/>
              </w:rPr>
              <w:t>10</w:t>
            </w:r>
            <w:r w:rsidRPr="004526E0">
              <w:rPr>
                <w:sz w:val="24"/>
                <w:szCs w:val="24"/>
              </w:rPr>
              <w:t>.1 papunktyje nurodytus Darbų kainų nustatymo būdus, bei siūlymą dėl kitų Darbų, t.</w:t>
            </w:r>
            <w:r w:rsidR="00E65C8A" w:rsidRPr="004526E0">
              <w:rPr>
                <w:sz w:val="24"/>
                <w:szCs w:val="24"/>
              </w:rPr>
              <w:t xml:space="preserve"> </w:t>
            </w:r>
            <w:r w:rsidRPr="004526E0">
              <w:rPr>
                <w:sz w:val="24"/>
                <w:szCs w:val="24"/>
              </w:rPr>
              <w:t>y. vietoje nevykdomų Darbų siūlomų atlikti Darbų lokalinę sąmatą, sudarytą pagal 9.10.1 papunktyje nurodytus Darbų kainų nustatymo būdus, ir, Užsakovui įvertinus Rangovo siūlymą, koreguojama Sutarties kaina (jei reikia);</w:t>
            </w:r>
          </w:p>
          <w:p w14:paraId="77809D92" w14:textId="06B0B790" w:rsidR="00677218" w:rsidRPr="004526E0" w:rsidRDefault="00677218" w:rsidP="005C48C8">
            <w:pPr>
              <w:pStyle w:val="Stilius3"/>
              <w:tabs>
                <w:tab w:val="left" w:pos="743"/>
              </w:tabs>
              <w:spacing w:before="0"/>
              <w:ind w:left="743" w:hanging="743"/>
              <w:rPr>
                <w:sz w:val="24"/>
                <w:szCs w:val="24"/>
              </w:rPr>
            </w:pPr>
            <w:r w:rsidRPr="004526E0">
              <w:rPr>
                <w:sz w:val="24"/>
                <w:szCs w:val="24"/>
              </w:rPr>
              <w:t>10.2.3.</w:t>
            </w:r>
            <w:r w:rsidRPr="004526E0">
              <w:rPr>
                <w:sz w:val="24"/>
                <w:szCs w:val="24"/>
              </w:rPr>
              <w:tab/>
              <w:t>jei būtina/tikslinga atlikti papildomą darbą ar būtina/tikslinga didinti Darbų apimtis, Rangovas pateikia siūlymą dėl papildomų Darbų, t.</w:t>
            </w:r>
            <w:r w:rsidR="00E622FE" w:rsidRPr="004526E0">
              <w:rPr>
                <w:sz w:val="24"/>
                <w:szCs w:val="24"/>
              </w:rPr>
              <w:t xml:space="preserve"> </w:t>
            </w:r>
            <w:r w:rsidRPr="004526E0">
              <w:rPr>
                <w:sz w:val="24"/>
                <w:szCs w:val="24"/>
              </w:rPr>
              <w:t>y. papildomų Darbų lokalinę sąmatą, sudarytą pagal 9.10.1 papunktyje nurodytus Darbų kainų nustatymo būdus, ir, Užsakovui įvertinus Rangovo siūlymą, koreguojama Sutarties kaina.</w:t>
            </w:r>
          </w:p>
        </w:tc>
      </w:tr>
      <w:tr w:rsidR="00044E32" w:rsidRPr="004526E0" w14:paraId="0047A676" w14:textId="77777777" w:rsidTr="005C48C8">
        <w:tc>
          <w:tcPr>
            <w:tcW w:w="993" w:type="dxa"/>
            <w:tcBorders>
              <w:top w:val="nil"/>
              <w:left w:val="nil"/>
              <w:bottom w:val="nil"/>
              <w:right w:val="nil"/>
            </w:tcBorders>
          </w:tcPr>
          <w:p w14:paraId="0D3A7339" w14:textId="21C1A83D" w:rsidR="00044E32" w:rsidRPr="004526E0" w:rsidRDefault="00677218" w:rsidP="00C8233E">
            <w:pPr>
              <w:tabs>
                <w:tab w:val="left" w:pos="0"/>
              </w:tabs>
              <w:rPr>
                <w:rFonts w:ascii="Times New Roman" w:hAnsi="Times New Roman"/>
                <w:sz w:val="24"/>
                <w:szCs w:val="24"/>
              </w:rPr>
            </w:pPr>
            <w:r w:rsidRPr="004526E0">
              <w:rPr>
                <w:rFonts w:ascii="Times New Roman" w:hAnsi="Times New Roman"/>
                <w:sz w:val="24"/>
                <w:szCs w:val="24"/>
              </w:rPr>
              <w:t>10.3.</w:t>
            </w:r>
          </w:p>
          <w:p w14:paraId="16631B24" w14:textId="77777777" w:rsidR="00C22748" w:rsidRPr="004526E0" w:rsidRDefault="00C22748" w:rsidP="005C48C8">
            <w:pPr>
              <w:rPr>
                <w:rFonts w:ascii="Times New Roman" w:hAnsi="Times New Roman"/>
                <w:sz w:val="24"/>
                <w:szCs w:val="24"/>
              </w:rPr>
            </w:pPr>
          </w:p>
          <w:p w14:paraId="7314E7DA" w14:textId="77777777" w:rsidR="00C22748" w:rsidRPr="004526E0" w:rsidRDefault="00C22748" w:rsidP="005C48C8">
            <w:pPr>
              <w:rPr>
                <w:rFonts w:ascii="Times New Roman" w:hAnsi="Times New Roman"/>
                <w:sz w:val="24"/>
                <w:szCs w:val="24"/>
              </w:rPr>
            </w:pPr>
          </w:p>
          <w:p w14:paraId="040F83BF" w14:textId="77777777" w:rsidR="00C22748" w:rsidRPr="004526E0" w:rsidRDefault="00C22748" w:rsidP="005C48C8">
            <w:pPr>
              <w:rPr>
                <w:rFonts w:ascii="Times New Roman" w:hAnsi="Times New Roman"/>
                <w:sz w:val="24"/>
                <w:szCs w:val="24"/>
              </w:rPr>
            </w:pPr>
          </w:p>
          <w:p w14:paraId="623DD914" w14:textId="77777777" w:rsidR="00C22748" w:rsidRPr="004526E0" w:rsidRDefault="00C22748" w:rsidP="005C48C8">
            <w:pPr>
              <w:rPr>
                <w:rFonts w:ascii="Times New Roman" w:hAnsi="Times New Roman"/>
                <w:sz w:val="24"/>
                <w:szCs w:val="24"/>
              </w:rPr>
            </w:pPr>
          </w:p>
          <w:p w14:paraId="79BDB1EC" w14:textId="77777777" w:rsidR="00C22748" w:rsidRPr="004526E0" w:rsidRDefault="00C22748" w:rsidP="005C48C8">
            <w:pPr>
              <w:rPr>
                <w:rFonts w:ascii="Times New Roman" w:hAnsi="Times New Roman"/>
                <w:sz w:val="24"/>
                <w:szCs w:val="24"/>
              </w:rPr>
            </w:pPr>
          </w:p>
          <w:p w14:paraId="7D5FACE2" w14:textId="77777777" w:rsidR="00C22748" w:rsidRPr="004526E0" w:rsidRDefault="00C22748" w:rsidP="005C48C8">
            <w:pPr>
              <w:rPr>
                <w:rFonts w:ascii="Times New Roman" w:hAnsi="Times New Roman"/>
                <w:sz w:val="24"/>
                <w:szCs w:val="24"/>
              </w:rPr>
            </w:pPr>
          </w:p>
          <w:p w14:paraId="5A784792" w14:textId="77777777" w:rsidR="00C22748" w:rsidRPr="004526E0" w:rsidRDefault="00C22748" w:rsidP="005C48C8">
            <w:pPr>
              <w:rPr>
                <w:rFonts w:ascii="Times New Roman" w:hAnsi="Times New Roman"/>
                <w:sz w:val="24"/>
                <w:szCs w:val="24"/>
              </w:rPr>
            </w:pPr>
          </w:p>
          <w:p w14:paraId="535E946A" w14:textId="77777777" w:rsidR="00C22748" w:rsidRPr="004526E0" w:rsidRDefault="00C22748" w:rsidP="005C48C8">
            <w:pPr>
              <w:rPr>
                <w:rFonts w:ascii="Times New Roman" w:hAnsi="Times New Roman"/>
                <w:sz w:val="24"/>
                <w:szCs w:val="24"/>
              </w:rPr>
            </w:pPr>
          </w:p>
          <w:p w14:paraId="6E708152" w14:textId="77777777" w:rsidR="00C22748" w:rsidRPr="004526E0" w:rsidRDefault="00C22748" w:rsidP="005C48C8">
            <w:pPr>
              <w:rPr>
                <w:rFonts w:ascii="Times New Roman" w:hAnsi="Times New Roman"/>
                <w:sz w:val="24"/>
                <w:szCs w:val="24"/>
              </w:rPr>
            </w:pPr>
          </w:p>
          <w:p w14:paraId="6D1E0652" w14:textId="77777777" w:rsidR="00C22748" w:rsidRPr="004526E0" w:rsidRDefault="00C22748" w:rsidP="005C48C8">
            <w:pPr>
              <w:rPr>
                <w:rFonts w:ascii="Times New Roman" w:hAnsi="Times New Roman"/>
                <w:sz w:val="24"/>
                <w:szCs w:val="24"/>
              </w:rPr>
            </w:pPr>
          </w:p>
          <w:p w14:paraId="33E56868" w14:textId="77777777" w:rsidR="00C22748" w:rsidRPr="004526E0" w:rsidRDefault="00C22748" w:rsidP="005C48C8">
            <w:pPr>
              <w:rPr>
                <w:rFonts w:ascii="Times New Roman" w:hAnsi="Times New Roman"/>
                <w:sz w:val="24"/>
                <w:szCs w:val="24"/>
              </w:rPr>
            </w:pPr>
          </w:p>
          <w:p w14:paraId="02E337ED" w14:textId="77777777" w:rsidR="00C22748" w:rsidRPr="004526E0" w:rsidRDefault="00C22748" w:rsidP="005C48C8">
            <w:pPr>
              <w:rPr>
                <w:rFonts w:ascii="Times New Roman" w:hAnsi="Times New Roman"/>
                <w:sz w:val="24"/>
                <w:szCs w:val="24"/>
              </w:rPr>
            </w:pPr>
          </w:p>
          <w:p w14:paraId="61E51FEA" w14:textId="77777777" w:rsidR="00C22748" w:rsidRPr="004526E0" w:rsidRDefault="00C22748" w:rsidP="005C48C8">
            <w:pPr>
              <w:rPr>
                <w:rFonts w:ascii="Times New Roman" w:hAnsi="Times New Roman"/>
                <w:sz w:val="24"/>
                <w:szCs w:val="24"/>
              </w:rPr>
            </w:pPr>
          </w:p>
          <w:p w14:paraId="2E064348" w14:textId="77777777" w:rsidR="00C22748" w:rsidRPr="004526E0" w:rsidRDefault="00C22748" w:rsidP="005C48C8">
            <w:pPr>
              <w:rPr>
                <w:rFonts w:ascii="Times New Roman" w:hAnsi="Times New Roman"/>
                <w:sz w:val="24"/>
                <w:szCs w:val="24"/>
              </w:rPr>
            </w:pPr>
          </w:p>
          <w:p w14:paraId="414FE185" w14:textId="77777777" w:rsidR="00C22748" w:rsidRPr="004526E0" w:rsidRDefault="00C22748" w:rsidP="005C48C8">
            <w:pPr>
              <w:rPr>
                <w:rFonts w:ascii="Times New Roman" w:hAnsi="Times New Roman"/>
                <w:sz w:val="24"/>
                <w:szCs w:val="24"/>
              </w:rPr>
            </w:pPr>
          </w:p>
          <w:p w14:paraId="308B8648" w14:textId="77777777" w:rsidR="00C22748" w:rsidRPr="004526E0" w:rsidRDefault="00C22748" w:rsidP="005C48C8">
            <w:pPr>
              <w:rPr>
                <w:rFonts w:ascii="Times New Roman" w:hAnsi="Times New Roman"/>
                <w:sz w:val="24"/>
                <w:szCs w:val="24"/>
              </w:rPr>
            </w:pPr>
          </w:p>
          <w:p w14:paraId="73AB3F43" w14:textId="77777777" w:rsidR="00C22748" w:rsidRPr="004526E0" w:rsidRDefault="00C22748" w:rsidP="005C48C8">
            <w:pPr>
              <w:rPr>
                <w:rFonts w:ascii="Times New Roman" w:hAnsi="Times New Roman"/>
                <w:sz w:val="24"/>
                <w:szCs w:val="24"/>
              </w:rPr>
            </w:pPr>
          </w:p>
          <w:p w14:paraId="0BA6D5A5" w14:textId="77777777" w:rsidR="00C22748" w:rsidRPr="004526E0" w:rsidRDefault="00C22748" w:rsidP="005C48C8">
            <w:pPr>
              <w:rPr>
                <w:rFonts w:ascii="Times New Roman" w:hAnsi="Times New Roman"/>
                <w:sz w:val="24"/>
                <w:szCs w:val="24"/>
              </w:rPr>
            </w:pPr>
          </w:p>
          <w:p w14:paraId="09A2CB79" w14:textId="77777777" w:rsidR="00490BBA" w:rsidRPr="004526E0" w:rsidRDefault="00490BBA" w:rsidP="005C48C8">
            <w:pPr>
              <w:rPr>
                <w:rFonts w:ascii="Times New Roman" w:hAnsi="Times New Roman"/>
                <w:sz w:val="24"/>
                <w:szCs w:val="24"/>
              </w:rPr>
            </w:pPr>
          </w:p>
          <w:p w14:paraId="45649389" w14:textId="77777777" w:rsidR="00490BBA" w:rsidRPr="004526E0" w:rsidRDefault="00490BBA" w:rsidP="005C48C8">
            <w:pPr>
              <w:rPr>
                <w:rFonts w:ascii="Times New Roman" w:hAnsi="Times New Roman"/>
                <w:sz w:val="24"/>
                <w:szCs w:val="24"/>
              </w:rPr>
            </w:pPr>
          </w:p>
          <w:p w14:paraId="51E71456" w14:textId="77777777" w:rsidR="00490BBA" w:rsidRPr="004526E0" w:rsidRDefault="00490BBA" w:rsidP="005C48C8">
            <w:pPr>
              <w:rPr>
                <w:rFonts w:ascii="Times New Roman" w:hAnsi="Times New Roman"/>
                <w:sz w:val="24"/>
                <w:szCs w:val="24"/>
              </w:rPr>
            </w:pPr>
          </w:p>
          <w:p w14:paraId="29041756" w14:textId="77777777" w:rsidR="00C22748" w:rsidRPr="004526E0" w:rsidRDefault="00C22748" w:rsidP="005C48C8">
            <w:pPr>
              <w:tabs>
                <w:tab w:val="left" w:pos="395"/>
              </w:tabs>
              <w:rPr>
                <w:rFonts w:ascii="Times New Roman" w:hAnsi="Times New Roman"/>
                <w:sz w:val="24"/>
                <w:szCs w:val="24"/>
              </w:rPr>
            </w:pPr>
            <w:r w:rsidRPr="004526E0">
              <w:rPr>
                <w:rFonts w:ascii="Times New Roman" w:hAnsi="Times New Roman"/>
                <w:sz w:val="24"/>
                <w:szCs w:val="24"/>
              </w:rPr>
              <w:t>10.4.</w:t>
            </w:r>
          </w:p>
          <w:p w14:paraId="1D000DE5" w14:textId="77777777" w:rsidR="00C22748" w:rsidRPr="004526E0" w:rsidRDefault="00C22748" w:rsidP="005C48C8">
            <w:pPr>
              <w:rPr>
                <w:rFonts w:ascii="Times New Roman" w:hAnsi="Times New Roman"/>
                <w:sz w:val="24"/>
                <w:szCs w:val="24"/>
              </w:rPr>
            </w:pPr>
          </w:p>
          <w:p w14:paraId="2621C0E4" w14:textId="77777777" w:rsidR="00C22748" w:rsidRPr="004526E0" w:rsidRDefault="00C22748" w:rsidP="005C48C8">
            <w:pPr>
              <w:rPr>
                <w:rFonts w:ascii="Times New Roman" w:hAnsi="Times New Roman"/>
                <w:sz w:val="24"/>
                <w:szCs w:val="24"/>
              </w:rPr>
            </w:pPr>
          </w:p>
          <w:p w14:paraId="77F1B53B" w14:textId="77777777" w:rsidR="00C22748" w:rsidRPr="004526E0" w:rsidRDefault="00C22748" w:rsidP="005C48C8">
            <w:pPr>
              <w:rPr>
                <w:rFonts w:ascii="Times New Roman" w:hAnsi="Times New Roman"/>
                <w:sz w:val="24"/>
                <w:szCs w:val="24"/>
              </w:rPr>
            </w:pPr>
          </w:p>
          <w:p w14:paraId="0EC28070" w14:textId="77777777" w:rsidR="00C22748" w:rsidRPr="004526E0" w:rsidRDefault="00C22748" w:rsidP="005C48C8">
            <w:pPr>
              <w:rPr>
                <w:rFonts w:ascii="Times New Roman" w:hAnsi="Times New Roman"/>
                <w:sz w:val="24"/>
                <w:szCs w:val="24"/>
              </w:rPr>
            </w:pPr>
          </w:p>
          <w:p w14:paraId="56C600A8" w14:textId="77777777" w:rsidR="00C22748" w:rsidRPr="004526E0" w:rsidRDefault="00C22748" w:rsidP="005C48C8">
            <w:pPr>
              <w:rPr>
                <w:rFonts w:ascii="Times New Roman" w:hAnsi="Times New Roman"/>
                <w:sz w:val="24"/>
                <w:szCs w:val="24"/>
              </w:rPr>
            </w:pPr>
          </w:p>
          <w:p w14:paraId="0514212D" w14:textId="77777777" w:rsidR="00C22748" w:rsidRPr="004526E0" w:rsidRDefault="00C22748" w:rsidP="005C48C8">
            <w:pPr>
              <w:rPr>
                <w:rFonts w:ascii="Times New Roman" w:hAnsi="Times New Roman"/>
                <w:sz w:val="24"/>
                <w:szCs w:val="24"/>
              </w:rPr>
            </w:pPr>
          </w:p>
          <w:p w14:paraId="70495D4A" w14:textId="77777777" w:rsidR="00C22748" w:rsidRPr="004526E0" w:rsidRDefault="00C22748" w:rsidP="005C48C8">
            <w:pPr>
              <w:rPr>
                <w:rFonts w:ascii="Times New Roman" w:hAnsi="Times New Roman"/>
                <w:sz w:val="24"/>
                <w:szCs w:val="24"/>
              </w:rPr>
            </w:pPr>
          </w:p>
          <w:p w14:paraId="52400350" w14:textId="77777777" w:rsidR="008056AD" w:rsidRPr="004526E0" w:rsidRDefault="008056AD" w:rsidP="005C48C8">
            <w:pPr>
              <w:rPr>
                <w:rFonts w:ascii="Times New Roman" w:hAnsi="Times New Roman"/>
                <w:sz w:val="24"/>
                <w:szCs w:val="24"/>
              </w:rPr>
            </w:pPr>
          </w:p>
          <w:p w14:paraId="3A3E1CE1" w14:textId="77777777" w:rsidR="008056AD" w:rsidRPr="004526E0" w:rsidRDefault="008056AD" w:rsidP="005C48C8">
            <w:pPr>
              <w:rPr>
                <w:rFonts w:ascii="Times New Roman" w:hAnsi="Times New Roman"/>
                <w:sz w:val="24"/>
                <w:szCs w:val="24"/>
              </w:rPr>
            </w:pPr>
          </w:p>
          <w:p w14:paraId="5C2C3DA5" w14:textId="77777777" w:rsidR="008056AD" w:rsidRPr="004526E0" w:rsidRDefault="008056AD" w:rsidP="005C48C8">
            <w:pPr>
              <w:rPr>
                <w:rFonts w:ascii="Times New Roman" w:hAnsi="Times New Roman"/>
                <w:sz w:val="24"/>
                <w:szCs w:val="24"/>
              </w:rPr>
            </w:pPr>
          </w:p>
          <w:p w14:paraId="19E8EDFB" w14:textId="77777777" w:rsidR="008056AD" w:rsidRPr="004526E0" w:rsidRDefault="008056AD" w:rsidP="005C48C8">
            <w:pPr>
              <w:rPr>
                <w:rFonts w:ascii="Times New Roman" w:hAnsi="Times New Roman"/>
                <w:sz w:val="24"/>
                <w:szCs w:val="24"/>
              </w:rPr>
            </w:pPr>
          </w:p>
          <w:p w14:paraId="18DFEAC6" w14:textId="77777777" w:rsidR="008056AD" w:rsidRPr="004526E0" w:rsidRDefault="008056AD" w:rsidP="005C48C8">
            <w:pPr>
              <w:rPr>
                <w:rFonts w:ascii="Times New Roman" w:hAnsi="Times New Roman"/>
                <w:sz w:val="24"/>
                <w:szCs w:val="24"/>
              </w:rPr>
            </w:pPr>
          </w:p>
          <w:p w14:paraId="498CC496" w14:textId="77777777" w:rsidR="00C22748" w:rsidRPr="004526E0" w:rsidRDefault="00C22748" w:rsidP="005C48C8">
            <w:pPr>
              <w:rPr>
                <w:rFonts w:ascii="Times New Roman" w:hAnsi="Times New Roman"/>
                <w:sz w:val="24"/>
                <w:szCs w:val="24"/>
              </w:rPr>
            </w:pPr>
          </w:p>
          <w:p w14:paraId="3BF6106E" w14:textId="77777777" w:rsidR="008056AD" w:rsidRPr="004526E0" w:rsidRDefault="008056AD" w:rsidP="005C48C8">
            <w:pPr>
              <w:rPr>
                <w:rFonts w:ascii="Times New Roman" w:hAnsi="Times New Roman"/>
                <w:sz w:val="24"/>
                <w:szCs w:val="24"/>
              </w:rPr>
            </w:pPr>
          </w:p>
          <w:p w14:paraId="1E58EE47" w14:textId="2CDE2C9B" w:rsidR="00C22748" w:rsidRPr="004526E0" w:rsidRDefault="00C22748" w:rsidP="005C48C8">
            <w:pPr>
              <w:rPr>
                <w:rFonts w:ascii="Times New Roman" w:hAnsi="Times New Roman"/>
                <w:sz w:val="24"/>
                <w:szCs w:val="24"/>
              </w:rPr>
            </w:pPr>
            <w:r w:rsidRPr="004526E0">
              <w:rPr>
                <w:rFonts w:ascii="Times New Roman" w:hAnsi="Times New Roman"/>
                <w:sz w:val="24"/>
                <w:szCs w:val="24"/>
              </w:rPr>
              <w:t>10.5.</w:t>
            </w:r>
          </w:p>
          <w:p w14:paraId="57B80256" w14:textId="77777777" w:rsidR="0095579D" w:rsidRPr="004526E0" w:rsidRDefault="0095579D" w:rsidP="005C48C8">
            <w:pPr>
              <w:rPr>
                <w:rFonts w:ascii="Times New Roman" w:hAnsi="Times New Roman"/>
                <w:sz w:val="24"/>
                <w:szCs w:val="24"/>
              </w:rPr>
            </w:pPr>
          </w:p>
          <w:p w14:paraId="512F524D" w14:textId="77777777" w:rsidR="00490BBA" w:rsidRPr="004526E0" w:rsidRDefault="00490BBA" w:rsidP="005C48C8">
            <w:pPr>
              <w:rPr>
                <w:rFonts w:ascii="Times New Roman" w:hAnsi="Times New Roman"/>
                <w:sz w:val="24"/>
                <w:szCs w:val="24"/>
              </w:rPr>
            </w:pPr>
          </w:p>
          <w:p w14:paraId="728B5DAC" w14:textId="77777777" w:rsidR="001F0109" w:rsidRPr="004526E0" w:rsidRDefault="001F0109" w:rsidP="005C48C8">
            <w:pPr>
              <w:rPr>
                <w:rFonts w:ascii="Times New Roman" w:hAnsi="Times New Roman"/>
                <w:sz w:val="24"/>
                <w:szCs w:val="24"/>
              </w:rPr>
            </w:pPr>
          </w:p>
          <w:p w14:paraId="1F753C5A" w14:textId="67958BB7" w:rsidR="00C22748" w:rsidRPr="004526E0" w:rsidRDefault="00C22748" w:rsidP="005C48C8">
            <w:pPr>
              <w:rPr>
                <w:rFonts w:ascii="Times New Roman" w:hAnsi="Times New Roman"/>
                <w:sz w:val="24"/>
                <w:szCs w:val="24"/>
              </w:rPr>
            </w:pPr>
            <w:r w:rsidRPr="004526E0">
              <w:rPr>
                <w:rFonts w:ascii="Times New Roman" w:hAnsi="Times New Roman"/>
                <w:sz w:val="24"/>
                <w:szCs w:val="24"/>
              </w:rPr>
              <w:t>10.6.</w:t>
            </w:r>
          </w:p>
          <w:p w14:paraId="01866814" w14:textId="77777777" w:rsidR="00490BBA" w:rsidRPr="004526E0" w:rsidRDefault="00490BBA" w:rsidP="005C48C8">
            <w:pPr>
              <w:rPr>
                <w:rFonts w:ascii="Times New Roman" w:hAnsi="Times New Roman"/>
                <w:sz w:val="24"/>
                <w:szCs w:val="24"/>
              </w:rPr>
            </w:pPr>
          </w:p>
          <w:p w14:paraId="312024F9" w14:textId="77777777" w:rsidR="008056AD" w:rsidRPr="004526E0" w:rsidRDefault="008056AD" w:rsidP="005C48C8">
            <w:pPr>
              <w:rPr>
                <w:rFonts w:ascii="Times New Roman" w:hAnsi="Times New Roman"/>
                <w:sz w:val="24"/>
                <w:szCs w:val="24"/>
              </w:rPr>
            </w:pPr>
          </w:p>
          <w:p w14:paraId="1C537AF8" w14:textId="77777777" w:rsidR="00C22748" w:rsidRPr="004526E0" w:rsidRDefault="00C22748" w:rsidP="005C48C8">
            <w:pPr>
              <w:rPr>
                <w:rFonts w:ascii="Times New Roman" w:hAnsi="Times New Roman"/>
                <w:sz w:val="24"/>
                <w:szCs w:val="24"/>
              </w:rPr>
            </w:pPr>
            <w:r w:rsidRPr="004526E0">
              <w:rPr>
                <w:rFonts w:ascii="Times New Roman" w:hAnsi="Times New Roman"/>
                <w:sz w:val="24"/>
                <w:szCs w:val="24"/>
              </w:rPr>
              <w:t>10.7.</w:t>
            </w:r>
          </w:p>
          <w:p w14:paraId="49A13C4F" w14:textId="77777777" w:rsidR="001B7F0D" w:rsidRPr="004526E0" w:rsidRDefault="001B7F0D" w:rsidP="005C48C8">
            <w:pPr>
              <w:rPr>
                <w:rFonts w:ascii="Times New Roman" w:hAnsi="Times New Roman"/>
                <w:sz w:val="24"/>
                <w:szCs w:val="24"/>
              </w:rPr>
            </w:pPr>
          </w:p>
          <w:p w14:paraId="6C3DC9CD" w14:textId="77777777" w:rsidR="00490BBA" w:rsidRPr="004526E0" w:rsidRDefault="00490BBA" w:rsidP="005C48C8">
            <w:pPr>
              <w:rPr>
                <w:rFonts w:ascii="Times New Roman" w:hAnsi="Times New Roman"/>
                <w:sz w:val="24"/>
                <w:szCs w:val="24"/>
              </w:rPr>
            </w:pPr>
          </w:p>
          <w:p w14:paraId="140521D3" w14:textId="77777777" w:rsidR="008056AD" w:rsidRPr="004526E0" w:rsidRDefault="008056AD" w:rsidP="005C48C8">
            <w:pPr>
              <w:rPr>
                <w:rFonts w:ascii="Times New Roman" w:hAnsi="Times New Roman"/>
                <w:sz w:val="24"/>
                <w:szCs w:val="24"/>
              </w:rPr>
            </w:pPr>
          </w:p>
          <w:p w14:paraId="1973A04E" w14:textId="77777777" w:rsidR="001B7F0D" w:rsidRPr="004526E0" w:rsidRDefault="001B7F0D" w:rsidP="005C48C8">
            <w:pPr>
              <w:rPr>
                <w:rFonts w:ascii="Times New Roman" w:hAnsi="Times New Roman"/>
                <w:sz w:val="24"/>
                <w:szCs w:val="24"/>
              </w:rPr>
            </w:pPr>
          </w:p>
          <w:p w14:paraId="102AC33A" w14:textId="77777777" w:rsidR="001F0109" w:rsidRPr="004526E0" w:rsidRDefault="001F0109" w:rsidP="005C48C8">
            <w:pPr>
              <w:rPr>
                <w:rFonts w:ascii="Times New Roman" w:hAnsi="Times New Roman"/>
                <w:sz w:val="24"/>
                <w:szCs w:val="24"/>
              </w:rPr>
            </w:pPr>
          </w:p>
          <w:p w14:paraId="03D99A4B" w14:textId="65192198" w:rsidR="001B7F0D" w:rsidRPr="004526E0" w:rsidRDefault="001B7F0D" w:rsidP="005C48C8">
            <w:pPr>
              <w:rPr>
                <w:rFonts w:ascii="Times New Roman" w:hAnsi="Times New Roman"/>
                <w:sz w:val="24"/>
                <w:szCs w:val="24"/>
              </w:rPr>
            </w:pPr>
            <w:r w:rsidRPr="004526E0">
              <w:rPr>
                <w:rFonts w:ascii="Times New Roman" w:hAnsi="Times New Roman"/>
                <w:sz w:val="24"/>
                <w:szCs w:val="24"/>
              </w:rPr>
              <w:t>10.8.</w:t>
            </w:r>
          </w:p>
          <w:p w14:paraId="4E00ED70" w14:textId="77777777" w:rsidR="001B7F0D" w:rsidRPr="004526E0" w:rsidRDefault="001B7F0D" w:rsidP="005C48C8">
            <w:pPr>
              <w:rPr>
                <w:rFonts w:ascii="Times New Roman" w:hAnsi="Times New Roman"/>
                <w:sz w:val="24"/>
                <w:szCs w:val="24"/>
              </w:rPr>
            </w:pPr>
          </w:p>
          <w:p w14:paraId="14A1B263" w14:textId="77777777" w:rsidR="001B7F0D" w:rsidRPr="004526E0" w:rsidRDefault="001B7F0D" w:rsidP="005C48C8">
            <w:pPr>
              <w:rPr>
                <w:rFonts w:ascii="Times New Roman" w:hAnsi="Times New Roman"/>
                <w:sz w:val="24"/>
                <w:szCs w:val="24"/>
              </w:rPr>
            </w:pPr>
          </w:p>
          <w:p w14:paraId="1A454B7F" w14:textId="77777777" w:rsidR="001B7F0D" w:rsidRPr="004526E0" w:rsidRDefault="001B7F0D" w:rsidP="005C48C8">
            <w:pPr>
              <w:rPr>
                <w:rFonts w:ascii="Times New Roman" w:hAnsi="Times New Roman"/>
                <w:sz w:val="24"/>
                <w:szCs w:val="24"/>
              </w:rPr>
            </w:pPr>
          </w:p>
          <w:p w14:paraId="2EBB76A9" w14:textId="77777777" w:rsidR="008056AD" w:rsidRPr="004526E0" w:rsidRDefault="008056AD" w:rsidP="005C48C8">
            <w:pPr>
              <w:rPr>
                <w:rFonts w:ascii="Times New Roman" w:hAnsi="Times New Roman"/>
                <w:sz w:val="24"/>
                <w:szCs w:val="24"/>
              </w:rPr>
            </w:pPr>
          </w:p>
          <w:p w14:paraId="3A9A671D" w14:textId="77777777" w:rsidR="008D4BD7" w:rsidRPr="004526E0" w:rsidRDefault="008D4BD7" w:rsidP="005C48C8">
            <w:pPr>
              <w:rPr>
                <w:rFonts w:ascii="Times New Roman" w:hAnsi="Times New Roman"/>
                <w:sz w:val="24"/>
                <w:szCs w:val="24"/>
              </w:rPr>
            </w:pPr>
          </w:p>
          <w:p w14:paraId="2B76A240" w14:textId="77777777" w:rsidR="0095579D" w:rsidRPr="004526E0" w:rsidRDefault="0095579D" w:rsidP="005C48C8">
            <w:pPr>
              <w:rPr>
                <w:rFonts w:ascii="Times New Roman" w:hAnsi="Times New Roman"/>
                <w:sz w:val="24"/>
                <w:szCs w:val="24"/>
              </w:rPr>
            </w:pPr>
          </w:p>
          <w:p w14:paraId="08A9F3DE" w14:textId="77777777" w:rsidR="007C68B5" w:rsidRDefault="007C68B5" w:rsidP="005C48C8">
            <w:pPr>
              <w:rPr>
                <w:ins w:id="90" w:author="Dovilė Kėkštienė" w:date="2026-01-13T11:34:00Z" w16du:dateUtc="2026-01-13T09:34:00Z"/>
                <w:rFonts w:ascii="Times New Roman" w:hAnsi="Times New Roman"/>
                <w:sz w:val="24"/>
                <w:szCs w:val="24"/>
              </w:rPr>
            </w:pPr>
          </w:p>
          <w:p w14:paraId="17B37058" w14:textId="53A8AAB6" w:rsidR="001B7F0D" w:rsidRPr="004526E0" w:rsidRDefault="001B7F0D" w:rsidP="005C48C8">
            <w:pPr>
              <w:rPr>
                <w:rFonts w:ascii="Times New Roman" w:hAnsi="Times New Roman"/>
                <w:sz w:val="24"/>
                <w:szCs w:val="24"/>
              </w:rPr>
            </w:pPr>
            <w:r w:rsidRPr="004526E0">
              <w:rPr>
                <w:rFonts w:ascii="Times New Roman" w:hAnsi="Times New Roman"/>
                <w:sz w:val="24"/>
                <w:szCs w:val="24"/>
              </w:rPr>
              <w:lastRenderedPageBreak/>
              <w:t>10.9.</w:t>
            </w:r>
          </w:p>
          <w:p w14:paraId="59E9A799" w14:textId="77777777" w:rsidR="00542EA5" w:rsidRPr="004526E0" w:rsidRDefault="00542EA5" w:rsidP="005C48C8">
            <w:pPr>
              <w:rPr>
                <w:rFonts w:ascii="Times New Roman" w:hAnsi="Times New Roman"/>
                <w:sz w:val="24"/>
                <w:szCs w:val="24"/>
              </w:rPr>
            </w:pPr>
          </w:p>
          <w:p w14:paraId="73CF8B4B" w14:textId="77777777" w:rsidR="00542EA5" w:rsidRPr="004526E0" w:rsidRDefault="00542EA5" w:rsidP="005C48C8">
            <w:pPr>
              <w:rPr>
                <w:rFonts w:ascii="Times New Roman" w:hAnsi="Times New Roman"/>
                <w:sz w:val="24"/>
                <w:szCs w:val="24"/>
              </w:rPr>
            </w:pPr>
          </w:p>
          <w:p w14:paraId="7C1FBFF7" w14:textId="77777777" w:rsidR="00542EA5" w:rsidRPr="004526E0" w:rsidRDefault="00542EA5" w:rsidP="005C48C8">
            <w:pPr>
              <w:rPr>
                <w:rFonts w:ascii="Times New Roman" w:hAnsi="Times New Roman"/>
                <w:sz w:val="24"/>
                <w:szCs w:val="24"/>
              </w:rPr>
            </w:pPr>
          </w:p>
          <w:p w14:paraId="69147385" w14:textId="77777777" w:rsidR="00542EA5" w:rsidRPr="004526E0" w:rsidRDefault="00542EA5" w:rsidP="005C48C8">
            <w:pPr>
              <w:rPr>
                <w:rFonts w:ascii="Times New Roman" w:hAnsi="Times New Roman"/>
                <w:sz w:val="24"/>
                <w:szCs w:val="24"/>
              </w:rPr>
            </w:pPr>
          </w:p>
          <w:p w14:paraId="50A09AD8" w14:textId="77777777" w:rsidR="00542EA5" w:rsidRPr="004526E0" w:rsidRDefault="00542EA5" w:rsidP="005C48C8">
            <w:pPr>
              <w:rPr>
                <w:rFonts w:ascii="Times New Roman" w:hAnsi="Times New Roman"/>
                <w:sz w:val="24"/>
                <w:szCs w:val="24"/>
              </w:rPr>
            </w:pPr>
          </w:p>
          <w:p w14:paraId="3C612F07" w14:textId="77777777" w:rsidR="001B48C4" w:rsidRPr="004526E0" w:rsidRDefault="001B48C4" w:rsidP="005C48C8">
            <w:pPr>
              <w:rPr>
                <w:rFonts w:ascii="Times New Roman" w:hAnsi="Times New Roman"/>
                <w:sz w:val="24"/>
                <w:szCs w:val="24"/>
              </w:rPr>
            </w:pPr>
          </w:p>
          <w:p w14:paraId="47ED4578" w14:textId="77777777" w:rsidR="00182B67" w:rsidRPr="004526E0" w:rsidRDefault="00182B67" w:rsidP="005C48C8">
            <w:pPr>
              <w:rPr>
                <w:rFonts w:ascii="Times New Roman" w:hAnsi="Times New Roman"/>
                <w:sz w:val="24"/>
                <w:szCs w:val="24"/>
              </w:rPr>
            </w:pPr>
          </w:p>
          <w:p w14:paraId="2C6FF846" w14:textId="77777777" w:rsidR="00F70241" w:rsidRPr="004526E0" w:rsidRDefault="00F70241" w:rsidP="00AB64D5">
            <w:pPr>
              <w:rPr>
                <w:rFonts w:ascii="Times New Roman" w:hAnsi="Times New Roman"/>
                <w:sz w:val="24"/>
                <w:szCs w:val="24"/>
              </w:rPr>
            </w:pPr>
          </w:p>
          <w:p w14:paraId="5E99E36B" w14:textId="77777777" w:rsidR="001F0109" w:rsidRPr="004526E0" w:rsidRDefault="001F0109" w:rsidP="00AB64D5">
            <w:pPr>
              <w:rPr>
                <w:rFonts w:ascii="Times New Roman" w:hAnsi="Times New Roman"/>
                <w:sz w:val="24"/>
                <w:szCs w:val="24"/>
              </w:rPr>
            </w:pPr>
          </w:p>
          <w:p w14:paraId="39A02703" w14:textId="77777777" w:rsidR="00490BBA" w:rsidRPr="004526E0" w:rsidRDefault="00490BBA" w:rsidP="00AB64D5">
            <w:pPr>
              <w:tabs>
                <w:tab w:val="left" w:pos="505"/>
              </w:tabs>
              <w:rPr>
                <w:rFonts w:ascii="Times New Roman" w:hAnsi="Times New Roman"/>
                <w:sz w:val="24"/>
                <w:szCs w:val="24"/>
              </w:rPr>
            </w:pPr>
            <w:r w:rsidRPr="004526E0">
              <w:rPr>
                <w:rFonts w:ascii="Times New Roman" w:hAnsi="Times New Roman"/>
                <w:sz w:val="24"/>
                <w:szCs w:val="24"/>
              </w:rPr>
              <w:t>11.1.</w:t>
            </w:r>
          </w:p>
        </w:tc>
        <w:tc>
          <w:tcPr>
            <w:tcW w:w="8930" w:type="dxa"/>
            <w:tcBorders>
              <w:top w:val="nil"/>
              <w:left w:val="nil"/>
              <w:bottom w:val="nil"/>
              <w:right w:val="nil"/>
            </w:tcBorders>
          </w:tcPr>
          <w:tbl>
            <w:tblPr>
              <w:tblW w:w="10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37"/>
              <w:gridCol w:w="668"/>
            </w:tblGrid>
            <w:tr w:rsidR="00677218" w:rsidRPr="004526E0" w14:paraId="1FD260FF" w14:textId="77777777" w:rsidTr="00DF2519">
              <w:trPr>
                <w:trHeight w:val="419"/>
              </w:trPr>
              <w:tc>
                <w:tcPr>
                  <w:tcW w:w="10305" w:type="dxa"/>
                  <w:gridSpan w:val="2"/>
                  <w:tcBorders>
                    <w:top w:val="nil"/>
                    <w:left w:val="nil"/>
                    <w:bottom w:val="nil"/>
                    <w:right w:val="nil"/>
                  </w:tcBorders>
                </w:tcPr>
                <w:p w14:paraId="500583EB" w14:textId="6F79A52C" w:rsidR="00677218" w:rsidRPr="004526E0" w:rsidRDefault="00DE4247" w:rsidP="005E4759">
                  <w:pPr>
                    <w:pStyle w:val="Stilius3"/>
                    <w:framePr w:hSpace="180" w:wrap="around" w:vAnchor="text" w:hAnchor="text" w:y="1"/>
                    <w:tabs>
                      <w:tab w:val="left" w:pos="777"/>
                      <w:tab w:val="left" w:pos="918"/>
                    </w:tabs>
                    <w:spacing w:before="0"/>
                    <w:suppressOverlap/>
                    <w:rPr>
                      <w:sz w:val="24"/>
                      <w:szCs w:val="24"/>
                    </w:rPr>
                  </w:pPr>
                  <w:r w:rsidRPr="004526E0">
                    <w:rPr>
                      <w:sz w:val="24"/>
                      <w:szCs w:val="24"/>
                    </w:rPr>
                    <w:lastRenderedPageBreak/>
                    <w:t xml:space="preserve"> </w:t>
                  </w:r>
                  <w:r w:rsidR="00677218" w:rsidRPr="004526E0">
                    <w:rPr>
                      <w:sz w:val="24"/>
                      <w:szCs w:val="24"/>
                    </w:rPr>
                    <w:t xml:space="preserve">Pakeitimai gali būti atliekami neatsižvelgiant į jų vertę ir aplinkybes, jeigu </w:t>
                  </w:r>
                </w:p>
                <w:p w14:paraId="115F2DF0" w14:textId="77777777" w:rsidR="00DE4247" w:rsidRPr="004526E0" w:rsidRDefault="00DE4247" w:rsidP="005E4759">
                  <w:pPr>
                    <w:pStyle w:val="Sraopastraipa"/>
                    <w:framePr w:hSpace="180" w:wrap="around" w:vAnchor="text" w:hAnchor="text" w:y="1"/>
                    <w:numPr>
                      <w:ilvl w:val="2"/>
                      <w:numId w:val="46"/>
                    </w:numPr>
                    <w:tabs>
                      <w:tab w:val="left" w:pos="665"/>
                      <w:tab w:val="left" w:pos="743"/>
                      <w:tab w:val="left" w:pos="885"/>
                      <w:tab w:val="left" w:pos="1060"/>
                    </w:tabs>
                    <w:spacing w:before="120" w:after="120" w:line="240" w:lineRule="auto"/>
                    <w:ind w:right="1418"/>
                    <w:suppressOverlap/>
                    <w:jc w:val="both"/>
                    <w:rPr>
                      <w:rFonts w:ascii="Times New Roman" w:hAnsi="Times New Roman"/>
                      <w:sz w:val="24"/>
                      <w:szCs w:val="24"/>
                    </w:rPr>
                  </w:pPr>
                  <w:r w:rsidRPr="004526E0">
                    <w:rPr>
                      <w:rFonts w:ascii="Times New Roman" w:hAnsi="Times New Roman"/>
                      <w:sz w:val="24"/>
                      <w:szCs w:val="24"/>
                    </w:rPr>
                    <w:t xml:space="preserve"> </w:t>
                  </w:r>
                  <w:r w:rsidR="00677218" w:rsidRPr="004526E0">
                    <w:rPr>
                      <w:rFonts w:ascii="Times New Roman" w:hAnsi="Times New Roman"/>
                      <w:sz w:val="24"/>
                      <w:szCs w:val="24"/>
                    </w:rPr>
                    <w:t xml:space="preserve">pasirinkimo galimybės </w:t>
                  </w:r>
                  <w:r w:rsidR="00677218" w:rsidRPr="004526E0">
                    <w:rPr>
                      <w:rFonts w:ascii="Times New Roman" w:hAnsi="Times New Roman"/>
                      <w:i/>
                      <w:sz w:val="24"/>
                      <w:szCs w:val="24"/>
                    </w:rPr>
                    <w:t>(opcionas)</w:t>
                  </w:r>
                  <w:r w:rsidR="00677218" w:rsidRPr="004526E0">
                    <w:rPr>
                      <w:rFonts w:ascii="Times New Roman" w:hAnsi="Times New Roman"/>
                      <w:sz w:val="24"/>
                      <w:szCs w:val="24"/>
                    </w:rPr>
                    <w:t xml:space="preserve">, </w:t>
                  </w:r>
                  <w:proofErr w:type="spellStart"/>
                  <w:r w:rsidR="00677218" w:rsidRPr="004526E0">
                    <w:rPr>
                      <w:rFonts w:ascii="Times New Roman" w:hAnsi="Times New Roman"/>
                      <w:sz w:val="24"/>
                      <w:szCs w:val="24"/>
                    </w:rPr>
                    <w:t>įsk</w:t>
                  </w:r>
                  <w:proofErr w:type="spellEnd"/>
                  <w:r w:rsidR="00677218" w:rsidRPr="004526E0">
                    <w:rPr>
                      <w:rFonts w:ascii="Times New Roman" w:hAnsi="Times New Roman"/>
                      <w:sz w:val="24"/>
                      <w:szCs w:val="24"/>
                    </w:rPr>
                    <w:t xml:space="preserve">. </w:t>
                  </w:r>
                  <w:r w:rsidR="00677218" w:rsidRPr="004526E0">
                    <w:rPr>
                      <w:rFonts w:ascii="Times New Roman" w:hAnsi="Times New Roman"/>
                      <w:bCs/>
                      <w:color w:val="000000"/>
                      <w:sz w:val="24"/>
                      <w:szCs w:val="24"/>
                    </w:rPr>
                    <w:t>kiekių, apimties, objekto pakeitimą</w:t>
                  </w:r>
                  <w:r w:rsidR="00677218" w:rsidRPr="004526E0">
                    <w:rPr>
                      <w:rFonts w:ascii="Times New Roman" w:hAnsi="Times New Roman"/>
                      <w:sz w:val="24"/>
                      <w:szCs w:val="24"/>
                    </w:rPr>
                    <w:t xml:space="preserve">, iš anksto buvo aiškiai, tiksliai ir nedviprasmiškai suformuluotos pirkimo dokumentuose, nurodyta pasirinkimo galimybių </w:t>
                  </w:r>
                  <w:r w:rsidR="00677218" w:rsidRPr="004526E0">
                    <w:rPr>
                      <w:rFonts w:ascii="Times New Roman" w:hAnsi="Times New Roman"/>
                      <w:i/>
                      <w:sz w:val="24"/>
                      <w:szCs w:val="24"/>
                    </w:rPr>
                    <w:t>(opciono)</w:t>
                  </w:r>
                  <w:r w:rsidR="00677218" w:rsidRPr="004526E0">
                    <w:rPr>
                      <w:rFonts w:ascii="Times New Roman" w:hAnsi="Times New Roman"/>
                      <w:sz w:val="24"/>
                      <w:szCs w:val="24"/>
                    </w:rPr>
                    <w:t xml:space="preserve"> apimtis, pobūdis ir aplinkybės, kuriomis tai gali būti atliekama, ir iš esmės nesikeičia Darbų pobūdis:</w:t>
                  </w:r>
                </w:p>
                <w:p w14:paraId="2FE6A3B9" w14:textId="77777777" w:rsidR="00DE4247" w:rsidRPr="004526E0" w:rsidRDefault="00DE4247" w:rsidP="005E4759">
                  <w:pPr>
                    <w:pStyle w:val="Sraopastraipa"/>
                    <w:framePr w:hSpace="180" w:wrap="around" w:vAnchor="text" w:hAnchor="text" w:y="1"/>
                    <w:tabs>
                      <w:tab w:val="left" w:pos="665"/>
                      <w:tab w:val="left" w:pos="743"/>
                      <w:tab w:val="left" w:pos="885"/>
                      <w:tab w:val="left" w:pos="1060"/>
                    </w:tabs>
                    <w:spacing w:before="120" w:after="120" w:line="240" w:lineRule="auto"/>
                    <w:ind w:right="1418"/>
                    <w:suppressOverlap/>
                    <w:jc w:val="both"/>
                    <w:rPr>
                      <w:rFonts w:ascii="Times New Roman" w:hAnsi="Times New Roman"/>
                      <w:sz w:val="24"/>
                      <w:szCs w:val="24"/>
                    </w:rPr>
                  </w:pPr>
                </w:p>
                <w:p w14:paraId="004993F5" w14:textId="764B2F9C" w:rsidR="00DE4247" w:rsidRPr="004526E0" w:rsidRDefault="00DE4247" w:rsidP="005E4759">
                  <w:pPr>
                    <w:pStyle w:val="Sraopastraipa"/>
                    <w:framePr w:hSpace="180" w:wrap="around" w:vAnchor="text" w:hAnchor="text" w:y="1"/>
                    <w:tabs>
                      <w:tab w:val="left" w:pos="665"/>
                      <w:tab w:val="left" w:pos="743"/>
                      <w:tab w:val="left" w:pos="885"/>
                      <w:tab w:val="left" w:pos="1060"/>
                    </w:tabs>
                    <w:spacing w:before="120" w:after="120" w:line="240" w:lineRule="auto"/>
                    <w:ind w:right="1418"/>
                    <w:suppressOverlap/>
                    <w:jc w:val="both"/>
                    <w:rPr>
                      <w:rFonts w:ascii="Times New Roman" w:hAnsi="Times New Roman"/>
                      <w:sz w:val="24"/>
                      <w:szCs w:val="24"/>
                    </w:rPr>
                  </w:pPr>
                  <w:r w:rsidRPr="004526E0">
                    <w:rPr>
                      <w:rFonts w:ascii="Times New Roman" w:hAnsi="Times New Roman"/>
                      <w:sz w:val="24"/>
                      <w:szCs w:val="24"/>
                    </w:rPr>
                    <w:t xml:space="preserve">dėl techninių sprendinių keitimo, Darbų vykdymo metu nustačius </w:t>
                  </w:r>
                  <w:r w:rsidR="00502B25" w:rsidRPr="00502B25">
                    <w:rPr>
                      <w:rFonts w:ascii="Times New Roman" w:hAnsi="Times New Roman"/>
                      <w:sz w:val="24"/>
                      <w:szCs w:val="24"/>
                    </w:rPr>
                    <w:t>Techninio darbo</w:t>
                  </w:r>
                  <w:r w:rsidRPr="00502B25">
                    <w:rPr>
                      <w:rFonts w:ascii="Times New Roman" w:hAnsi="Times New Roman"/>
                      <w:sz w:val="24"/>
                      <w:szCs w:val="24"/>
                    </w:rPr>
                    <w:t xml:space="preserve"> projekto trūkumus/klaidas, Sutartyje nurodytam rezultatui pasiekti</w:t>
                  </w:r>
                  <w:r w:rsidRPr="004526E0">
                    <w:rPr>
                      <w:rFonts w:ascii="Times New Roman" w:hAnsi="Times New Roman"/>
                      <w:sz w:val="24"/>
                      <w:szCs w:val="24"/>
                    </w:rPr>
                    <w:t xml:space="preserve"> galima įsigyti papildomus darbus iš Rangovo, šių darbų būtinumą pagrindžiant dokumentais kaip nurodyta </w:t>
                  </w:r>
                  <w:r w:rsidR="00DE5878" w:rsidRPr="004526E0">
                    <w:rPr>
                      <w:rFonts w:ascii="Times New Roman" w:hAnsi="Times New Roman"/>
                      <w:sz w:val="24"/>
                      <w:szCs w:val="24"/>
                    </w:rPr>
                    <w:t>10</w:t>
                  </w:r>
                  <w:r w:rsidRPr="004526E0">
                    <w:rPr>
                      <w:rFonts w:ascii="Times New Roman" w:hAnsi="Times New Roman"/>
                      <w:sz w:val="24"/>
                      <w:szCs w:val="24"/>
                    </w:rPr>
                    <w:t xml:space="preserve">.1 papunktyje, parengtais Rangovo bei patvirtintais Užsakovo parašais. Rangovas Užsakovui pateikia papildomų darbų lokalinę sąmatą, kurioje nurodo papildomų darbų kainas. Papildomų darbų kainos apskaičiuojamos </w:t>
                  </w:r>
                  <w:r w:rsidR="00592E3F" w:rsidRPr="004526E0">
                    <w:rPr>
                      <w:rFonts w:ascii="Times New Roman" w:hAnsi="Times New Roman"/>
                      <w:sz w:val="24"/>
                      <w:szCs w:val="24"/>
                    </w:rPr>
                    <w:t>9.10</w:t>
                  </w:r>
                  <w:r w:rsidRPr="004526E0">
                    <w:rPr>
                      <w:rFonts w:ascii="Times New Roman" w:hAnsi="Times New Roman"/>
                      <w:sz w:val="24"/>
                      <w:szCs w:val="24"/>
                    </w:rPr>
                    <w:t xml:space="preserve"> papunktyje nurodytais būdais ir tvarka. Papildomų darbų vertė negali viršyti 20 procentų Pradinės sutarties vertės; arba </w:t>
                  </w:r>
                </w:p>
                <w:p w14:paraId="656B5A2E" w14:textId="77777777" w:rsidR="00DE4247" w:rsidRPr="004526E0" w:rsidRDefault="00DE4247" w:rsidP="005E4759">
                  <w:pPr>
                    <w:pStyle w:val="Sraopastraipa"/>
                    <w:framePr w:hSpace="180" w:wrap="around" w:vAnchor="text" w:hAnchor="text" w:y="1"/>
                    <w:tabs>
                      <w:tab w:val="left" w:pos="665"/>
                      <w:tab w:val="left" w:pos="743"/>
                      <w:tab w:val="left" w:pos="885"/>
                      <w:tab w:val="left" w:pos="1060"/>
                    </w:tabs>
                    <w:spacing w:before="120" w:after="120" w:line="240" w:lineRule="auto"/>
                    <w:ind w:right="1418"/>
                    <w:suppressOverlap/>
                    <w:jc w:val="both"/>
                    <w:rPr>
                      <w:rFonts w:ascii="Times New Roman" w:hAnsi="Times New Roman"/>
                      <w:sz w:val="24"/>
                      <w:szCs w:val="24"/>
                    </w:rPr>
                  </w:pPr>
                </w:p>
                <w:p w14:paraId="28AC234E" w14:textId="303D7097" w:rsidR="00BA40BF" w:rsidRPr="004526E0" w:rsidRDefault="00DE4247" w:rsidP="005E4759">
                  <w:pPr>
                    <w:pStyle w:val="Sraopastraipa"/>
                    <w:framePr w:hSpace="180" w:wrap="around" w:vAnchor="text" w:hAnchor="text" w:y="1"/>
                    <w:numPr>
                      <w:ilvl w:val="2"/>
                      <w:numId w:val="46"/>
                    </w:numPr>
                    <w:tabs>
                      <w:tab w:val="left" w:pos="665"/>
                      <w:tab w:val="left" w:pos="743"/>
                      <w:tab w:val="left" w:pos="885"/>
                      <w:tab w:val="left" w:pos="1060"/>
                    </w:tabs>
                    <w:spacing w:after="0" w:line="240" w:lineRule="auto"/>
                    <w:ind w:right="1418"/>
                    <w:suppressOverlap/>
                    <w:jc w:val="both"/>
                    <w:rPr>
                      <w:rFonts w:ascii="Times New Roman" w:hAnsi="Times New Roman"/>
                      <w:sz w:val="24"/>
                      <w:szCs w:val="24"/>
                    </w:rPr>
                  </w:pPr>
                  <w:r w:rsidRPr="004526E0">
                    <w:rPr>
                      <w:rFonts w:ascii="Times New Roman" w:hAnsi="Times New Roman"/>
                      <w:sz w:val="24"/>
                      <w:szCs w:val="24"/>
                    </w:rPr>
                    <w:t xml:space="preserve"> </w:t>
                  </w:r>
                  <w:r w:rsidR="00677218" w:rsidRPr="004526E0">
                    <w:rPr>
                      <w:rFonts w:ascii="Times New Roman" w:hAnsi="Times New Roman"/>
                      <w:sz w:val="24"/>
                      <w:szCs w:val="24"/>
                    </w:rPr>
                    <w:t xml:space="preserve">Pakeitimas nėra esminis, t. y. juo nepakeičiamas Darbų bendrasis pobūdis. Pakeitimas laikomas esminiu, kai dėl jo </w:t>
                  </w:r>
                </w:p>
                <w:p w14:paraId="115574EA" w14:textId="77777777" w:rsidR="00677218" w:rsidRPr="004526E0" w:rsidRDefault="00677218" w:rsidP="005E4759">
                  <w:pPr>
                    <w:pStyle w:val="Sraopastraipa"/>
                    <w:framePr w:hSpace="180" w:wrap="around" w:vAnchor="text" w:hAnchor="text" w:y="1"/>
                    <w:numPr>
                      <w:ilvl w:val="0"/>
                      <w:numId w:val="26"/>
                    </w:numPr>
                    <w:tabs>
                      <w:tab w:val="left" w:pos="313"/>
                      <w:tab w:val="left" w:pos="948"/>
                      <w:tab w:val="left" w:pos="1508"/>
                    </w:tabs>
                    <w:suppressAutoHyphens/>
                    <w:autoSpaceDN w:val="0"/>
                    <w:spacing w:after="0" w:line="240" w:lineRule="auto"/>
                    <w:ind w:left="665" w:right="1419" w:firstLine="0"/>
                    <w:contextualSpacing w:val="0"/>
                    <w:suppressOverlap/>
                    <w:jc w:val="both"/>
                    <w:textAlignment w:val="baseline"/>
                    <w:rPr>
                      <w:rFonts w:ascii="Times New Roman" w:hAnsi="Times New Roman"/>
                      <w:sz w:val="24"/>
                      <w:szCs w:val="24"/>
                    </w:rPr>
                  </w:pPr>
                  <w:r w:rsidRPr="004526E0">
                    <w:rPr>
                      <w:rFonts w:ascii="Times New Roman" w:hAnsi="Times New Roman"/>
                      <w:sz w:val="24"/>
                      <w:szCs w:val="24"/>
                    </w:rPr>
                    <w:t xml:space="preserve">pakeičiama pradinio pirkimo procedūros konkurencinė padėtis (kiti priimti kandidatai, kitas priimtas dalyvių pasiūlymas, sudominta daugiau tiekėjų), arba </w:t>
                  </w:r>
                </w:p>
                <w:p w14:paraId="1672FF44" w14:textId="77777777" w:rsidR="00677218" w:rsidRPr="004526E0" w:rsidRDefault="00677218" w:rsidP="005E4759">
                  <w:pPr>
                    <w:pStyle w:val="Sraopastraipa"/>
                    <w:framePr w:hSpace="180" w:wrap="around" w:vAnchor="text" w:hAnchor="text" w:y="1"/>
                    <w:numPr>
                      <w:ilvl w:val="0"/>
                      <w:numId w:val="26"/>
                    </w:numPr>
                    <w:tabs>
                      <w:tab w:val="left" w:pos="313"/>
                      <w:tab w:val="left" w:pos="948"/>
                      <w:tab w:val="left" w:pos="1508"/>
                    </w:tabs>
                    <w:suppressAutoHyphens/>
                    <w:autoSpaceDN w:val="0"/>
                    <w:spacing w:after="0" w:line="240" w:lineRule="auto"/>
                    <w:ind w:left="665" w:firstLine="0"/>
                    <w:contextualSpacing w:val="0"/>
                    <w:suppressOverlap/>
                    <w:jc w:val="both"/>
                    <w:textAlignment w:val="baseline"/>
                    <w:rPr>
                      <w:rFonts w:ascii="Times New Roman" w:hAnsi="Times New Roman"/>
                      <w:sz w:val="24"/>
                      <w:szCs w:val="24"/>
                    </w:rPr>
                  </w:pPr>
                  <w:r w:rsidRPr="004526E0">
                    <w:rPr>
                      <w:rFonts w:ascii="Times New Roman" w:hAnsi="Times New Roman"/>
                      <w:sz w:val="24"/>
                      <w:szCs w:val="24"/>
                    </w:rPr>
                    <w:t xml:space="preserve">pakeičiama ekonominė pusiausvyra rangovo naudai, arba </w:t>
                  </w:r>
                </w:p>
                <w:p w14:paraId="54B78767" w14:textId="77777777" w:rsidR="00677218" w:rsidRPr="004526E0" w:rsidRDefault="00677218" w:rsidP="005E4759">
                  <w:pPr>
                    <w:pStyle w:val="Sraopastraipa"/>
                    <w:framePr w:hSpace="180" w:wrap="around" w:vAnchor="text" w:hAnchor="text" w:y="1"/>
                    <w:numPr>
                      <w:ilvl w:val="0"/>
                      <w:numId w:val="26"/>
                    </w:numPr>
                    <w:tabs>
                      <w:tab w:val="left" w:pos="313"/>
                      <w:tab w:val="left" w:pos="948"/>
                      <w:tab w:val="left" w:pos="1508"/>
                    </w:tabs>
                    <w:suppressAutoHyphens/>
                    <w:autoSpaceDN w:val="0"/>
                    <w:spacing w:after="0" w:line="240" w:lineRule="auto"/>
                    <w:ind w:left="663" w:firstLine="0"/>
                    <w:contextualSpacing w:val="0"/>
                    <w:suppressOverlap/>
                    <w:jc w:val="both"/>
                    <w:textAlignment w:val="baseline"/>
                    <w:rPr>
                      <w:rFonts w:ascii="Times New Roman" w:hAnsi="Times New Roman"/>
                      <w:sz w:val="24"/>
                      <w:szCs w:val="24"/>
                    </w:rPr>
                  </w:pPr>
                  <w:r w:rsidRPr="004526E0">
                    <w:rPr>
                      <w:rFonts w:ascii="Times New Roman" w:hAnsi="Times New Roman"/>
                      <w:sz w:val="24"/>
                      <w:szCs w:val="24"/>
                    </w:rPr>
                    <w:t>labai padidėja Darbų apimtis.</w:t>
                  </w:r>
                </w:p>
              </w:tc>
            </w:tr>
            <w:tr w:rsidR="00677218" w:rsidRPr="004526E0" w14:paraId="7B00AB75" w14:textId="77777777" w:rsidTr="00DF2519">
              <w:trPr>
                <w:gridAfter w:val="1"/>
                <w:wAfter w:w="668" w:type="dxa"/>
                <w:trHeight w:val="419"/>
              </w:trPr>
              <w:tc>
                <w:tcPr>
                  <w:tcW w:w="9637" w:type="dxa"/>
                  <w:tcBorders>
                    <w:top w:val="nil"/>
                    <w:left w:val="nil"/>
                    <w:bottom w:val="nil"/>
                    <w:right w:val="nil"/>
                  </w:tcBorders>
                </w:tcPr>
                <w:p w14:paraId="64DFE3A9" w14:textId="77777777" w:rsidR="00EC48CB" w:rsidRPr="004526E0" w:rsidRDefault="00EC48CB" w:rsidP="005E4759">
                  <w:pPr>
                    <w:pStyle w:val="Stilius3"/>
                    <w:framePr w:hSpace="180" w:wrap="around" w:vAnchor="text" w:hAnchor="text" w:y="1"/>
                    <w:spacing w:before="120"/>
                    <w:ind w:right="856"/>
                    <w:suppressOverlap/>
                    <w:rPr>
                      <w:sz w:val="24"/>
                      <w:szCs w:val="24"/>
                    </w:rPr>
                  </w:pPr>
                  <w:r w:rsidRPr="004526E0">
                    <w:rPr>
                      <w:sz w:val="24"/>
                      <w:szCs w:val="24"/>
                    </w:rPr>
                    <w:lastRenderedPageBreak/>
                    <w:t xml:space="preserve">Pakeitimai, kurių vertė neviršija 50 procentų Pradinės sutarties vertės, gali būti atliekami šiomis aplinkybėmis: </w:t>
                  </w:r>
                </w:p>
                <w:p w14:paraId="7C2DC01B" w14:textId="43DE8F3F" w:rsidR="00EC48CB" w:rsidRPr="004526E0" w:rsidRDefault="00EC48CB" w:rsidP="005E4759">
                  <w:pPr>
                    <w:framePr w:hSpace="180" w:wrap="around" w:vAnchor="text" w:hAnchor="text" w:y="1"/>
                    <w:numPr>
                      <w:ilvl w:val="2"/>
                      <w:numId w:val="28"/>
                    </w:numPr>
                    <w:tabs>
                      <w:tab w:val="left" w:pos="598"/>
                      <w:tab w:val="left" w:pos="2160"/>
                    </w:tabs>
                    <w:spacing w:before="120"/>
                    <w:ind w:left="663" w:right="856" w:hanging="663"/>
                    <w:suppressOverlap/>
                    <w:jc w:val="both"/>
                    <w:rPr>
                      <w:rFonts w:ascii="Times New Roman" w:hAnsi="Times New Roman"/>
                      <w:sz w:val="24"/>
                      <w:szCs w:val="24"/>
                    </w:rPr>
                  </w:pPr>
                  <w:r w:rsidRPr="004526E0">
                    <w:rPr>
                      <w:rFonts w:ascii="Times New Roman" w:hAnsi="Times New Roman"/>
                      <w:sz w:val="24"/>
                      <w:szCs w:val="24"/>
                    </w:rPr>
                    <w:t xml:space="preserve">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 arba </w:t>
                  </w:r>
                </w:p>
                <w:p w14:paraId="022FB35D" w14:textId="77777777" w:rsidR="00677218" w:rsidRPr="004526E0" w:rsidRDefault="00EC48CB" w:rsidP="005E4759">
                  <w:pPr>
                    <w:framePr w:hSpace="180" w:wrap="around" w:vAnchor="text" w:hAnchor="text" w:y="1"/>
                    <w:numPr>
                      <w:ilvl w:val="2"/>
                      <w:numId w:val="28"/>
                    </w:numPr>
                    <w:tabs>
                      <w:tab w:val="left" w:pos="598"/>
                    </w:tabs>
                    <w:spacing w:before="120"/>
                    <w:ind w:left="663" w:right="856" w:hanging="663"/>
                    <w:suppressOverlap/>
                    <w:jc w:val="both"/>
                    <w:rPr>
                      <w:rFonts w:ascii="Times New Roman" w:hAnsi="Times New Roman"/>
                      <w:sz w:val="28"/>
                      <w:szCs w:val="28"/>
                    </w:rPr>
                  </w:pPr>
                  <w:r w:rsidRPr="004526E0">
                    <w:rPr>
                      <w:rFonts w:ascii="Times New Roman" w:hAnsi="Times New Roman"/>
                      <w:sz w:val="24"/>
                      <w:szCs w:val="24"/>
                    </w:rPr>
                    <w:t>būtinybė atsirado dėl aplinkybių, kurių protingas ir apdairus Užsakovas negalėjo numatyti, ir iš esmės nesikeičia Darbų pobūdis.</w:t>
                  </w:r>
                </w:p>
              </w:tc>
            </w:tr>
            <w:tr w:rsidR="00677218" w:rsidRPr="004526E0" w14:paraId="3C5289E5" w14:textId="77777777" w:rsidTr="00DF2519">
              <w:trPr>
                <w:gridAfter w:val="1"/>
                <w:wAfter w:w="668" w:type="dxa"/>
                <w:trHeight w:val="419"/>
              </w:trPr>
              <w:tc>
                <w:tcPr>
                  <w:tcW w:w="9637" w:type="dxa"/>
                  <w:tcBorders>
                    <w:top w:val="nil"/>
                    <w:left w:val="nil"/>
                    <w:bottom w:val="nil"/>
                    <w:right w:val="nil"/>
                  </w:tcBorders>
                </w:tcPr>
                <w:p w14:paraId="63BE9BF1" w14:textId="77777777" w:rsidR="00275CC6" w:rsidRPr="004526E0" w:rsidRDefault="00275CC6" w:rsidP="005E4759">
                  <w:pPr>
                    <w:framePr w:hSpace="180" w:wrap="around" w:vAnchor="text" w:hAnchor="text" w:y="1"/>
                    <w:spacing w:before="200" w:after="160"/>
                    <w:ind w:right="881"/>
                    <w:suppressOverlap/>
                    <w:jc w:val="both"/>
                    <w:rPr>
                      <w:rFonts w:ascii="Times New Roman" w:hAnsi="Times New Roman"/>
                      <w:sz w:val="24"/>
                      <w:szCs w:val="24"/>
                    </w:rPr>
                  </w:pPr>
                  <w:r w:rsidRPr="004526E0">
                    <w:rPr>
                      <w:rFonts w:ascii="Times New Roman" w:hAnsi="Times New Roman"/>
                      <w:sz w:val="24"/>
                      <w:szCs w:val="24"/>
                    </w:rPr>
                    <w:t>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rengiantis sutarties skyrimui panaudotų išteklių ir numatomos jos vertės santykį.</w:t>
                  </w:r>
                </w:p>
                <w:p w14:paraId="227167CF" w14:textId="77777777" w:rsidR="00490BBA" w:rsidRPr="004526E0" w:rsidRDefault="00490BBA" w:rsidP="005E4759">
                  <w:pPr>
                    <w:framePr w:hSpace="180" w:wrap="around" w:vAnchor="text" w:hAnchor="text" w:y="1"/>
                    <w:spacing w:before="200"/>
                    <w:ind w:right="881"/>
                    <w:suppressOverlap/>
                    <w:jc w:val="both"/>
                    <w:rPr>
                      <w:rFonts w:ascii="Times New Roman" w:hAnsi="Times New Roman"/>
                      <w:sz w:val="24"/>
                      <w:szCs w:val="24"/>
                    </w:rPr>
                  </w:pPr>
                  <w:r w:rsidRPr="004526E0">
                    <w:rPr>
                      <w:rFonts w:ascii="Times New Roman" w:hAnsi="Times New Roman"/>
                      <w:sz w:val="24"/>
                      <w:szCs w:val="24"/>
                    </w:rPr>
                    <w:t xml:space="preserve">Pakeitimai, kurių bendra atskirų Pakeitimų pagal šį punktą vertė neviršija 15 procentų Pradinės sutarties vertės, gali būti atliekami neatsižvelgiant į aplinkybes, jeigu iš esmės nesikeičia Darbų pobūdis. </w:t>
                  </w:r>
                </w:p>
                <w:p w14:paraId="73A84251" w14:textId="77777777" w:rsidR="00490BBA" w:rsidRPr="004526E0" w:rsidRDefault="00490BBA" w:rsidP="005E4759">
                  <w:pPr>
                    <w:framePr w:hSpace="180" w:wrap="around" w:vAnchor="text" w:hAnchor="text" w:y="1"/>
                    <w:spacing w:before="200"/>
                    <w:ind w:right="881"/>
                    <w:suppressOverlap/>
                    <w:jc w:val="both"/>
                    <w:rPr>
                      <w:rFonts w:ascii="Times New Roman" w:hAnsi="Times New Roman"/>
                      <w:sz w:val="24"/>
                      <w:szCs w:val="24"/>
                    </w:rPr>
                  </w:pPr>
                  <w:r w:rsidRPr="004526E0">
                    <w:rPr>
                      <w:rFonts w:ascii="Times New Roman" w:hAnsi="Times New Roman"/>
                      <w:sz w:val="24"/>
                      <w:szCs w:val="24"/>
                    </w:rPr>
                    <w:t>Atliktų darbų aktai turi atspindėti pagal Užsakovo nurodymą atliktus Darbų vykdymo pakeitimus.</w:t>
                  </w:r>
                </w:p>
                <w:p w14:paraId="190520A1" w14:textId="0C352D91" w:rsidR="00490BBA" w:rsidRPr="004526E0" w:rsidRDefault="00490BBA" w:rsidP="005E4759">
                  <w:pPr>
                    <w:framePr w:hSpace="180" w:wrap="around" w:vAnchor="text" w:hAnchor="text" w:y="1"/>
                    <w:spacing w:before="200"/>
                    <w:ind w:right="881"/>
                    <w:suppressOverlap/>
                    <w:jc w:val="both"/>
                    <w:rPr>
                      <w:rFonts w:ascii="Times New Roman" w:hAnsi="Times New Roman"/>
                      <w:sz w:val="24"/>
                      <w:szCs w:val="24"/>
                    </w:rPr>
                  </w:pPr>
                  <w:r w:rsidRPr="004526E0">
                    <w:rPr>
                      <w:rFonts w:ascii="Times New Roman" w:hAnsi="Times New Roman"/>
                      <w:sz w:val="24"/>
                      <w:szCs w:val="24"/>
                    </w:rPr>
                    <w:t xml:space="preserve">Rangovo pasiūlyme ir (ar) Kiekių sąraše įvardintos Darbų sudėtinės dalys (resursai, techninės </w:t>
                  </w:r>
                  <w:r w:rsidRPr="00502B25">
                    <w:rPr>
                      <w:rFonts w:ascii="Times New Roman" w:hAnsi="Times New Roman"/>
                      <w:sz w:val="24"/>
                      <w:szCs w:val="24"/>
                    </w:rPr>
                    <w:t xml:space="preserve">specifikacijos ir pan.), kurios nedetalizuotos </w:t>
                  </w:r>
                  <w:r w:rsidR="00502B25" w:rsidRPr="00502B25">
                    <w:rPr>
                      <w:rFonts w:ascii="Times New Roman" w:hAnsi="Times New Roman"/>
                      <w:sz w:val="24"/>
                      <w:szCs w:val="24"/>
                    </w:rPr>
                    <w:t>Techniniame darbo</w:t>
                  </w:r>
                  <w:r w:rsidRPr="00502B25">
                    <w:rPr>
                      <w:rFonts w:ascii="Times New Roman" w:hAnsi="Times New Roman"/>
                      <w:sz w:val="24"/>
                      <w:szCs w:val="24"/>
                    </w:rPr>
                    <w:t xml:space="preserve"> projekte, gali būti keičiamos tik Užsakovo sutikimu tiek, kiek toks keitimas neprieštarauja </w:t>
                  </w:r>
                  <w:r w:rsidR="00502B25" w:rsidRPr="00502B25">
                    <w:rPr>
                      <w:rFonts w:ascii="Times New Roman" w:hAnsi="Times New Roman"/>
                      <w:sz w:val="24"/>
                      <w:szCs w:val="24"/>
                    </w:rPr>
                    <w:t>Techninio darbo</w:t>
                  </w:r>
                  <w:r w:rsidRPr="00502B25">
                    <w:rPr>
                      <w:rFonts w:ascii="Times New Roman" w:hAnsi="Times New Roman"/>
                      <w:sz w:val="24"/>
                      <w:szCs w:val="24"/>
                    </w:rPr>
                    <w:t xml:space="preserve"> projekto (j</w:t>
                  </w:r>
                  <w:r w:rsidRPr="004526E0">
                    <w:rPr>
                      <w:rFonts w:ascii="Times New Roman" w:hAnsi="Times New Roman"/>
                      <w:sz w:val="24"/>
                      <w:szCs w:val="24"/>
                    </w:rPr>
                    <w:t xml:space="preserve">o techninių specifikacijų, aiškinamųjų raštų, brėžinių) sprendiniams. Tokie keitimai Pakeitimu nelaikomi. </w:t>
                  </w:r>
                </w:p>
                <w:p w14:paraId="74C1760F" w14:textId="6D1EDA63" w:rsidR="00490BBA" w:rsidRPr="004526E0" w:rsidRDefault="00490BBA" w:rsidP="005E4759">
                  <w:pPr>
                    <w:framePr w:hSpace="180" w:wrap="around" w:vAnchor="text" w:hAnchor="text" w:y="1"/>
                    <w:spacing w:before="200" w:after="160"/>
                    <w:ind w:right="881"/>
                    <w:suppressOverlap/>
                    <w:jc w:val="both"/>
                    <w:rPr>
                      <w:rFonts w:ascii="Times New Roman" w:hAnsi="Times New Roman"/>
                      <w:sz w:val="24"/>
                      <w:szCs w:val="24"/>
                    </w:rPr>
                  </w:pPr>
                  <w:r w:rsidRPr="004526E0">
                    <w:rPr>
                      <w:rFonts w:ascii="Times New Roman" w:hAnsi="Times New Roman"/>
                      <w:sz w:val="24"/>
                      <w:szCs w:val="24"/>
                    </w:rPr>
                    <w:t xml:space="preserve">Jeigu bet kuris statybos dalyvis Darbų vykdymo metu sužino apie </w:t>
                  </w:r>
                  <w:r w:rsidR="00502B25" w:rsidRPr="00502B25">
                    <w:rPr>
                      <w:rFonts w:ascii="Times New Roman" w:hAnsi="Times New Roman"/>
                      <w:sz w:val="24"/>
                      <w:szCs w:val="24"/>
                    </w:rPr>
                    <w:t xml:space="preserve">Techninio darbo </w:t>
                  </w:r>
                  <w:r w:rsidRPr="00502B25">
                    <w:rPr>
                      <w:rFonts w:ascii="Times New Roman" w:hAnsi="Times New Roman"/>
                      <w:sz w:val="24"/>
                      <w:szCs w:val="24"/>
                    </w:rPr>
                    <w:t>projekto klaidą arba techninį trūkumą dokumento, kuriuo vadovaujantis</w:t>
                  </w:r>
                  <w:r w:rsidRPr="004526E0">
                    <w:rPr>
                      <w:rFonts w:ascii="Times New Roman" w:hAnsi="Times New Roman"/>
                      <w:sz w:val="24"/>
                      <w:szCs w:val="24"/>
                    </w:rPr>
                    <w:t xml:space="preserve"> Rangovas privalo vykdyti Darbus, tai jis apie tai privalo nedelsdamas pranešti Užsakovui. Užsakovas, gavęs tokį pranešimą, privalo pateikti Rangovui trūkstamą informaciją, tinkamus paaiškinimus bei (jeigu reikia) įforminti Pakeitimą. </w:t>
                  </w:r>
                  <w:r w:rsidR="00502B25">
                    <w:rPr>
                      <w:rFonts w:ascii="Times New Roman" w:hAnsi="Times New Roman"/>
                      <w:sz w:val="24"/>
                      <w:szCs w:val="24"/>
                    </w:rPr>
                    <w:t>Techninio darbo projekto</w:t>
                  </w:r>
                  <w:r w:rsidRPr="004526E0">
                    <w:rPr>
                      <w:rFonts w:ascii="Times New Roman" w:hAnsi="Times New Roman"/>
                      <w:sz w:val="24"/>
                      <w:szCs w:val="24"/>
                    </w:rPr>
                    <w:t xml:space="preserve"> klaida ar dokumento techninis trūkumas turi būti patvirtintas projektą rengusio projektuotojo.</w:t>
                  </w:r>
                </w:p>
                <w:p w14:paraId="3CDB18C8" w14:textId="27069BB2" w:rsidR="001F0109" w:rsidRPr="004526E0" w:rsidRDefault="00490BBA" w:rsidP="005E4759">
                  <w:pPr>
                    <w:framePr w:hSpace="180" w:wrap="around" w:vAnchor="text" w:hAnchor="text" w:y="1"/>
                    <w:spacing w:before="200" w:after="160"/>
                    <w:ind w:right="881"/>
                    <w:suppressOverlap/>
                    <w:jc w:val="both"/>
                    <w:rPr>
                      <w:rFonts w:ascii="Times New Roman" w:hAnsi="Times New Roman"/>
                      <w:sz w:val="24"/>
                      <w:szCs w:val="24"/>
                    </w:rPr>
                  </w:pPr>
                  <w:r w:rsidRPr="004526E0">
                    <w:rPr>
                      <w:rFonts w:ascii="Times New Roman" w:hAnsi="Times New Roman"/>
                      <w:sz w:val="24"/>
                      <w:szCs w:val="24"/>
                    </w:rPr>
                    <w:t xml:space="preserve">Jeigu Rangovas, vykdydamas Darbus, susiduria su sąlygomis Statybvietėje, kurių jis iki Sutarties pasirašymo pagrįstai negalėjo numatyti, tai Rangovas apie tai privalo </w:t>
                  </w:r>
                  <w:r w:rsidRPr="004526E0">
                    <w:rPr>
                      <w:rFonts w:ascii="Times New Roman" w:hAnsi="Times New Roman"/>
                      <w:sz w:val="24"/>
                      <w:szCs w:val="24"/>
                    </w:rPr>
                    <w:lastRenderedPageBreak/>
                    <w:t xml:space="preserve">nedelsdamas, bet ne vėliau kaip per 5 </w:t>
                  </w:r>
                  <w:r w:rsidR="00AB64D5" w:rsidRPr="004526E0">
                    <w:rPr>
                      <w:rFonts w:ascii="Times New Roman" w:hAnsi="Times New Roman"/>
                      <w:sz w:val="24"/>
                      <w:szCs w:val="24"/>
                    </w:rPr>
                    <w:t xml:space="preserve">(penkias) </w:t>
                  </w:r>
                  <w:r w:rsidRPr="004526E0">
                    <w:rPr>
                      <w:rFonts w:ascii="Times New Roman" w:hAnsi="Times New Roman"/>
                      <w:sz w:val="24"/>
                      <w:szCs w:val="24"/>
                    </w:rPr>
                    <w:t>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tc>
            </w:tr>
          </w:tbl>
          <w:p w14:paraId="4580FCD8" w14:textId="5725E404" w:rsidR="00696A30" w:rsidRPr="004526E0" w:rsidRDefault="002B1D78" w:rsidP="001F0109">
            <w:pPr>
              <w:numPr>
                <w:ilvl w:val="0"/>
                <w:numId w:val="28"/>
              </w:numPr>
              <w:tabs>
                <w:tab w:val="left" w:pos="318"/>
                <w:tab w:val="left" w:pos="1027"/>
              </w:tabs>
              <w:spacing w:before="200" w:after="160" w:line="259" w:lineRule="auto"/>
              <w:ind w:left="618" w:hanging="618"/>
              <w:jc w:val="center"/>
              <w:rPr>
                <w:rFonts w:ascii="Times New Roman" w:hAnsi="Times New Roman"/>
                <w:b/>
                <w:bCs/>
                <w:sz w:val="24"/>
                <w:szCs w:val="24"/>
              </w:rPr>
            </w:pPr>
            <w:r w:rsidRPr="004526E0">
              <w:rPr>
                <w:rFonts w:ascii="Times New Roman" w:hAnsi="Times New Roman"/>
                <w:b/>
                <w:bCs/>
                <w:sz w:val="24"/>
                <w:szCs w:val="24"/>
              </w:rPr>
              <w:lastRenderedPageBreak/>
              <w:t xml:space="preserve"> </w:t>
            </w:r>
            <w:r w:rsidR="00003E08" w:rsidRPr="004526E0">
              <w:rPr>
                <w:rFonts w:ascii="Times New Roman" w:hAnsi="Times New Roman"/>
                <w:b/>
                <w:bCs/>
                <w:sz w:val="24"/>
                <w:szCs w:val="24"/>
              </w:rPr>
              <w:t>ATSAKOMYBĖ UŽ DEFEKTUS, GARANTIJOS</w:t>
            </w:r>
          </w:p>
          <w:p w14:paraId="0070BE78" w14:textId="77777777" w:rsidR="00044E32" w:rsidRPr="004526E0" w:rsidRDefault="00542EA5" w:rsidP="00F70241">
            <w:pPr>
              <w:tabs>
                <w:tab w:val="left" w:pos="993"/>
              </w:tabs>
              <w:spacing w:before="120"/>
              <w:jc w:val="both"/>
              <w:rPr>
                <w:rFonts w:ascii="Times New Roman" w:hAnsi="Times New Roman"/>
                <w:sz w:val="24"/>
                <w:szCs w:val="24"/>
              </w:rPr>
            </w:pPr>
            <w:r w:rsidRPr="004526E0">
              <w:rPr>
                <w:rFonts w:ascii="Times New Roman" w:hAnsi="Times New Roman"/>
                <w:sz w:val="24"/>
                <w:szCs w:val="24"/>
              </w:rPr>
              <w:t>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w:t>
            </w:r>
          </w:p>
        </w:tc>
      </w:tr>
      <w:tr w:rsidR="00044E32" w:rsidRPr="004526E0" w14:paraId="1839804D" w14:textId="77777777" w:rsidTr="005C48C8">
        <w:tc>
          <w:tcPr>
            <w:tcW w:w="993" w:type="dxa"/>
            <w:tcBorders>
              <w:top w:val="nil"/>
              <w:left w:val="nil"/>
              <w:bottom w:val="nil"/>
              <w:right w:val="nil"/>
            </w:tcBorders>
          </w:tcPr>
          <w:p w14:paraId="57C9BE6E" w14:textId="77777777" w:rsidR="00044E32" w:rsidRPr="004526E0" w:rsidRDefault="00104839" w:rsidP="005C48C8">
            <w:pPr>
              <w:spacing w:before="120"/>
              <w:rPr>
                <w:rFonts w:ascii="Times New Roman" w:hAnsi="Times New Roman"/>
                <w:sz w:val="24"/>
                <w:szCs w:val="24"/>
              </w:rPr>
            </w:pPr>
            <w:r w:rsidRPr="004526E0">
              <w:rPr>
                <w:rFonts w:ascii="Times New Roman" w:hAnsi="Times New Roman"/>
                <w:sz w:val="24"/>
                <w:szCs w:val="24"/>
              </w:rPr>
              <w:lastRenderedPageBreak/>
              <w:t>11.2.</w:t>
            </w:r>
          </w:p>
          <w:p w14:paraId="719B64D3" w14:textId="77777777" w:rsidR="00910752" w:rsidRPr="004526E0" w:rsidRDefault="00910752" w:rsidP="005C48C8">
            <w:pPr>
              <w:rPr>
                <w:rFonts w:ascii="Times New Roman" w:hAnsi="Times New Roman"/>
                <w:sz w:val="24"/>
                <w:szCs w:val="24"/>
              </w:rPr>
            </w:pPr>
          </w:p>
          <w:p w14:paraId="7177E571" w14:textId="77777777" w:rsidR="00910752" w:rsidRPr="004526E0" w:rsidRDefault="00910752" w:rsidP="005C48C8">
            <w:pPr>
              <w:rPr>
                <w:rFonts w:ascii="Times New Roman" w:hAnsi="Times New Roman"/>
                <w:sz w:val="24"/>
                <w:szCs w:val="24"/>
              </w:rPr>
            </w:pPr>
          </w:p>
          <w:p w14:paraId="1FAA0462" w14:textId="77777777" w:rsidR="00910752" w:rsidRPr="004526E0" w:rsidRDefault="00910752" w:rsidP="005C48C8">
            <w:pPr>
              <w:rPr>
                <w:rFonts w:ascii="Times New Roman" w:hAnsi="Times New Roman"/>
                <w:sz w:val="24"/>
                <w:szCs w:val="24"/>
              </w:rPr>
            </w:pPr>
          </w:p>
          <w:p w14:paraId="5876DF78" w14:textId="77777777" w:rsidR="00910752" w:rsidRPr="004526E0" w:rsidRDefault="00910752" w:rsidP="005C48C8">
            <w:pPr>
              <w:rPr>
                <w:rFonts w:ascii="Times New Roman" w:hAnsi="Times New Roman"/>
                <w:sz w:val="24"/>
                <w:szCs w:val="24"/>
              </w:rPr>
            </w:pPr>
          </w:p>
          <w:p w14:paraId="22A78355" w14:textId="77777777" w:rsidR="001B48C4" w:rsidRPr="004526E0" w:rsidRDefault="001B48C4" w:rsidP="005C48C8">
            <w:pPr>
              <w:rPr>
                <w:rFonts w:ascii="Times New Roman" w:hAnsi="Times New Roman"/>
                <w:sz w:val="24"/>
                <w:szCs w:val="24"/>
              </w:rPr>
            </w:pPr>
          </w:p>
          <w:p w14:paraId="4427E269" w14:textId="77777777" w:rsidR="00AB64D5" w:rsidRPr="004526E0" w:rsidRDefault="00AB64D5" w:rsidP="005C48C8">
            <w:pPr>
              <w:rPr>
                <w:rFonts w:ascii="Times New Roman" w:hAnsi="Times New Roman"/>
                <w:sz w:val="24"/>
                <w:szCs w:val="24"/>
              </w:rPr>
            </w:pPr>
          </w:p>
          <w:p w14:paraId="0F6625B4" w14:textId="77777777" w:rsidR="00BE7E14" w:rsidRPr="004526E0" w:rsidRDefault="00910752" w:rsidP="005C48C8">
            <w:pPr>
              <w:rPr>
                <w:rFonts w:ascii="Times New Roman" w:hAnsi="Times New Roman"/>
                <w:sz w:val="24"/>
                <w:szCs w:val="24"/>
              </w:rPr>
            </w:pPr>
            <w:r w:rsidRPr="004526E0">
              <w:rPr>
                <w:rFonts w:ascii="Times New Roman" w:hAnsi="Times New Roman"/>
                <w:sz w:val="24"/>
                <w:szCs w:val="24"/>
              </w:rPr>
              <w:t>11.3.</w:t>
            </w:r>
          </w:p>
          <w:p w14:paraId="5CC12B5A" w14:textId="77777777" w:rsidR="00BE7E14" w:rsidRPr="004526E0" w:rsidRDefault="00BE7E14" w:rsidP="005C48C8">
            <w:pPr>
              <w:rPr>
                <w:rFonts w:ascii="Times New Roman" w:hAnsi="Times New Roman"/>
                <w:sz w:val="24"/>
                <w:szCs w:val="24"/>
              </w:rPr>
            </w:pPr>
          </w:p>
          <w:p w14:paraId="79A9080A" w14:textId="77777777" w:rsidR="00BE7E14" w:rsidRPr="004526E0" w:rsidRDefault="00BE7E14" w:rsidP="005C48C8">
            <w:pPr>
              <w:rPr>
                <w:rFonts w:ascii="Times New Roman" w:hAnsi="Times New Roman"/>
                <w:sz w:val="24"/>
                <w:szCs w:val="24"/>
              </w:rPr>
            </w:pPr>
          </w:p>
          <w:p w14:paraId="64A65A7F" w14:textId="77777777" w:rsidR="00BE7E14" w:rsidRPr="004526E0" w:rsidRDefault="00BE7E14" w:rsidP="005C48C8">
            <w:pPr>
              <w:rPr>
                <w:rFonts w:ascii="Times New Roman" w:hAnsi="Times New Roman"/>
                <w:sz w:val="24"/>
                <w:szCs w:val="24"/>
              </w:rPr>
            </w:pPr>
          </w:p>
          <w:p w14:paraId="5CEAA582" w14:textId="77777777" w:rsidR="00BE7E14" w:rsidRPr="004526E0" w:rsidRDefault="00BE7E14" w:rsidP="005C48C8">
            <w:pPr>
              <w:rPr>
                <w:rFonts w:ascii="Times New Roman" w:hAnsi="Times New Roman"/>
                <w:sz w:val="24"/>
                <w:szCs w:val="24"/>
              </w:rPr>
            </w:pPr>
          </w:p>
          <w:p w14:paraId="30DC513B" w14:textId="77777777" w:rsidR="00BE7E14" w:rsidRPr="004526E0" w:rsidRDefault="00BE7E14" w:rsidP="005C48C8">
            <w:pPr>
              <w:rPr>
                <w:rFonts w:ascii="Times New Roman" w:hAnsi="Times New Roman"/>
                <w:sz w:val="24"/>
                <w:szCs w:val="24"/>
              </w:rPr>
            </w:pPr>
          </w:p>
          <w:p w14:paraId="0F251895" w14:textId="77777777" w:rsidR="00BE7E14" w:rsidRPr="004526E0" w:rsidRDefault="00BE7E14" w:rsidP="00C45EFD">
            <w:pPr>
              <w:spacing w:line="360" w:lineRule="auto"/>
              <w:rPr>
                <w:rFonts w:ascii="Times New Roman" w:hAnsi="Times New Roman"/>
                <w:sz w:val="24"/>
                <w:szCs w:val="24"/>
              </w:rPr>
            </w:pPr>
          </w:p>
          <w:p w14:paraId="5D947C4D" w14:textId="77777777" w:rsidR="002E58AF" w:rsidRPr="004526E0" w:rsidRDefault="002E58AF" w:rsidP="00C45EFD">
            <w:pPr>
              <w:spacing w:line="360" w:lineRule="auto"/>
              <w:rPr>
                <w:rFonts w:ascii="Times New Roman" w:hAnsi="Times New Roman"/>
                <w:sz w:val="24"/>
                <w:szCs w:val="24"/>
              </w:rPr>
            </w:pPr>
          </w:p>
          <w:p w14:paraId="1D2CBEEF" w14:textId="77777777" w:rsidR="009E33EE" w:rsidRPr="004526E0" w:rsidRDefault="009E33EE" w:rsidP="005C48C8">
            <w:pPr>
              <w:rPr>
                <w:rFonts w:ascii="Times New Roman" w:hAnsi="Times New Roman"/>
                <w:sz w:val="24"/>
                <w:szCs w:val="24"/>
              </w:rPr>
            </w:pPr>
          </w:p>
          <w:p w14:paraId="58A59025" w14:textId="77777777" w:rsidR="00C5472D" w:rsidRPr="004526E0" w:rsidRDefault="00490BBA" w:rsidP="005C48C8">
            <w:pPr>
              <w:rPr>
                <w:rFonts w:ascii="Times New Roman" w:hAnsi="Times New Roman"/>
                <w:sz w:val="24"/>
                <w:szCs w:val="24"/>
              </w:rPr>
            </w:pPr>
            <w:r w:rsidRPr="004526E0">
              <w:rPr>
                <w:rFonts w:ascii="Times New Roman" w:hAnsi="Times New Roman"/>
                <w:sz w:val="24"/>
                <w:szCs w:val="24"/>
              </w:rPr>
              <w:t>12.1</w:t>
            </w:r>
          </w:p>
          <w:p w14:paraId="6297B38E" w14:textId="77777777" w:rsidR="00C5472D" w:rsidRPr="004526E0" w:rsidRDefault="00C5472D" w:rsidP="005C48C8">
            <w:pPr>
              <w:rPr>
                <w:rFonts w:ascii="Times New Roman" w:hAnsi="Times New Roman"/>
                <w:sz w:val="24"/>
                <w:szCs w:val="24"/>
              </w:rPr>
            </w:pPr>
          </w:p>
          <w:p w14:paraId="70D03FCD" w14:textId="77777777" w:rsidR="00910752" w:rsidRPr="004526E0" w:rsidRDefault="00910752" w:rsidP="005C48C8">
            <w:pPr>
              <w:tabs>
                <w:tab w:val="left" w:pos="360"/>
              </w:tabs>
              <w:ind w:left="360"/>
              <w:jc w:val="right"/>
              <w:rPr>
                <w:rFonts w:ascii="Times New Roman" w:hAnsi="Times New Roman"/>
                <w:sz w:val="24"/>
                <w:szCs w:val="24"/>
              </w:rPr>
            </w:pPr>
            <w:r w:rsidRPr="004526E0">
              <w:rPr>
                <w:rFonts w:ascii="Times New Roman" w:hAnsi="Times New Roman"/>
                <w:sz w:val="24"/>
                <w:szCs w:val="24"/>
              </w:rPr>
              <w:t xml:space="preserve"> </w:t>
            </w:r>
          </w:p>
        </w:tc>
        <w:tc>
          <w:tcPr>
            <w:tcW w:w="8930" w:type="dxa"/>
            <w:tcBorders>
              <w:top w:val="nil"/>
              <w:left w:val="nil"/>
              <w:bottom w:val="nil"/>
              <w:right w:val="nil"/>
            </w:tcBorders>
          </w:tcPr>
          <w:p w14:paraId="002C86ED" w14:textId="77777777" w:rsidR="00910752" w:rsidRPr="004526E0" w:rsidRDefault="00104839" w:rsidP="00073934">
            <w:pPr>
              <w:pStyle w:val="Stilius3"/>
              <w:spacing w:before="120"/>
              <w:rPr>
                <w:sz w:val="24"/>
                <w:szCs w:val="24"/>
              </w:rPr>
            </w:pPr>
            <w:r w:rsidRPr="004526E0">
              <w:rPr>
                <w:sz w:val="24"/>
                <w:szCs w:val="24"/>
              </w:rPr>
              <w:t>Darbų garantinis terminas nustatomas vadovaujantis Lietuvos Respublikos civilinio kodekso 6.698 straipsnio nuostatomis. Rangovas garantinio laikotarpio metu privalo, Užsakovui pareikalavus, atlikti visus defektų arba žalos ištaisymo Darbus. Rangovas privalo savo sąskaita ir rizika atlikti Darbus, jeigu tie Darbai susiję su Sutarties neatitinkančiomis Medžiagomis, netinkama darbų kokybe arba bet kurio Rangovo įsipareigojimo pagal Sutartį neįvykdymu.</w:t>
            </w:r>
          </w:p>
          <w:p w14:paraId="05A0B1C2" w14:textId="00D00BD7" w:rsidR="001F0109" w:rsidRPr="004526E0" w:rsidRDefault="00910752" w:rsidP="00ED06CA">
            <w:pPr>
              <w:pStyle w:val="Stilius3"/>
              <w:spacing w:before="120" w:after="120"/>
              <w:rPr>
                <w:sz w:val="24"/>
                <w:szCs w:val="24"/>
              </w:rPr>
            </w:pPr>
            <w:r w:rsidRPr="004526E0">
              <w:rPr>
                <w:sz w:val="24"/>
                <w:szCs w:val="24"/>
              </w:rPr>
              <w:t xml:space="preserve">Rangovas kartu su Rangovo atliktų statybos darbų perdavimo Užsakovui aktu turi pateikti dokumentą, kuriuo užtikrinamas garantinio laikotarpio prievolių įvykdymas pagal pasirašytą Sutartį. Šis dokumentas Rangovo nemokumo ar bankroto atveju turi užtikrinti dėl Rangovų kaltės atsiradusių defektų, nustatytų per pirmuosius 3 statinio garantinio termino metus, šalinimo išlaidų apmokėjimą Užsakovui. Defektų šalinimo užtikrinimo suma statinio garantiniu 3 </w:t>
            </w:r>
            <w:r w:rsidR="004C6779" w:rsidRPr="004526E0">
              <w:rPr>
                <w:sz w:val="24"/>
                <w:szCs w:val="24"/>
              </w:rPr>
              <w:t xml:space="preserve">(trijų) </w:t>
            </w:r>
            <w:r w:rsidRPr="004526E0">
              <w:rPr>
                <w:sz w:val="24"/>
                <w:szCs w:val="24"/>
              </w:rPr>
              <w:t xml:space="preserve">metų laikotarpiu turi būti ne mažesnė kaip 5 </w:t>
            </w:r>
            <w:r w:rsidR="004C6779" w:rsidRPr="004526E0">
              <w:rPr>
                <w:sz w:val="24"/>
                <w:szCs w:val="24"/>
              </w:rPr>
              <w:t xml:space="preserve">(penki) </w:t>
            </w:r>
            <w:r w:rsidRPr="004526E0">
              <w:rPr>
                <w:sz w:val="24"/>
                <w:szCs w:val="24"/>
              </w:rPr>
              <w:t>procentai statinio statybos (atliktų Darbų be projektavimo) kainos</w:t>
            </w:r>
            <w:r w:rsidR="004C6779" w:rsidRPr="004526E0">
              <w:rPr>
                <w:sz w:val="24"/>
                <w:szCs w:val="24"/>
              </w:rPr>
              <w:t xml:space="preserve"> (su PVM).</w:t>
            </w:r>
          </w:p>
          <w:p w14:paraId="293B6CE1" w14:textId="77777777" w:rsidR="00ED06CA" w:rsidRPr="004526E0" w:rsidRDefault="00ED06CA" w:rsidP="00ED06CA">
            <w:pPr>
              <w:pStyle w:val="Stilius3"/>
              <w:spacing w:before="120" w:after="120"/>
              <w:rPr>
                <w:sz w:val="24"/>
                <w:szCs w:val="24"/>
              </w:rPr>
            </w:pPr>
          </w:p>
          <w:p w14:paraId="1CB1ACBD" w14:textId="77777777" w:rsidR="009E33EE" w:rsidRPr="004526E0" w:rsidRDefault="008673E8" w:rsidP="00ED06CA">
            <w:pPr>
              <w:pStyle w:val="Stilius3"/>
              <w:numPr>
                <w:ilvl w:val="0"/>
                <w:numId w:val="28"/>
              </w:numPr>
              <w:spacing w:before="120" w:after="120"/>
              <w:ind w:left="618" w:hanging="618"/>
              <w:jc w:val="center"/>
              <w:rPr>
                <w:b/>
                <w:bCs/>
                <w:sz w:val="24"/>
                <w:szCs w:val="24"/>
              </w:rPr>
            </w:pPr>
            <w:r w:rsidRPr="004526E0">
              <w:rPr>
                <w:b/>
                <w:bCs/>
                <w:sz w:val="24"/>
                <w:szCs w:val="24"/>
              </w:rPr>
              <w:t>SUTARTIES ESMINIS PAŽEIDIMAS IR NUTRAUKIMAS</w:t>
            </w:r>
          </w:p>
          <w:p w14:paraId="673C87FA" w14:textId="77777777" w:rsidR="00490BBA" w:rsidRPr="004526E0" w:rsidRDefault="00490BBA" w:rsidP="00490BBA">
            <w:pPr>
              <w:tabs>
                <w:tab w:val="left" w:pos="2319"/>
              </w:tabs>
              <w:jc w:val="both"/>
              <w:rPr>
                <w:rFonts w:ascii="Times New Roman" w:hAnsi="Times New Roman"/>
                <w:sz w:val="24"/>
                <w:szCs w:val="24"/>
              </w:rPr>
            </w:pPr>
            <w:r w:rsidRPr="004526E0">
              <w:rPr>
                <w:rFonts w:ascii="Times New Roman" w:hAnsi="Times New Roman"/>
                <w:sz w:val="24"/>
                <w:szCs w:val="24"/>
              </w:rPr>
              <w:t>Jeigu Darbų vykdymo sustabdymas, pagal Sutarties sąlygų 6.6 papunktį, trunka ilgiau nei 91 dieną, tai Rangovas gali reikalauti leidimo atnaujinti Darbų vykdymą. Jeigu per 21 dieną toks leidimas nėra suteikiamas, Rangovas gali reikalauti nutraukti Sutartį. Tokiu Sutarties nutraukimo atveju turi būti nustatytos ir Šalių parašais patvirtintos atliktų Darbų apimtys ir Rangovui mokėtinos sumos.</w:t>
            </w:r>
          </w:p>
        </w:tc>
      </w:tr>
      <w:tr w:rsidR="00BE7E14" w:rsidRPr="004526E0" w14:paraId="70B7AC13" w14:textId="77777777" w:rsidTr="00315196">
        <w:trPr>
          <w:cantSplit/>
          <w:trHeight w:val="2488"/>
        </w:trPr>
        <w:tc>
          <w:tcPr>
            <w:tcW w:w="993" w:type="dxa"/>
            <w:tcBorders>
              <w:top w:val="nil"/>
              <w:left w:val="nil"/>
              <w:bottom w:val="nil"/>
              <w:right w:val="nil"/>
            </w:tcBorders>
          </w:tcPr>
          <w:p w14:paraId="70FBD4D3" w14:textId="77777777" w:rsidR="00BE7E14" w:rsidRPr="004526E0" w:rsidRDefault="00490BBA" w:rsidP="00490BBA">
            <w:pPr>
              <w:pStyle w:val="Stilius3"/>
              <w:spacing w:before="120"/>
              <w:jc w:val="left"/>
              <w:rPr>
                <w:sz w:val="24"/>
                <w:szCs w:val="24"/>
              </w:rPr>
            </w:pPr>
            <w:r w:rsidRPr="004526E0">
              <w:rPr>
                <w:sz w:val="24"/>
                <w:szCs w:val="24"/>
              </w:rPr>
              <w:t>12.2.</w:t>
            </w:r>
          </w:p>
          <w:p w14:paraId="08208E1A" w14:textId="77777777" w:rsidR="00490BBA" w:rsidRPr="004526E0" w:rsidRDefault="00490BBA" w:rsidP="00490BBA">
            <w:pPr>
              <w:spacing w:line="360" w:lineRule="auto"/>
            </w:pPr>
          </w:p>
          <w:p w14:paraId="45EA45DA" w14:textId="77777777" w:rsidR="00490BBA" w:rsidRPr="004526E0" w:rsidRDefault="00490BBA" w:rsidP="00490BBA">
            <w:pPr>
              <w:rPr>
                <w:rFonts w:ascii="Times New Roman" w:hAnsi="Times New Roman"/>
                <w:sz w:val="24"/>
                <w:szCs w:val="24"/>
              </w:rPr>
            </w:pPr>
          </w:p>
          <w:p w14:paraId="47868D7E" w14:textId="77777777" w:rsidR="00490BBA" w:rsidRPr="004526E0" w:rsidRDefault="00490BBA" w:rsidP="00490BBA">
            <w:pPr>
              <w:rPr>
                <w:rFonts w:ascii="Times New Roman" w:hAnsi="Times New Roman"/>
                <w:sz w:val="24"/>
                <w:szCs w:val="24"/>
              </w:rPr>
            </w:pPr>
            <w:r w:rsidRPr="004526E0">
              <w:rPr>
                <w:rFonts w:ascii="Times New Roman" w:hAnsi="Times New Roman"/>
                <w:sz w:val="24"/>
                <w:szCs w:val="24"/>
              </w:rPr>
              <w:t>12.3.</w:t>
            </w:r>
          </w:p>
        </w:tc>
        <w:tc>
          <w:tcPr>
            <w:tcW w:w="8930" w:type="dxa"/>
            <w:tcBorders>
              <w:top w:val="nil"/>
              <w:left w:val="nil"/>
              <w:bottom w:val="nil"/>
              <w:right w:val="nil"/>
            </w:tcBorders>
          </w:tcPr>
          <w:p w14:paraId="0FEEF7B0" w14:textId="77777777" w:rsidR="00490BBA" w:rsidRPr="004526E0" w:rsidRDefault="00490BBA" w:rsidP="00490BBA">
            <w:pPr>
              <w:pStyle w:val="Default"/>
              <w:spacing w:before="120"/>
              <w:jc w:val="both"/>
            </w:pPr>
            <w:r w:rsidRPr="004526E0">
              <w:t>Jeigu Rangovas nevykdo arba netinkamai vykdo kuriuos nors įsipareigojimus pagal Sutartį, tai Statinio statybos techninės priežiūros vadovas raštu gali Rangovui nurodyti įvykdyti įsipareigojimus arba ištaisyti netinkamai atliktus Darbus per pagrįstai tinkamą laiką.</w:t>
            </w:r>
          </w:p>
          <w:p w14:paraId="1054142B" w14:textId="77777777" w:rsidR="00600BDF" w:rsidRPr="004526E0" w:rsidRDefault="00490BBA" w:rsidP="00CF3731">
            <w:pPr>
              <w:pStyle w:val="Stilius3"/>
              <w:spacing w:before="120"/>
              <w:rPr>
                <w:sz w:val="24"/>
                <w:szCs w:val="24"/>
              </w:rPr>
            </w:pPr>
            <w:r w:rsidRPr="004526E0">
              <w:rPr>
                <w:sz w:val="24"/>
                <w:szCs w:val="24"/>
              </w:rPr>
              <w:t xml:space="preserve">Užsakovas privalo bet kuriuo šiame punkte išvardintu atveju arba aplinkybėms, prieš 21 dieną apie tai pranešęs Rangovui, nutraukti Sutartį ir pašalinti Rangovą iš Statybvietės dėl šių esminių sutarties pažeidimų, jei Rangovas: </w:t>
            </w:r>
          </w:p>
          <w:p w14:paraId="559282FB" w14:textId="0B4F0AC5" w:rsidR="00BE7E14" w:rsidRPr="004526E0" w:rsidRDefault="00600BDF" w:rsidP="00600BDF">
            <w:pPr>
              <w:pStyle w:val="Stilius3"/>
              <w:spacing w:before="120"/>
              <w:ind w:left="739" w:hanging="739"/>
              <w:rPr>
                <w:sz w:val="24"/>
                <w:szCs w:val="24"/>
              </w:rPr>
            </w:pPr>
            <w:r w:rsidRPr="004526E0">
              <w:rPr>
                <w:sz w:val="24"/>
                <w:szCs w:val="24"/>
              </w:rPr>
              <w:t xml:space="preserve">12.3.1. </w:t>
            </w:r>
            <w:r w:rsidR="00A7346A" w:rsidRPr="004526E0">
              <w:rPr>
                <w:sz w:val="24"/>
                <w:szCs w:val="24"/>
              </w:rPr>
              <w:t xml:space="preserve">nevykdo Sutarties sąlygų 12.2 papunktyje nurodytų Statinio statybos techninės priežiūros vadovo nurodymų ir dėl to Užsakovas iš esmės negauna Darbų rezultato, kokio </w:t>
            </w:r>
            <w:r w:rsidRPr="004526E0">
              <w:rPr>
                <w:sz w:val="24"/>
                <w:szCs w:val="24"/>
              </w:rPr>
              <w:t>tikėjosi;</w:t>
            </w:r>
          </w:p>
        </w:tc>
      </w:tr>
      <w:tr w:rsidR="00BE7E14" w:rsidRPr="004526E0" w14:paraId="00BFA4B0" w14:textId="77777777" w:rsidTr="001F0109">
        <w:trPr>
          <w:cantSplit/>
          <w:trHeight w:val="1554"/>
        </w:trPr>
        <w:tc>
          <w:tcPr>
            <w:tcW w:w="993" w:type="dxa"/>
            <w:tcBorders>
              <w:top w:val="nil"/>
              <w:left w:val="nil"/>
              <w:bottom w:val="nil"/>
              <w:right w:val="nil"/>
            </w:tcBorders>
          </w:tcPr>
          <w:p w14:paraId="51514D63" w14:textId="77777777" w:rsidR="006D6490" w:rsidRPr="004526E0" w:rsidRDefault="006D6490" w:rsidP="00A7346A">
            <w:pPr>
              <w:pStyle w:val="Stilius3"/>
              <w:spacing w:before="120"/>
              <w:ind w:left="360"/>
              <w:jc w:val="left"/>
              <w:rPr>
                <w:sz w:val="24"/>
                <w:szCs w:val="24"/>
              </w:rPr>
            </w:pPr>
          </w:p>
          <w:p w14:paraId="3712ABCD" w14:textId="77777777" w:rsidR="006D6490" w:rsidRPr="004526E0" w:rsidRDefault="006D6490" w:rsidP="005C48C8">
            <w:pPr>
              <w:spacing w:before="120"/>
              <w:rPr>
                <w:rFonts w:ascii="Times New Roman" w:hAnsi="Times New Roman"/>
                <w:sz w:val="24"/>
                <w:szCs w:val="24"/>
              </w:rPr>
            </w:pPr>
          </w:p>
          <w:p w14:paraId="725CA7A2" w14:textId="77777777" w:rsidR="006D6490" w:rsidRPr="004526E0" w:rsidRDefault="006D6490" w:rsidP="005C48C8">
            <w:pPr>
              <w:spacing w:before="120"/>
              <w:rPr>
                <w:rFonts w:ascii="Times New Roman" w:hAnsi="Times New Roman"/>
                <w:sz w:val="24"/>
                <w:szCs w:val="24"/>
              </w:rPr>
            </w:pPr>
          </w:p>
        </w:tc>
        <w:tc>
          <w:tcPr>
            <w:tcW w:w="8930" w:type="dxa"/>
            <w:tcBorders>
              <w:top w:val="nil"/>
              <w:left w:val="nil"/>
              <w:bottom w:val="nil"/>
              <w:right w:val="nil"/>
            </w:tcBorders>
          </w:tcPr>
          <w:p w14:paraId="4C10EAB1" w14:textId="715201C1" w:rsidR="005A1CBB" w:rsidRPr="004526E0" w:rsidRDefault="005A1CBB" w:rsidP="00600BDF">
            <w:pPr>
              <w:pStyle w:val="Stilius3"/>
              <w:numPr>
                <w:ilvl w:val="2"/>
                <w:numId w:val="40"/>
              </w:numPr>
              <w:tabs>
                <w:tab w:val="left" w:pos="743"/>
                <w:tab w:val="left" w:pos="1594"/>
              </w:tabs>
              <w:spacing w:before="120"/>
              <w:rPr>
                <w:sz w:val="24"/>
                <w:szCs w:val="24"/>
              </w:rPr>
            </w:pPr>
            <w:r w:rsidRPr="004526E0">
              <w:rPr>
                <w:sz w:val="24"/>
                <w:szCs w:val="24"/>
              </w:rPr>
              <w:t xml:space="preserve">visais pagrįstais atvejais nepratęsia Sutarties įvykdymo užtikrinimo galiojimo; </w:t>
            </w:r>
          </w:p>
          <w:p w14:paraId="1BE379AD" w14:textId="5DD73165" w:rsidR="001F0109" w:rsidRPr="004526E0" w:rsidRDefault="000B74FD" w:rsidP="001F0109">
            <w:pPr>
              <w:pStyle w:val="Stilius3"/>
              <w:numPr>
                <w:ilvl w:val="2"/>
                <w:numId w:val="40"/>
              </w:numPr>
              <w:tabs>
                <w:tab w:val="left" w:pos="739"/>
              </w:tabs>
              <w:spacing w:before="120"/>
              <w:ind w:left="739" w:hanging="739"/>
              <w:rPr>
                <w:sz w:val="24"/>
                <w:szCs w:val="24"/>
              </w:rPr>
            </w:pPr>
            <w:r w:rsidRPr="004526E0">
              <w:rPr>
                <w:sz w:val="24"/>
                <w:szCs w:val="24"/>
              </w:rPr>
              <w:t>nepradeda laiku vykdyti Darbų, kitaip aiškiai parodo ketinimą netęsti savo įsipareigojimų</w:t>
            </w:r>
            <w:r w:rsidR="00CF3731" w:rsidRPr="004526E0">
              <w:rPr>
                <w:sz w:val="24"/>
                <w:szCs w:val="24"/>
              </w:rPr>
              <w:t xml:space="preserve"> </w:t>
            </w:r>
            <w:r w:rsidR="00866ABA" w:rsidRPr="004526E0">
              <w:rPr>
                <w:sz w:val="24"/>
                <w:szCs w:val="24"/>
              </w:rPr>
              <w:t xml:space="preserve">pagal Sutartį arba nevykdo Darbų pagal Darbų vykdymo grafiką ir tampa aišku, kad juos baigti iki Darbų atlikimo termino pabaigos neįmanoma. </w:t>
            </w:r>
          </w:p>
        </w:tc>
      </w:tr>
      <w:tr w:rsidR="00BE7E14" w:rsidRPr="004526E0" w14:paraId="2834DC0A" w14:textId="77777777" w:rsidTr="005C48C8">
        <w:trPr>
          <w:cantSplit/>
          <w:trHeight w:val="1455"/>
        </w:trPr>
        <w:tc>
          <w:tcPr>
            <w:tcW w:w="993" w:type="dxa"/>
            <w:tcBorders>
              <w:top w:val="nil"/>
              <w:left w:val="nil"/>
              <w:bottom w:val="nil"/>
              <w:right w:val="nil"/>
            </w:tcBorders>
          </w:tcPr>
          <w:p w14:paraId="531DA850" w14:textId="5C74FA88" w:rsidR="0082438F" w:rsidRPr="004526E0" w:rsidRDefault="0082438F" w:rsidP="00CC0F89">
            <w:pPr>
              <w:pStyle w:val="Sraopastraipa"/>
              <w:numPr>
                <w:ilvl w:val="1"/>
                <w:numId w:val="40"/>
              </w:numPr>
              <w:rPr>
                <w:rFonts w:ascii="Times New Roman" w:hAnsi="Times New Roman"/>
                <w:sz w:val="24"/>
                <w:szCs w:val="24"/>
              </w:rPr>
            </w:pPr>
          </w:p>
          <w:p w14:paraId="33CEDDA1" w14:textId="77777777" w:rsidR="0082438F" w:rsidRPr="004526E0" w:rsidRDefault="0082438F" w:rsidP="00CC0F89">
            <w:pPr>
              <w:ind w:left="660"/>
              <w:rPr>
                <w:rFonts w:ascii="Times New Roman" w:hAnsi="Times New Roman"/>
                <w:sz w:val="24"/>
                <w:szCs w:val="24"/>
              </w:rPr>
            </w:pPr>
          </w:p>
        </w:tc>
        <w:tc>
          <w:tcPr>
            <w:tcW w:w="8930" w:type="dxa"/>
            <w:tcBorders>
              <w:top w:val="nil"/>
              <w:left w:val="nil"/>
              <w:bottom w:val="nil"/>
              <w:right w:val="nil"/>
            </w:tcBorders>
          </w:tcPr>
          <w:p w14:paraId="22194341" w14:textId="7F1713F3" w:rsidR="0040221E" w:rsidRPr="004526E0" w:rsidRDefault="0040221E" w:rsidP="00866ABA">
            <w:pPr>
              <w:pStyle w:val="Stilius3"/>
              <w:spacing w:before="0"/>
              <w:rPr>
                <w:sz w:val="24"/>
                <w:szCs w:val="24"/>
              </w:rPr>
            </w:pPr>
            <w:r w:rsidRPr="004526E0">
              <w:rPr>
                <w:sz w:val="24"/>
                <w:szCs w:val="24"/>
              </w:rPr>
              <w:t>Nutraukus Sutartį pagal 12.3 p</w:t>
            </w:r>
            <w:r w:rsidR="00CF3731" w:rsidRPr="004526E0">
              <w:rPr>
                <w:sz w:val="24"/>
                <w:szCs w:val="24"/>
              </w:rPr>
              <w:t>unktą</w:t>
            </w:r>
            <w:r w:rsidRPr="004526E0">
              <w:rPr>
                <w:sz w:val="24"/>
                <w:szCs w:val="24"/>
              </w:rPr>
              <w:t xml:space="preserve">: </w:t>
            </w:r>
          </w:p>
          <w:p w14:paraId="44CCF092" w14:textId="77777777" w:rsidR="00182B67" w:rsidRPr="004526E0" w:rsidRDefault="0040221E" w:rsidP="00182B67">
            <w:pPr>
              <w:pStyle w:val="Stilius3"/>
              <w:numPr>
                <w:ilvl w:val="2"/>
                <w:numId w:val="40"/>
              </w:numPr>
              <w:tabs>
                <w:tab w:val="left" w:pos="743"/>
              </w:tabs>
              <w:spacing w:before="120"/>
              <w:rPr>
                <w:sz w:val="24"/>
                <w:szCs w:val="24"/>
              </w:rPr>
            </w:pPr>
            <w:r w:rsidRPr="004526E0">
              <w:rPr>
                <w:sz w:val="24"/>
                <w:szCs w:val="24"/>
              </w:rPr>
              <w:t xml:space="preserve">Rangovas privalo toliau vykdyti pagrįstus Užsakovo nurodymus dėl turto išsaugojimo arba dėl Darbų saugos, ir </w:t>
            </w:r>
          </w:p>
          <w:p w14:paraId="33C503F0" w14:textId="0FF2EB24" w:rsidR="0040221E" w:rsidRPr="004526E0" w:rsidRDefault="0082438F" w:rsidP="00182B67">
            <w:pPr>
              <w:pStyle w:val="Stilius3"/>
              <w:numPr>
                <w:ilvl w:val="2"/>
                <w:numId w:val="40"/>
              </w:numPr>
              <w:tabs>
                <w:tab w:val="left" w:pos="743"/>
              </w:tabs>
              <w:spacing w:before="120"/>
              <w:rPr>
                <w:sz w:val="24"/>
                <w:szCs w:val="24"/>
              </w:rPr>
            </w:pPr>
            <w:r w:rsidRPr="004526E0">
              <w:rPr>
                <w:sz w:val="24"/>
                <w:szCs w:val="24"/>
              </w:rPr>
              <w:t xml:space="preserve">Užsakovas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ar baudą, prilygstančią 10 </w:t>
            </w:r>
            <w:r w:rsidR="00182B67" w:rsidRPr="004526E0">
              <w:rPr>
                <w:sz w:val="24"/>
                <w:szCs w:val="24"/>
              </w:rPr>
              <w:t xml:space="preserve">(dešimt) </w:t>
            </w:r>
            <w:r w:rsidRPr="004526E0">
              <w:rPr>
                <w:sz w:val="24"/>
                <w:szCs w:val="24"/>
              </w:rPr>
              <w:t>proc. nutraukimo dieną neatliktos Darbų dalies vertei. Jei pareiškiamas reikalavimas dėl nuostolių atlyginimo, bauda įskaitoma į nuostolius. Užsakovas, padaręs tokius atskaitymus, visą likusią Rangovui mokėtiną sumą privalo išmokėti Rangovui.</w:t>
            </w:r>
          </w:p>
        </w:tc>
      </w:tr>
      <w:tr w:rsidR="00BE7E14" w:rsidRPr="004526E0" w14:paraId="768E1B4B" w14:textId="77777777" w:rsidTr="005C48C8">
        <w:tc>
          <w:tcPr>
            <w:tcW w:w="993" w:type="dxa"/>
            <w:tcBorders>
              <w:top w:val="nil"/>
              <w:left w:val="nil"/>
              <w:bottom w:val="nil"/>
              <w:right w:val="nil"/>
            </w:tcBorders>
          </w:tcPr>
          <w:p w14:paraId="0EEA3AE9" w14:textId="77777777" w:rsidR="00BE7E14" w:rsidRPr="004526E0" w:rsidRDefault="00BE7E14" w:rsidP="00A7346A">
            <w:pPr>
              <w:pStyle w:val="Stilius3"/>
              <w:numPr>
                <w:ilvl w:val="1"/>
                <w:numId w:val="40"/>
              </w:numPr>
              <w:spacing w:before="120"/>
              <w:ind w:left="0" w:firstLine="0"/>
              <w:jc w:val="left"/>
              <w:rPr>
                <w:sz w:val="24"/>
                <w:szCs w:val="24"/>
              </w:rPr>
            </w:pPr>
          </w:p>
        </w:tc>
        <w:tc>
          <w:tcPr>
            <w:tcW w:w="8930" w:type="dxa"/>
            <w:tcBorders>
              <w:top w:val="nil"/>
              <w:left w:val="nil"/>
              <w:bottom w:val="nil"/>
              <w:right w:val="nil"/>
            </w:tcBorders>
          </w:tcPr>
          <w:p w14:paraId="4AE2B6DD" w14:textId="46BDA826" w:rsidR="00BE7E14" w:rsidRPr="004526E0" w:rsidRDefault="00452E65" w:rsidP="005C48C8">
            <w:pPr>
              <w:pStyle w:val="Stilius3"/>
              <w:spacing w:before="120"/>
              <w:rPr>
                <w:sz w:val="24"/>
                <w:szCs w:val="24"/>
              </w:rPr>
            </w:pPr>
            <w:r w:rsidRPr="004526E0">
              <w:rPr>
                <w:sz w:val="24"/>
                <w:szCs w:val="24"/>
              </w:rPr>
              <w:t xml:space="preserve">Užsakovas bet kada dėl objektyvių nuo jo nepriklausančių aplinkybių, nepriklausomai nuo Rangovo veiksmų, turi teisę nutraukti Sutartį ne vėliau kaip prieš 14 </w:t>
            </w:r>
            <w:r w:rsidR="00182B67" w:rsidRPr="004526E0">
              <w:rPr>
                <w:sz w:val="24"/>
                <w:szCs w:val="24"/>
              </w:rPr>
              <w:t xml:space="preserve">(keturiolika) kalendorinių </w:t>
            </w:r>
            <w:r w:rsidRPr="004526E0">
              <w:rPr>
                <w:sz w:val="24"/>
                <w:szCs w:val="24"/>
              </w:rPr>
              <w:t>dienų apie tai raštu pranešdamas Rangovui. Tokiu atveju Rangovui turi būti sumokėta:</w:t>
            </w:r>
          </w:p>
        </w:tc>
      </w:tr>
      <w:tr w:rsidR="00BE7E14" w:rsidRPr="004526E0" w14:paraId="249E51DC" w14:textId="77777777" w:rsidTr="005C48C8">
        <w:tc>
          <w:tcPr>
            <w:tcW w:w="993" w:type="dxa"/>
            <w:tcBorders>
              <w:top w:val="nil"/>
              <w:left w:val="nil"/>
              <w:bottom w:val="nil"/>
              <w:right w:val="nil"/>
            </w:tcBorders>
          </w:tcPr>
          <w:p w14:paraId="44B9F260" w14:textId="77777777" w:rsidR="00BE7E14" w:rsidRPr="004526E0" w:rsidRDefault="00BE7E14" w:rsidP="005C48C8">
            <w:pPr>
              <w:pStyle w:val="Stilius3"/>
              <w:spacing w:before="120"/>
              <w:jc w:val="left"/>
              <w:rPr>
                <w:sz w:val="24"/>
                <w:szCs w:val="24"/>
              </w:rPr>
            </w:pPr>
          </w:p>
          <w:p w14:paraId="2C941688" w14:textId="77777777" w:rsidR="000F5E4C" w:rsidRPr="004526E0" w:rsidRDefault="000F5E4C" w:rsidP="005C48C8">
            <w:pPr>
              <w:spacing w:before="120"/>
              <w:rPr>
                <w:rFonts w:ascii="Times New Roman" w:hAnsi="Times New Roman"/>
                <w:sz w:val="24"/>
                <w:szCs w:val="24"/>
              </w:rPr>
            </w:pPr>
          </w:p>
          <w:p w14:paraId="48312816" w14:textId="77777777" w:rsidR="000F5E4C" w:rsidRPr="004526E0" w:rsidRDefault="000F5E4C" w:rsidP="005C48C8">
            <w:pPr>
              <w:spacing w:before="120"/>
              <w:rPr>
                <w:rFonts w:ascii="Times New Roman" w:hAnsi="Times New Roman"/>
                <w:sz w:val="24"/>
                <w:szCs w:val="24"/>
              </w:rPr>
            </w:pPr>
          </w:p>
          <w:p w14:paraId="20DBB52D" w14:textId="77777777" w:rsidR="000F5E4C" w:rsidRPr="004526E0" w:rsidRDefault="000F5E4C" w:rsidP="005C48C8">
            <w:pPr>
              <w:spacing w:before="120"/>
              <w:rPr>
                <w:rFonts w:ascii="Times New Roman" w:hAnsi="Times New Roman"/>
                <w:sz w:val="24"/>
                <w:szCs w:val="24"/>
              </w:rPr>
            </w:pPr>
          </w:p>
          <w:p w14:paraId="27C24961" w14:textId="77777777" w:rsidR="000F5E4C" w:rsidRPr="004526E0" w:rsidRDefault="000F5E4C" w:rsidP="005C48C8">
            <w:pPr>
              <w:spacing w:before="120"/>
              <w:rPr>
                <w:rFonts w:ascii="Times New Roman" w:hAnsi="Times New Roman"/>
                <w:sz w:val="24"/>
                <w:szCs w:val="24"/>
              </w:rPr>
            </w:pPr>
          </w:p>
          <w:p w14:paraId="6385D365" w14:textId="77777777" w:rsidR="000F5E4C" w:rsidRPr="004526E0" w:rsidRDefault="000F5E4C" w:rsidP="005C48C8">
            <w:pPr>
              <w:spacing w:before="120"/>
              <w:rPr>
                <w:rFonts w:ascii="Times New Roman" w:hAnsi="Times New Roman"/>
                <w:sz w:val="24"/>
                <w:szCs w:val="24"/>
              </w:rPr>
            </w:pPr>
          </w:p>
          <w:p w14:paraId="200BBCA2" w14:textId="77777777" w:rsidR="000F5E4C" w:rsidRPr="004526E0" w:rsidRDefault="000F5E4C" w:rsidP="005C48C8">
            <w:pPr>
              <w:spacing w:before="120"/>
              <w:rPr>
                <w:rFonts w:ascii="Times New Roman" w:hAnsi="Times New Roman"/>
                <w:sz w:val="24"/>
                <w:szCs w:val="24"/>
              </w:rPr>
            </w:pPr>
          </w:p>
          <w:p w14:paraId="7D505EC0" w14:textId="77777777" w:rsidR="000F5E4C" w:rsidRPr="004526E0" w:rsidRDefault="000F5E4C" w:rsidP="005C48C8">
            <w:pPr>
              <w:spacing w:before="120"/>
              <w:rPr>
                <w:rFonts w:ascii="Times New Roman" w:hAnsi="Times New Roman"/>
                <w:sz w:val="24"/>
                <w:szCs w:val="24"/>
              </w:rPr>
            </w:pPr>
            <w:r w:rsidRPr="004526E0">
              <w:rPr>
                <w:rFonts w:ascii="Times New Roman" w:hAnsi="Times New Roman"/>
                <w:sz w:val="24"/>
                <w:szCs w:val="24"/>
              </w:rPr>
              <w:t xml:space="preserve">12.6. </w:t>
            </w:r>
          </w:p>
          <w:p w14:paraId="0F4FEC08" w14:textId="77777777" w:rsidR="00652168" w:rsidRPr="004526E0" w:rsidRDefault="00652168" w:rsidP="005C48C8">
            <w:pPr>
              <w:spacing w:before="120"/>
              <w:rPr>
                <w:rFonts w:ascii="Times New Roman" w:hAnsi="Times New Roman"/>
                <w:sz w:val="24"/>
                <w:szCs w:val="24"/>
              </w:rPr>
            </w:pPr>
          </w:p>
          <w:p w14:paraId="081EA130" w14:textId="77777777" w:rsidR="00652168" w:rsidRPr="004526E0" w:rsidRDefault="00652168" w:rsidP="005C48C8">
            <w:pPr>
              <w:spacing w:before="120"/>
              <w:rPr>
                <w:rFonts w:ascii="Times New Roman" w:hAnsi="Times New Roman"/>
                <w:sz w:val="24"/>
                <w:szCs w:val="24"/>
              </w:rPr>
            </w:pPr>
          </w:p>
          <w:p w14:paraId="1A1A5D58" w14:textId="77777777" w:rsidR="00652168" w:rsidRPr="004526E0" w:rsidRDefault="00652168" w:rsidP="005C48C8">
            <w:pPr>
              <w:spacing w:before="120"/>
              <w:rPr>
                <w:rFonts w:ascii="Times New Roman" w:hAnsi="Times New Roman"/>
                <w:sz w:val="24"/>
                <w:szCs w:val="24"/>
              </w:rPr>
            </w:pPr>
          </w:p>
          <w:p w14:paraId="007BC793" w14:textId="77777777" w:rsidR="00652168" w:rsidRPr="004526E0" w:rsidRDefault="00652168" w:rsidP="005C48C8">
            <w:pPr>
              <w:spacing w:before="120"/>
              <w:rPr>
                <w:rFonts w:ascii="Times New Roman" w:hAnsi="Times New Roman"/>
                <w:sz w:val="24"/>
                <w:szCs w:val="24"/>
              </w:rPr>
            </w:pPr>
          </w:p>
          <w:p w14:paraId="27A3F446" w14:textId="77777777" w:rsidR="00652168" w:rsidRPr="004526E0" w:rsidRDefault="00652168" w:rsidP="005C48C8">
            <w:pPr>
              <w:spacing w:before="120"/>
              <w:rPr>
                <w:rFonts w:ascii="Times New Roman" w:hAnsi="Times New Roman"/>
                <w:sz w:val="24"/>
                <w:szCs w:val="24"/>
              </w:rPr>
            </w:pPr>
          </w:p>
          <w:p w14:paraId="57DED8CD" w14:textId="77777777" w:rsidR="00652168" w:rsidRPr="004526E0" w:rsidRDefault="00652168" w:rsidP="005C48C8">
            <w:pPr>
              <w:spacing w:before="120"/>
              <w:rPr>
                <w:rFonts w:ascii="Times New Roman" w:hAnsi="Times New Roman"/>
                <w:sz w:val="24"/>
                <w:szCs w:val="24"/>
              </w:rPr>
            </w:pPr>
          </w:p>
          <w:p w14:paraId="1B301EBB" w14:textId="77777777" w:rsidR="00866ABA" w:rsidRPr="004526E0" w:rsidRDefault="00866ABA" w:rsidP="00C45EFD">
            <w:pPr>
              <w:spacing w:before="120" w:line="360" w:lineRule="auto"/>
              <w:rPr>
                <w:rFonts w:ascii="Times New Roman" w:hAnsi="Times New Roman"/>
                <w:sz w:val="24"/>
                <w:szCs w:val="24"/>
              </w:rPr>
            </w:pPr>
          </w:p>
          <w:p w14:paraId="5F8D7D31" w14:textId="77777777" w:rsidR="006204C9" w:rsidRPr="004526E0" w:rsidRDefault="006204C9" w:rsidP="006204C9">
            <w:pPr>
              <w:spacing w:line="360" w:lineRule="auto"/>
              <w:rPr>
                <w:rFonts w:ascii="Times New Roman" w:hAnsi="Times New Roman"/>
                <w:sz w:val="24"/>
                <w:szCs w:val="24"/>
              </w:rPr>
            </w:pPr>
          </w:p>
          <w:p w14:paraId="14C0ECF1" w14:textId="77777777" w:rsidR="006204C9" w:rsidRPr="004526E0" w:rsidRDefault="006204C9" w:rsidP="006204C9">
            <w:pPr>
              <w:spacing w:line="360" w:lineRule="auto"/>
              <w:rPr>
                <w:rFonts w:ascii="Times New Roman" w:hAnsi="Times New Roman"/>
                <w:sz w:val="24"/>
                <w:szCs w:val="24"/>
              </w:rPr>
            </w:pPr>
          </w:p>
          <w:p w14:paraId="2017BD75" w14:textId="77777777" w:rsidR="00652168" w:rsidRPr="004526E0" w:rsidRDefault="00652168" w:rsidP="006204C9">
            <w:pPr>
              <w:rPr>
                <w:rFonts w:ascii="Times New Roman" w:hAnsi="Times New Roman"/>
                <w:sz w:val="24"/>
                <w:szCs w:val="24"/>
              </w:rPr>
            </w:pPr>
            <w:r w:rsidRPr="004526E0">
              <w:rPr>
                <w:rFonts w:ascii="Times New Roman" w:hAnsi="Times New Roman"/>
                <w:sz w:val="24"/>
                <w:szCs w:val="24"/>
              </w:rPr>
              <w:t xml:space="preserve">12.7. </w:t>
            </w:r>
          </w:p>
          <w:p w14:paraId="49CBFCF5" w14:textId="77777777" w:rsidR="00201429" w:rsidRPr="004526E0" w:rsidRDefault="00201429" w:rsidP="006204C9">
            <w:pPr>
              <w:rPr>
                <w:rFonts w:ascii="Times New Roman" w:hAnsi="Times New Roman"/>
                <w:sz w:val="24"/>
                <w:szCs w:val="24"/>
              </w:rPr>
            </w:pPr>
          </w:p>
          <w:p w14:paraId="31B41979" w14:textId="77777777" w:rsidR="00201429" w:rsidRPr="004526E0" w:rsidRDefault="00201429" w:rsidP="006204C9">
            <w:pPr>
              <w:rPr>
                <w:rFonts w:ascii="Times New Roman" w:hAnsi="Times New Roman"/>
                <w:sz w:val="24"/>
                <w:szCs w:val="24"/>
              </w:rPr>
            </w:pPr>
          </w:p>
          <w:p w14:paraId="654201F5" w14:textId="77777777" w:rsidR="00201429" w:rsidRPr="004526E0" w:rsidRDefault="00201429" w:rsidP="005C48C8">
            <w:pPr>
              <w:spacing w:before="120"/>
              <w:rPr>
                <w:rFonts w:ascii="Times New Roman" w:hAnsi="Times New Roman"/>
                <w:sz w:val="24"/>
                <w:szCs w:val="24"/>
              </w:rPr>
            </w:pPr>
          </w:p>
          <w:p w14:paraId="1B82ABE1" w14:textId="77777777" w:rsidR="005405FB" w:rsidRPr="004526E0" w:rsidRDefault="005405FB" w:rsidP="00C45EFD">
            <w:pPr>
              <w:spacing w:before="120" w:line="480" w:lineRule="auto"/>
              <w:rPr>
                <w:rFonts w:ascii="Times New Roman" w:hAnsi="Times New Roman"/>
                <w:sz w:val="24"/>
                <w:szCs w:val="24"/>
              </w:rPr>
            </w:pPr>
          </w:p>
          <w:p w14:paraId="62A93A2E" w14:textId="77777777" w:rsidR="009327B4" w:rsidRPr="004526E0" w:rsidRDefault="009327B4" w:rsidP="005C48C8">
            <w:pPr>
              <w:spacing w:before="120"/>
              <w:rPr>
                <w:rFonts w:ascii="Times New Roman" w:hAnsi="Times New Roman"/>
                <w:sz w:val="24"/>
                <w:szCs w:val="24"/>
              </w:rPr>
            </w:pPr>
          </w:p>
          <w:p w14:paraId="0DCAB089" w14:textId="77777777" w:rsidR="009327B4" w:rsidRPr="004526E0" w:rsidRDefault="009327B4" w:rsidP="005C48C8">
            <w:pPr>
              <w:spacing w:before="120"/>
              <w:rPr>
                <w:rFonts w:ascii="Times New Roman" w:hAnsi="Times New Roman"/>
                <w:sz w:val="24"/>
                <w:szCs w:val="24"/>
              </w:rPr>
            </w:pPr>
          </w:p>
          <w:p w14:paraId="07A5BC36" w14:textId="77777777" w:rsidR="007C68B5" w:rsidRDefault="007C68B5" w:rsidP="005C48C8">
            <w:pPr>
              <w:spacing w:before="120"/>
              <w:rPr>
                <w:ins w:id="91" w:author="Dovilė Kėkštienė" w:date="2026-01-13T11:34:00Z" w16du:dateUtc="2026-01-13T09:34:00Z"/>
                <w:rFonts w:ascii="Times New Roman" w:hAnsi="Times New Roman"/>
                <w:sz w:val="24"/>
                <w:szCs w:val="24"/>
              </w:rPr>
            </w:pPr>
          </w:p>
          <w:p w14:paraId="1D3A96ED" w14:textId="77777777" w:rsidR="007C68B5" w:rsidRDefault="007C68B5" w:rsidP="005C48C8">
            <w:pPr>
              <w:spacing w:before="120"/>
              <w:rPr>
                <w:ins w:id="92" w:author="Dovilė Kėkštienė" w:date="2026-01-13T11:34:00Z" w16du:dateUtc="2026-01-13T09:34:00Z"/>
                <w:rFonts w:ascii="Times New Roman" w:hAnsi="Times New Roman"/>
                <w:sz w:val="24"/>
                <w:szCs w:val="24"/>
              </w:rPr>
            </w:pPr>
          </w:p>
          <w:p w14:paraId="5F1F862F" w14:textId="50E93246" w:rsidR="00AD2FEC" w:rsidRPr="004526E0" w:rsidRDefault="00201429" w:rsidP="005C48C8">
            <w:pPr>
              <w:spacing w:before="120"/>
              <w:rPr>
                <w:rFonts w:ascii="Times New Roman" w:hAnsi="Times New Roman"/>
                <w:sz w:val="24"/>
                <w:szCs w:val="24"/>
              </w:rPr>
            </w:pPr>
            <w:r w:rsidRPr="004526E0">
              <w:rPr>
                <w:rFonts w:ascii="Times New Roman" w:hAnsi="Times New Roman"/>
                <w:sz w:val="24"/>
                <w:szCs w:val="24"/>
              </w:rPr>
              <w:lastRenderedPageBreak/>
              <w:t>12</w:t>
            </w:r>
            <w:r w:rsidR="002D0185" w:rsidRPr="004526E0">
              <w:rPr>
                <w:rFonts w:ascii="Times New Roman" w:hAnsi="Times New Roman"/>
                <w:sz w:val="24"/>
                <w:szCs w:val="24"/>
              </w:rPr>
              <w:t>.8.</w:t>
            </w:r>
          </w:p>
          <w:p w14:paraId="10E5C5BC" w14:textId="77777777" w:rsidR="0061298A" w:rsidRPr="004526E0" w:rsidRDefault="0061298A" w:rsidP="005C48C8">
            <w:pPr>
              <w:spacing w:before="120"/>
              <w:rPr>
                <w:rFonts w:ascii="Times New Roman" w:hAnsi="Times New Roman"/>
                <w:sz w:val="24"/>
                <w:szCs w:val="24"/>
              </w:rPr>
            </w:pPr>
          </w:p>
          <w:p w14:paraId="2B77F326" w14:textId="77777777" w:rsidR="009327B4" w:rsidRPr="004526E0" w:rsidRDefault="009327B4" w:rsidP="005C48C8">
            <w:pPr>
              <w:spacing w:before="120"/>
              <w:rPr>
                <w:rFonts w:ascii="Times New Roman" w:hAnsi="Times New Roman"/>
                <w:sz w:val="24"/>
                <w:szCs w:val="24"/>
              </w:rPr>
            </w:pPr>
          </w:p>
          <w:p w14:paraId="0F6AC35E" w14:textId="77777777" w:rsidR="00AD2FEC" w:rsidRPr="004526E0" w:rsidRDefault="00866ABA" w:rsidP="005C48C8">
            <w:pPr>
              <w:spacing w:before="120"/>
              <w:rPr>
                <w:rFonts w:ascii="Times New Roman" w:hAnsi="Times New Roman"/>
                <w:sz w:val="24"/>
                <w:szCs w:val="24"/>
              </w:rPr>
            </w:pPr>
            <w:r w:rsidRPr="004526E0">
              <w:rPr>
                <w:rFonts w:ascii="Times New Roman" w:hAnsi="Times New Roman"/>
                <w:sz w:val="24"/>
                <w:szCs w:val="24"/>
              </w:rPr>
              <w:t>13.1.</w:t>
            </w:r>
          </w:p>
        </w:tc>
        <w:tc>
          <w:tcPr>
            <w:tcW w:w="8930" w:type="dxa"/>
            <w:tcBorders>
              <w:top w:val="nil"/>
              <w:left w:val="nil"/>
              <w:bottom w:val="nil"/>
              <w:right w:val="nil"/>
            </w:tcBorders>
          </w:tcPr>
          <w:p w14:paraId="0DD5B8C1" w14:textId="77777777" w:rsidR="00452E65" w:rsidRPr="004526E0" w:rsidRDefault="00452E65" w:rsidP="005C48C8">
            <w:pPr>
              <w:pStyle w:val="Stilius3"/>
              <w:numPr>
                <w:ilvl w:val="0"/>
                <w:numId w:val="2"/>
              </w:numPr>
              <w:spacing w:before="120"/>
              <w:ind w:left="741" w:hanging="709"/>
              <w:rPr>
                <w:sz w:val="24"/>
                <w:szCs w:val="24"/>
              </w:rPr>
            </w:pPr>
            <w:r w:rsidRPr="004526E0">
              <w:rPr>
                <w:sz w:val="24"/>
                <w:szCs w:val="24"/>
              </w:rPr>
              <w:lastRenderedPageBreak/>
              <w:t>už bet kurį tinkamai atliktą Darbą pagal Sutartyje nustatytas kainas;</w:t>
            </w:r>
          </w:p>
          <w:p w14:paraId="5B1D8227" w14:textId="77777777" w:rsidR="00452E65" w:rsidRPr="004526E0" w:rsidRDefault="00452E65" w:rsidP="005C48C8">
            <w:pPr>
              <w:pStyle w:val="Stilius3"/>
              <w:numPr>
                <w:ilvl w:val="0"/>
                <w:numId w:val="2"/>
              </w:numPr>
              <w:spacing w:before="120"/>
              <w:ind w:left="741" w:hanging="709"/>
              <w:rPr>
                <w:sz w:val="24"/>
                <w:szCs w:val="24"/>
              </w:rPr>
            </w:pPr>
            <w:r w:rsidRPr="004526E0">
              <w:rPr>
                <w:sz w:val="24"/>
                <w:szCs w:val="24"/>
              </w:rPr>
              <w:t>Išlaidos už Įrangą ar Medžiagas, kurie skirti Darbams ir, kuriuos Rangovas tam tikslui įsigijo. Užsakovui sumokėjus, ši Įranga ir Medžiagos tampa Užsakovo nuosavybe;</w:t>
            </w:r>
          </w:p>
          <w:p w14:paraId="1616FB4C" w14:textId="77777777" w:rsidR="00BE7E14" w:rsidRPr="004526E0" w:rsidRDefault="00452E65" w:rsidP="005C48C8">
            <w:pPr>
              <w:pStyle w:val="Stilius3"/>
              <w:spacing w:before="120"/>
              <w:ind w:left="743" w:hanging="743"/>
              <w:rPr>
                <w:sz w:val="24"/>
                <w:szCs w:val="24"/>
              </w:rPr>
            </w:pPr>
            <w:r w:rsidRPr="004526E0">
              <w:rPr>
                <w:sz w:val="24"/>
                <w:szCs w:val="24"/>
              </w:rPr>
              <w:t>12.5.3. bet kurios kitos Išlaidos arba įsipareigojimai, kuriuos Rangovas pagrįstai prisiėmė tikėdamasis baigti Darbus.</w:t>
            </w:r>
          </w:p>
          <w:p w14:paraId="0AB34005" w14:textId="4245968A" w:rsidR="00BE7E14" w:rsidRPr="004526E0" w:rsidRDefault="00BE7E14" w:rsidP="005C48C8">
            <w:pPr>
              <w:pStyle w:val="Stilius3"/>
              <w:spacing w:before="120"/>
              <w:rPr>
                <w:sz w:val="24"/>
                <w:szCs w:val="24"/>
              </w:rPr>
            </w:pPr>
            <w:r w:rsidRPr="004526E0">
              <w:rPr>
                <w:sz w:val="24"/>
                <w:szCs w:val="24"/>
              </w:rPr>
              <w:t>Užsakovas neturi teisės nutraukti Sutarties dėl to, kad planuoja Darbus vykdyti pats arba įpareigoti juos vykdyti kitą rangovą.</w:t>
            </w:r>
            <w:r w:rsidR="00E57C97" w:rsidRPr="004526E0">
              <w:rPr>
                <w:sz w:val="24"/>
                <w:szCs w:val="24"/>
              </w:rPr>
              <w:t xml:space="preserve"> </w:t>
            </w:r>
          </w:p>
          <w:tbl>
            <w:tblPr>
              <w:tblW w:w="10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05"/>
            </w:tblGrid>
            <w:tr w:rsidR="000F5E4C" w:rsidRPr="004526E0" w14:paraId="25CC160C" w14:textId="77777777" w:rsidTr="00E57C97">
              <w:tc>
                <w:tcPr>
                  <w:tcW w:w="10205" w:type="dxa"/>
                  <w:tcBorders>
                    <w:top w:val="nil"/>
                    <w:left w:val="nil"/>
                    <w:bottom w:val="nil"/>
                    <w:right w:val="nil"/>
                  </w:tcBorders>
                </w:tcPr>
                <w:p w14:paraId="19ABB624" w14:textId="337F2723" w:rsidR="000F5E4C" w:rsidRPr="004526E0" w:rsidRDefault="000F5E4C" w:rsidP="005E4759">
                  <w:pPr>
                    <w:pStyle w:val="Stilius3"/>
                    <w:framePr w:hSpace="180" w:wrap="around" w:vAnchor="text" w:hAnchor="text" w:y="1"/>
                    <w:tabs>
                      <w:tab w:val="left" w:pos="601"/>
                      <w:tab w:val="left" w:pos="743"/>
                    </w:tabs>
                    <w:spacing w:before="120"/>
                    <w:ind w:right="1452"/>
                    <w:suppressOverlap/>
                    <w:rPr>
                      <w:sz w:val="24"/>
                      <w:szCs w:val="24"/>
                    </w:rPr>
                  </w:pPr>
                  <w:r w:rsidRPr="004526E0">
                    <w:rPr>
                      <w:sz w:val="24"/>
                      <w:szCs w:val="24"/>
                    </w:rPr>
                    <w:t xml:space="preserve">Rangovas gali bet kuriuo šiame punkte išvardintu atveju arba aplinkybėms, prieš 14 </w:t>
                  </w:r>
                  <w:r w:rsidR="00E57C97" w:rsidRPr="004526E0">
                    <w:rPr>
                      <w:sz w:val="24"/>
                      <w:szCs w:val="24"/>
                    </w:rPr>
                    <w:t xml:space="preserve">(keturiolika) kalendorinių </w:t>
                  </w:r>
                  <w:r w:rsidRPr="004526E0">
                    <w:rPr>
                      <w:sz w:val="24"/>
                      <w:szCs w:val="24"/>
                    </w:rPr>
                    <w:t xml:space="preserve">dienų apie tai raštu pranešęs Užsakovui, nutraukti Sutartį dėl šių esminių Sutarties pažeidimų: </w:t>
                  </w:r>
                </w:p>
                <w:p w14:paraId="0B9D02AB" w14:textId="5FDFD8CC" w:rsidR="00E57C97" w:rsidRPr="004526E0" w:rsidRDefault="000F5E4C" w:rsidP="005E4759">
                  <w:pPr>
                    <w:pStyle w:val="Stilius3"/>
                    <w:framePr w:hSpace="180" w:wrap="around" w:vAnchor="text" w:hAnchor="text" w:y="1"/>
                    <w:numPr>
                      <w:ilvl w:val="2"/>
                      <w:numId w:val="30"/>
                    </w:numPr>
                    <w:tabs>
                      <w:tab w:val="left" w:pos="738"/>
                    </w:tabs>
                    <w:spacing w:before="120"/>
                    <w:ind w:left="743" w:right="1419"/>
                    <w:suppressOverlap/>
                    <w:rPr>
                      <w:sz w:val="24"/>
                      <w:szCs w:val="24"/>
                    </w:rPr>
                  </w:pPr>
                  <w:r w:rsidRPr="004526E0">
                    <w:rPr>
                      <w:sz w:val="24"/>
                      <w:szCs w:val="24"/>
                    </w:rPr>
                    <w:t>per 42 dienas</w:t>
                  </w:r>
                  <w:r w:rsidRPr="004526E0">
                    <w:rPr>
                      <w:color w:val="FF0000"/>
                      <w:sz w:val="24"/>
                      <w:szCs w:val="24"/>
                    </w:rPr>
                    <w:t xml:space="preserve"> </w:t>
                  </w:r>
                  <w:r w:rsidRPr="004526E0">
                    <w:rPr>
                      <w:sz w:val="24"/>
                      <w:szCs w:val="24"/>
                    </w:rPr>
                    <w:t xml:space="preserve">nuo Sutarties </w:t>
                  </w:r>
                  <w:r w:rsidR="003971CC" w:rsidRPr="004526E0">
                    <w:rPr>
                      <w:sz w:val="24"/>
                      <w:szCs w:val="24"/>
                    </w:rPr>
                    <w:t>9</w:t>
                  </w:r>
                  <w:r w:rsidRPr="004526E0">
                    <w:rPr>
                      <w:sz w:val="24"/>
                      <w:szCs w:val="24"/>
                    </w:rPr>
                    <w:t>.</w:t>
                  </w:r>
                  <w:r w:rsidR="003971CC" w:rsidRPr="004526E0">
                    <w:rPr>
                      <w:sz w:val="24"/>
                      <w:szCs w:val="24"/>
                    </w:rPr>
                    <w:t>8</w:t>
                  </w:r>
                  <w:r w:rsidRPr="004526E0">
                    <w:rPr>
                      <w:sz w:val="24"/>
                      <w:szCs w:val="24"/>
                    </w:rPr>
                    <w:t xml:space="preserve">. papunktyje nurodyto termino pabaigos negauna viso apmokėjimo (išskyrus atskaitymus pagal </w:t>
                  </w:r>
                  <w:r w:rsidR="00617B5E" w:rsidRPr="004526E0">
                    <w:rPr>
                      <w:sz w:val="24"/>
                      <w:szCs w:val="24"/>
                    </w:rPr>
                    <w:t xml:space="preserve">9 </w:t>
                  </w:r>
                  <w:r w:rsidRPr="004526E0">
                    <w:rPr>
                      <w:sz w:val="24"/>
                      <w:szCs w:val="24"/>
                    </w:rPr>
                    <w:t>skyriaus nuostatas);</w:t>
                  </w:r>
                </w:p>
                <w:p w14:paraId="5FF5A728" w14:textId="77777777" w:rsidR="00E57C97" w:rsidRPr="004526E0" w:rsidRDefault="000F5E4C" w:rsidP="005E4759">
                  <w:pPr>
                    <w:pStyle w:val="Stilius3"/>
                    <w:framePr w:hSpace="180" w:wrap="around" w:vAnchor="text" w:hAnchor="text" w:y="1"/>
                    <w:numPr>
                      <w:ilvl w:val="2"/>
                      <w:numId w:val="30"/>
                    </w:numPr>
                    <w:tabs>
                      <w:tab w:val="left" w:pos="738"/>
                    </w:tabs>
                    <w:spacing w:before="120"/>
                    <w:ind w:left="743" w:right="1419"/>
                    <w:suppressOverlap/>
                    <w:rPr>
                      <w:sz w:val="24"/>
                      <w:szCs w:val="24"/>
                    </w:rPr>
                  </w:pPr>
                  <w:r w:rsidRPr="004526E0">
                    <w:rPr>
                      <w:sz w:val="24"/>
                      <w:szCs w:val="24"/>
                    </w:rPr>
                    <w:t>Užsakovas visiškai nevykdo savo sutartinių įsipareigojimų pagal Sutartį;</w:t>
                  </w:r>
                </w:p>
                <w:p w14:paraId="2642100E" w14:textId="77777777" w:rsidR="00E57C97" w:rsidRPr="004526E0" w:rsidRDefault="000F5E4C" w:rsidP="005E4759">
                  <w:pPr>
                    <w:pStyle w:val="Stilius3"/>
                    <w:framePr w:hSpace="180" w:wrap="around" w:vAnchor="text" w:hAnchor="text" w:y="1"/>
                    <w:numPr>
                      <w:ilvl w:val="2"/>
                      <w:numId w:val="30"/>
                    </w:numPr>
                    <w:tabs>
                      <w:tab w:val="left" w:pos="738"/>
                    </w:tabs>
                    <w:spacing w:before="120"/>
                    <w:ind w:left="743" w:right="1419"/>
                    <w:suppressOverlap/>
                    <w:rPr>
                      <w:sz w:val="24"/>
                      <w:szCs w:val="24"/>
                    </w:rPr>
                  </w:pPr>
                  <w:r w:rsidRPr="004526E0">
                    <w:rPr>
                      <w:sz w:val="24"/>
                      <w:szCs w:val="24"/>
                    </w:rPr>
                    <w:t xml:space="preserve">Darbų vykdymo sustabdymas pagal Sutarties 12.1 papunktį trunka ilgiau nei 112 dienų; </w:t>
                  </w:r>
                </w:p>
                <w:p w14:paraId="3D67B3D2" w14:textId="2ED46C0E" w:rsidR="000F5E4C" w:rsidRPr="004526E0" w:rsidRDefault="000F5E4C" w:rsidP="005E4759">
                  <w:pPr>
                    <w:pStyle w:val="Stilius3"/>
                    <w:framePr w:hSpace="180" w:wrap="around" w:vAnchor="text" w:hAnchor="text" w:y="1"/>
                    <w:numPr>
                      <w:ilvl w:val="2"/>
                      <w:numId w:val="30"/>
                    </w:numPr>
                    <w:tabs>
                      <w:tab w:val="left" w:pos="738"/>
                    </w:tabs>
                    <w:spacing w:before="120"/>
                    <w:ind w:left="743" w:right="1419"/>
                    <w:suppressOverlap/>
                    <w:rPr>
                      <w:sz w:val="24"/>
                      <w:szCs w:val="24"/>
                    </w:rPr>
                  </w:pPr>
                  <w:r w:rsidRPr="004526E0">
                    <w:rPr>
                      <w:sz w:val="24"/>
                      <w:szCs w:val="24"/>
                    </w:rPr>
                    <w:t>Bendras Darbų vykdymo sustabdymas trunka ilgiau nei pusė Darbų atlikimo termino ir ilgiau kaip 112 dienų.</w:t>
                  </w:r>
                </w:p>
                <w:p w14:paraId="4E6A5DC6" w14:textId="77777777" w:rsidR="000F5E4C" w:rsidRPr="004526E0" w:rsidRDefault="000F5E4C" w:rsidP="005E4759">
                  <w:pPr>
                    <w:pStyle w:val="Stilius3"/>
                    <w:framePr w:hSpace="180" w:wrap="around" w:vAnchor="text" w:hAnchor="text" w:y="1"/>
                    <w:spacing w:before="120"/>
                    <w:ind w:right="1419"/>
                    <w:suppressOverlap/>
                    <w:rPr>
                      <w:sz w:val="24"/>
                      <w:szCs w:val="24"/>
                    </w:rPr>
                  </w:pPr>
                  <w:r w:rsidRPr="004526E0">
                    <w:rPr>
                      <w:sz w:val="24"/>
                      <w:szCs w:val="24"/>
                    </w:rPr>
                    <w:t xml:space="preserve">Rangovo pasirinkimas nutraukti Sutartį neturi pažeisti kurių nors kitų iš Sutarties arba kitaip kylančių Rangovo teisių. </w:t>
                  </w:r>
                </w:p>
                <w:p w14:paraId="619C50A4" w14:textId="5208B683" w:rsidR="00866ABA" w:rsidRPr="004526E0" w:rsidRDefault="00866ABA" w:rsidP="005E4759">
                  <w:pPr>
                    <w:pStyle w:val="Stilius3"/>
                    <w:framePr w:hSpace="180" w:wrap="around" w:vAnchor="text" w:hAnchor="text" w:y="1"/>
                    <w:spacing w:before="120"/>
                    <w:ind w:right="1280"/>
                    <w:suppressOverlap/>
                    <w:rPr>
                      <w:sz w:val="24"/>
                      <w:szCs w:val="24"/>
                    </w:rPr>
                  </w:pPr>
                  <w:r w:rsidRPr="004526E0">
                    <w:rPr>
                      <w:sz w:val="24"/>
                      <w:szCs w:val="24"/>
                    </w:rPr>
                    <w:t>Sutarties nutraukimo įsigaliojimo atveju pagal bet kurį Sutarties sąlygų punktą, Rangovas per Užsakovo nurodytą terminą privalo:</w:t>
                  </w:r>
                </w:p>
                <w:p w14:paraId="5A0D2830" w14:textId="77777777" w:rsidR="005405FB" w:rsidRPr="004526E0" w:rsidRDefault="00866ABA" w:rsidP="005E4759">
                  <w:pPr>
                    <w:pStyle w:val="Stilius3"/>
                    <w:framePr w:hSpace="180" w:wrap="around" w:vAnchor="text" w:hAnchor="text" w:y="1"/>
                    <w:numPr>
                      <w:ilvl w:val="2"/>
                      <w:numId w:val="31"/>
                    </w:numPr>
                    <w:tabs>
                      <w:tab w:val="left" w:pos="738"/>
                    </w:tabs>
                    <w:spacing w:before="120"/>
                    <w:ind w:left="746" w:right="1419" w:hanging="717"/>
                    <w:suppressOverlap/>
                    <w:rPr>
                      <w:sz w:val="24"/>
                      <w:szCs w:val="24"/>
                    </w:rPr>
                  </w:pPr>
                  <w:r w:rsidRPr="004526E0">
                    <w:rPr>
                      <w:sz w:val="24"/>
                      <w:szCs w:val="24"/>
                    </w:rPr>
                    <w:t>nutraukti visą tolesnį Darbą, išskyrus tokį, kurį būtina atlikti dėl gyvybės ar turto išsaugojimo arba dėl Darbų saugos;</w:t>
                  </w:r>
                </w:p>
                <w:p w14:paraId="4A400903" w14:textId="77777777" w:rsidR="005405FB" w:rsidRPr="004526E0" w:rsidRDefault="00866ABA" w:rsidP="005E4759">
                  <w:pPr>
                    <w:pStyle w:val="Stilius3"/>
                    <w:framePr w:hSpace="180" w:wrap="around" w:vAnchor="text" w:hAnchor="text" w:y="1"/>
                    <w:numPr>
                      <w:ilvl w:val="2"/>
                      <w:numId w:val="31"/>
                    </w:numPr>
                    <w:tabs>
                      <w:tab w:val="left" w:pos="738"/>
                    </w:tabs>
                    <w:spacing w:before="120"/>
                    <w:ind w:left="746" w:right="1419" w:hanging="717"/>
                    <w:suppressOverlap/>
                    <w:rPr>
                      <w:sz w:val="24"/>
                      <w:szCs w:val="24"/>
                    </w:rPr>
                  </w:pPr>
                  <w:r w:rsidRPr="004526E0">
                    <w:rPr>
                      <w:sz w:val="24"/>
                      <w:szCs w:val="24"/>
                    </w:rPr>
                    <w:t>perduoti Užsakovui Įrangą ir Medžiagas, už kuriuos jau sumokėta;</w:t>
                  </w:r>
                </w:p>
                <w:p w14:paraId="0D76E8C2" w14:textId="3128FE91" w:rsidR="00866ABA" w:rsidRPr="004526E0" w:rsidRDefault="005405FB" w:rsidP="005E4759">
                  <w:pPr>
                    <w:pStyle w:val="Stilius3"/>
                    <w:framePr w:hSpace="180" w:wrap="around" w:vAnchor="text" w:hAnchor="text" w:y="1"/>
                    <w:numPr>
                      <w:ilvl w:val="2"/>
                      <w:numId w:val="31"/>
                    </w:numPr>
                    <w:tabs>
                      <w:tab w:val="left" w:pos="738"/>
                    </w:tabs>
                    <w:spacing w:before="120"/>
                    <w:ind w:left="746" w:right="1419" w:hanging="717"/>
                    <w:suppressOverlap/>
                    <w:rPr>
                      <w:sz w:val="24"/>
                      <w:szCs w:val="24"/>
                    </w:rPr>
                  </w:pPr>
                  <w:r w:rsidRPr="004526E0">
                    <w:rPr>
                      <w:sz w:val="24"/>
                      <w:szCs w:val="24"/>
                    </w:rPr>
                    <w:t>pašalinti visus Rangovo įrengimus ir kitus daiktus iš Statybvietės ir pats palikti Statybvietę.</w:t>
                  </w:r>
                </w:p>
              </w:tc>
            </w:tr>
            <w:tr w:rsidR="000F5E4C" w:rsidRPr="004526E0" w14:paraId="308049CB" w14:textId="77777777" w:rsidTr="00E57C97">
              <w:trPr>
                <w:trHeight w:val="2896"/>
              </w:trPr>
              <w:tc>
                <w:tcPr>
                  <w:tcW w:w="10205" w:type="dxa"/>
                  <w:tcBorders>
                    <w:top w:val="nil"/>
                    <w:left w:val="nil"/>
                    <w:bottom w:val="nil"/>
                    <w:right w:val="nil"/>
                  </w:tcBorders>
                </w:tcPr>
                <w:p w14:paraId="76C5727A" w14:textId="3304FF64" w:rsidR="001F0109" w:rsidRPr="004526E0" w:rsidRDefault="00866ABA" w:rsidP="005E4759">
                  <w:pPr>
                    <w:pStyle w:val="Stilius3"/>
                    <w:framePr w:hSpace="180" w:wrap="around" w:vAnchor="text" w:hAnchor="text" w:y="1"/>
                    <w:tabs>
                      <w:tab w:val="left" w:pos="738"/>
                    </w:tabs>
                    <w:spacing w:before="160" w:after="120"/>
                    <w:ind w:left="29" w:right="1452"/>
                    <w:suppressOverlap/>
                    <w:rPr>
                      <w:sz w:val="24"/>
                      <w:szCs w:val="24"/>
                    </w:rPr>
                  </w:pPr>
                  <w:r w:rsidRPr="004526E0">
                    <w:rPr>
                      <w:sz w:val="24"/>
                      <w:szCs w:val="24"/>
                    </w:rPr>
                    <w:lastRenderedPageBreak/>
                    <w:t>Užsakovas taip pat gali VPĮ</w:t>
                  </w:r>
                  <w:r w:rsidR="00BF5CDD" w:rsidRPr="004526E0">
                    <w:rPr>
                      <w:sz w:val="24"/>
                      <w:szCs w:val="24"/>
                    </w:rPr>
                    <w:t xml:space="preserve"> 90 straipsnyje</w:t>
                  </w:r>
                  <w:r w:rsidRPr="004526E0">
                    <w:rPr>
                      <w:sz w:val="24"/>
                      <w:szCs w:val="24"/>
                    </w:rPr>
                    <w:t xml:space="preserve"> nurodytais atvejais ir tvarka vienašališkai nutraukti Sutartį apie tai Rangovui pranešant raštu.</w:t>
                  </w:r>
                </w:p>
                <w:p w14:paraId="2A2A6D55" w14:textId="68D025F8" w:rsidR="00C07BC2" w:rsidRPr="004526E0" w:rsidRDefault="00C07BC2" w:rsidP="005E4759">
                  <w:pPr>
                    <w:pStyle w:val="Stilius3"/>
                    <w:framePr w:hSpace="180" w:wrap="around" w:vAnchor="text" w:hAnchor="text" w:y="1"/>
                    <w:numPr>
                      <w:ilvl w:val="0"/>
                      <w:numId w:val="31"/>
                    </w:numPr>
                    <w:tabs>
                      <w:tab w:val="left" w:pos="1026"/>
                    </w:tabs>
                    <w:ind w:left="3861" w:right="1310"/>
                    <w:suppressOverlap/>
                    <w:rPr>
                      <w:b/>
                      <w:bCs/>
                      <w:sz w:val="24"/>
                      <w:szCs w:val="24"/>
                    </w:rPr>
                  </w:pPr>
                  <w:r w:rsidRPr="004526E0">
                    <w:rPr>
                      <w:b/>
                      <w:bCs/>
                      <w:sz w:val="24"/>
                      <w:szCs w:val="24"/>
                    </w:rPr>
                    <w:t>GINČAI</w:t>
                  </w:r>
                </w:p>
                <w:p w14:paraId="79E3BAC0" w14:textId="257F92AB" w:rsidR="006D378F" w:rsidRPr="004526E0" w:rsidRDefault="00866ABA" w:rsidP="005E4759">
                  <w:pPr>
                    <w:pStyle w:val="Stilius3"/>
                    <w:framePr w:hSpace="180" w:wrap="around" w:vAnchor="text" w:hAnchor="text" w:y="1"/>
                    <w:tabs>
                      <w:tab w:val="left" w:pos="738"/>
                    </w:tabs>
                    <w:ind w:right="1310"/>
                    <w:suppressOverlap/>
                    <w:rPr>
                      <w:sz w:val="24"/>
                      <w:szCs w:val="24"/>
                    </w:rPr>
                  </w:pPr>
                  <w:r w:rsidRPr="004526E0">
                    <w:rPr>
                      <w:sz w:val="24"/>
                      <w:szCs w:val="24"/>
                    </w:rPr>
                    <w:t>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Su Sutartimi susiję ginčai, kurių nepavyksta išspręsti derybų keliu, sprendžiami teisme pagal Užsakovo buveinės vietą, vadovaujantis Lietuvos Respublikos įstatymais.</w:t>
                  </w:r>
                  <w:r w:rsidR="00F07018" w:rsidRPr="004526E0">
                    <w:rPr>
                      <w:sz w:val="24"/>
                      <w:szCs w:val="24"/>
                    </w:rPr>
                    <w:t xml:space="preserve"> </w:t>
                  </w:r>
                </w:p>
              </w:tc>
            </w:tr>
          </w:tbl>
          <w:p w14:paraId="449BB5E8" w14:textId="77777777" w:rsidR="000F5E4C" w:rsidRPr="004526E0" w:rsidRDefault="000F5E4C" w:rsidP="005C48C8">
            <w:pPr>
              <w:pStyle w:val="Stilius3"/>
              <w:spacing w:before="120"/>
              <w:rPr>
                <w:sz w:val="24"/>
                <w:szCs w:val="24"/>
              </w:rPr>
            </w:pPr>
          </w:p>
        </w:tc>
      </w:tr>
      <w:tr w:rsidR="00BE7E14" w:rsidRPr="004526E0" w14:paraId="56D8E891" w14:textId="77777777" w:rsidTr="005C48C8">
        <w:tc>
          <w:tcPr>
            <w:tcW w:w="9923" w:type="dxa"/>
            <w:gridSpan w:val="2"/>
            <w:tcBorders>
              <w:top w:val="nil"/>
              <w:left w:val="nil"/>
              <w:bottom w:val="nil"/>
              <w:right w:val="nil"/>
            </w:tcBorders>
          </w:tcPr>
          <w:p w14:paraId="68B730D2" w14:textId="029F87E2" w:rsidR="00BE7E14" w:rsidRPr="004526E0" w:rsidRDefault="00BE7E14" w:rsidP="001936F3">
            <w:pPr>
              <w:pStyle w:val="Stilius1"/>
              <w:framePr w:hSpace="0" w:wrap="auto" w:vAnchor="margin" w:yAlign="inline"/>
              <w:numPr>
                <w:ilvl w:val="0"/>
                <w:numId w:val="31"/>
              </w:numPr>
              <w:suppressOverlap w:val="0"/>
            </w:pPr>
            <w:r w:rsidRPr="004526E0">
              <w:lastRenderedPageBreak/>
              <w:t>NENUGALIMA JĖGA</w:t>
            </w:r>
          </w:p>
        </w:tc>
      </w:tr>
      <w:tr w:rsidR="00BE7E14" w:rsidRPr="004526E0" w14:paraId="09328644" w14:textId="77777777" w:rsidTr="005C48C8">
        <w:tc>
          <w:tcPr>
            <w:tcW w:w="993" w:type="dxa"/>
            <w:tcBorders>
              <w:top w:val="nil"/>
              <w:left w:val="nil"/>
              <w:bottom w:val="nil"/>
              <w:right w:val="nil"/>
            </w:tcBorders>
          </w:tcPr>
          <w:p w14:paraId="5A5EDB51" w14:textId="77777777" w:rsidR="00BE7E14" w:rsidRPr="004526E0" w:rsidRDefault="00BE7E14" w:rsidP="005C48C8">
            <w:pPr>
              <w:pStyle w:val="Stilius3"/>
              <w:numPr>
                <w:ilvl w:val="0"/>
                <w:numId w:val="10"/>
              </w:numPr>
              <w:spacing w:before="120"/>
              <w:ind w:hanging="578"/>
              <w:rPr>
                <w:sz w:val="24"/>
                <w:szCs w:val="24"/>
              </w:rPr>
            </w:pPr>
          </w:p>
        </w:tc>
        <w:tc>
          <w:tcPr>
            <w:tcW w:w="8930" w:type="dxa"/>
            <w:tcBorders>
              <w:top w:val="nil"/>
              <w:left w:val="nil"/>
              <w:bottom w:val="nil"/>
              <w:right w:val="nil"/>
            </w:tcBorders>
          </w:tcPr>
          <w:p w14:paraId="041087B3" w14:textId="77777777" w:rsidR="00BE7E14" w:rsidRPr="004526E0" w:rsidRDefault="00BE7E14" w:rsidP="005C48C8">
            <w:pPr>
              <w:pStyle w:val="Stilius3"/>
              <w:spacing w:before="120"/>
              <w:rPr>
                <w:sz w:val="24"/>
                <w:szCs w:val="24"/>
              </w:rPr>
            </w:pPr>
            <w:r w:rsidRPr="004526E0">
              <w:rPr>
                <w:sz w:val="24"/>
                <w:szCs w:val="24"/>
              </w:rPr>
              <w:t>Šalis gali būti visiškai ar iš dalies atleidžiama nuo atsakomybės už Sutarties nevykdymą dėl nenugalimos jėgos (</w:t>
            </w:r>
            <w:r w:rsidRPr="004526E0">
              <w:rPr>
                <w:i/>
                <w:sz w:val="24"/>
                <w:szCs w:val="24"/>
              </w:rPr>
              <w:t>force majeure</w:t>
            </w:r>
            <w:r w:rsidRPr="004526E0">
              <w:rPr>
                <w:sz w:val="24"/>
                <w:szCs w:val="24"/>
              </w:rPr>
              <w:t>) aplinkybių, atsiradusių po Sutarties įsigaliojimo dienos, bei nustatytų ir jas patyrusios Šalies įrodytų pagal Lietuvos Respublikos civilinį kodeksą, jeigu Šalis nedelsiant pranešė kitai Šaliai apie kliūtį bei jos poveikį įsipareigojimų vykdymui.</w:t>
            </w:r>
          </w:p>
        </w:tc>
      </w:tr>
      <w:tr w:rsidR="00BE7E14" w:rsidRPr="004526E0" w14:paraId="1072DCC8" w14:textId="77777777" w:rsidTr="005C48C8">
        <w:tc>
          <w:tcPr>
            <w:tcW w:w="993" w:type="dxa"/>
            <w:tcBorders>
              <w:top w:val="nil"/>
              <w:left w:val="nil"/>
              <w:bottom w:val="nil"/>
              <w:right w:val="nil"/>
            </w:tcBorders>
          </w:tcPr>
          <w:p w14:paraId="7255A6EE" w14:textId="77777777" w:rsidR="00BE7E14" w:rsidRPr="004526E0" w:rsidRDefault="00BE7E14" w:rsidP="005C48C8">
            <w:pPr>
              <w:pStyle w:val="Stilius3"/>
              <w:numPr>
                <w:ilvl w:val="0"/>
                <w:numId w:val="10"/>
              </w:numPr>
              <w:spacing w:before="120"/>
              <w:ind w:hanging="578"/>
              <w:rPr>
                <w:sz w:val="24"/>
                <w:szCs w:val="24"/>
              </w:rPr>
            </w:pPr>
          </w:p>
        </w:tc>
        <w:tc>
          <w:tcPr>
            <w:tcW w:w="8930" w:type="dxa"/>
            <w:tcBorders>
              <w:top w:val="nil"/>
              <w:left w:val="nil"/>
              <w:bottom w:val="nil"/>
              <w:right w:val="nil"/>
            </w:tcBorders>
          </w:tcPr>
          <w:p w14:paraId="5AF1FC8F" w14:textId="77777777" w:rsidR="00BE7E14" w:rsidRPr="004526E0" w:rsidRDefault="00BE7E14" w:rsidP="005C48C8">
            <w:pPr>
              <w:pStyle w:val="Stilius3"/>
              <w:spacing w:before="120"/>
              <w:rPr>
                <w:sz w:val="24"/>
                <w:szCs w:val="24"/>
              </w:rPr>
            </w:pPr>
            <w:r w:rsidRPr="004526E0">
              <w:rPr>
                <w:sz w:val="24"/>
                <w:szCs w:val="24"/>
              </w:rPr>
              <w:t>Nenugalima jėga (</w:t>
            </w:r>
            <w:r w:rsidRPr="004526E0">
              <w:rPr>
                <w:i/>
                <w:sz w:val="24"/>
                <w:szCs w:val="24"/>
              </w:rPr>
              <w:t>force majeure</w:t>
            </w:r>
            <w:r w:rsidRPr="004526E0">
              <w:rPr>
                <w:sz w:val="24"/>
                <w:szCs w:val="24"/>
              </w:rPr>
              <w:t>) nelaikoma tai, kad rinkoje nėra reikalingų prievolei vykdyti prekių, Šalis neturi reikiamų finansinių išteklių arba Šalies kontrahentai pažeidžia savo prievoles. Nenugalima jėga (</w:t>
            </w:r>
            <w:r w:rsidRPr="004526E0">
              <w:rPr>
                <w:i/>
                <w:sz w:val="24"/>
                <w:szCs w:val="24"/>
              </w:rPr>
              <w:t>force majeure</w:t>
            </w:r>
            <w:r w:rsidRPr="004526E0">
              <w:rPr>
                <w:sz w:val="24"/>
                <w:szCs w:val="24"/>
              </w:rPr>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tc>
      </w:tr>
      <w:tr w:rsidR="00BE7E14" w:rsidRPr="004526E0" w14:paraId="7D83BB35" w14:textId="77777777" w:rsidTr="005C48C8">
        <w:tc>
          <w:tcPr>
            <w:tcW w:w="993" w:type="dxa"/>
            <w:tcBorders>
              <w:top w:val="nil"/>
              <w:left w:val="nil"/>
              <w:bottom w:val="nil"/>
              <w:right w:val="nil"/>
            </w:tcBorders>
          </w:tcPr>
          <w:p w14:paraId="218CAE8A" w14:textId="77777777" w:rsidR="00BE7E14" w:rsidRPr="004526E0" w:rsidRDefault="00BE7E14" w:rsidP="005C48C8">
            <w:pPr>
              <w:pStyle w:val="Stilius3"/>
              <w:numPr>
                <w:ilvl w:val="0"/>
                <w:numId w:val="10"/>
              </w:numPr>
              <w:spacing w:before="120"/>
              <w:ind w:hanging="578"/>
              <w:rPr>
                <w:sz w:val="24"/>
                <w:szCs w:val="24"/>
              </w:rPr>
            </w:pPr>
          </w:p>
          <w:p w14:paraId="2D109B5B" w14:textId="77777777" w:rsidR="00BE7E14" w:rsidRPr="004526E0" w:rsidRDefault="00BE7E14" w:rsidP="005C48C8">
            <w:pPr>
              <w:spacing w:before="120"/>
              <w:rPr>
                <w:rFonts w:ascii="Times New Roman" w:hAnsi="Times New Roman"/>
                <w:sz w:val="24"/>
                <w:szCs w:val="24"/>
              </w:rPr>
            </w:pPr>
          </w:p>
          <w:p w14:paraId="7124C6E0" w14:textId="77777777" w:rsidR="00BE7E14" w:rsidRPr="004526E0" w:rsidRDefault="00BE7E14" w:rsidP="005C48C8">
            <w:pPr>
              <w:spacing w:before="120"/>
              <w:rPr>
                <w:rFonts w:ascii="Times New Roman" w:hAnsi="Times New Roman"/>
                <w:sz w:val="24"/>
                <w:szCs w:val="24"/>
              </w:rPr>
            </w:pPr>
          </w:p>
          <w:p w14:paraId="2AEE70E5" w14:textId="77777777" w:rsidR="00BE7E14" w:rsidRPr="004526E0" w:rsidRDefault="00BE7E14" w:rsidP="005C48C8">
            <w:pPr>
              <w:spacing w:before="120"/>
              <w:rPr>
                <w:rFonts w:ascii="Times New Roman" w:hAnsi="Times New Roman"/>
                <w:sz w:val="24"/>
                <w:szCs w:val="24"/>
              </w:rPr>
            </w:pPr>
            <w:r w:rsidRPr="004526E0">
              <w:rPr>
                <w:rFonts w:ascii="Times New Roman" w:hAnsi="Times New Roman"/>
                <w:sz w:val="24"/>
                <w:szCs w:val="24"/>
              </w:rPr>
              <w:t>1</w:t>
            </w:r>
            <w:r w:rsidR="001D6228" w:rsidRPr="004526E0">
              <w:rPr>
                <w:rFonts w:ascii="Times New Roman" w:hAnsi="Times New Roman"/>
                <w:sz w:val="24"/>
                <w:szCs w:val="24"/>
              </w:rPr>
              <w:t>5</w:t>
            </w:r>
            <w:r w:rsidRPr="004526E0">
              <w:rPr>
                <w:rFonts w:ascii="Times New Roman" w:hAnsi="Times New Roman"/>
                <w:sz w:val="24"/>
                <w:szCs w:val="24"/>
              </w:rPr>
              <w:t>.1.</w:t>
            </w:r>
          </w:p>
          <w:p w14:paraId="186DBBDD" w14:textId="77777777" w:rsidR="00BE7E14" w:rsidRPr="004526E0" w:rsidRDefault="00BE7E14" w:rsidP="005C48C8">
            <w:pPr>
              <w:spacing w:before="120"/>
              <w:rPr>
                <w:rFonts w:ascii="Times New Roman" w:hAnsi="Times New Roman"/>
                <w:sz w:val="24"/>
                <w:szCs w:val="24"/>
              </w:rPr>
            </w:pPr>
          </w:p>
          <w:p w14:paraId="44CCC961" w14:textId="77777777" w:rsidR="00BE7E14" w:rsidRPr="004526E0" w:rsidRDefault="00BE7E14" w:rsidP="005C48C8">
            <w:pPr>
              <w:spacing w:before="120"/>
              <w:rPr>
                <w:rFonts w:ascii="Times New Roman" w:hAnsi="Times New Roman"/>
                <w:sz w:val="24"/>
                <w:szCs w:val="24"/>
              </w:rPr>
            </w:pPr>
          </w:p>
          <w:p w14:paraId="7F565BA3" w14:textId="77777777" w:rsidR="00BE7E14" w:rsidRPr="004526E0" w:rsidRDefault="00BE7E14" w:rsidP="005C48C8">
            <w:pPr>
              <w:spacing w:before="120"/>
              <w:rPr>
                <w:rFonts w:ascii="Times New Roman" w:hAnsi="Times New Roman"/>
                <w:sz w:val="24"/>
                <w:szCs w:val="24"/>
              </w:rPr>
            </w:pPr>
          </w:p>
          <w:p w14:paraId="2F066E68" w14:textId="77777777" w:rsidR="00BE7E14" w:rsidRPr="004526E0" w:rsidRDefault="00BE7E14" w:rsidP="005C48C8">
            <w:pPr>
              <w:spacing w:before="120"/>
              <w:rPr>
                <w:rFonts w:ascii="Times New Roman" w:hAnsi="Times New Roman"/>
                <w:sz w:val="24"/>
                <w:szCs w:val="24"/>
              </w:rPr>
            </w:pPr>
          </w:p>
          <w:p w14:paraId="24C65EBB" w14:textId="77777777" w:rsidR="00BE7E14" w:rsidRPr="004526E0" w:rsidRDefault="00BE7E14" w:rsidP="005C48C8">
            <w:pPr>
              <w:spacing w:before="120"/>
              <w:rPr>
                <w:rFonts w:ascii="Times New Roman" w:hAnsi="Times New Roman"/>
                <w:sz w:val="24"/>
                <w:szCs w:val="24"/>
              </w:rPr>
            </w:pPr>
          </w:p>
          <w:p w14:paraId="692CE254" w14:textId="77777777" w:rsidR="00BE7E14" w:rsidRPr="004526E0" w:rsidRDefault="00BE7E14" w:rsidP="005C48C8">
            <w:pPr>
              <w:spacing w:before="120"/>
              <w:rPr>
                <w:rFonts w:ascii="Times New Roman" w:hAnsi="Times New Roman"/>
                <w:sz w:val="24"/>
                <w:szCs w:val="24"/>
              </w:rPr>
            </w:pPr>
            <w:r w:rsidRPr="004526E0">
              <w:rPr>
                <w:rFonts w:ascii="Times New Roman" w:hAnsi="Times New Roman"/>
                <w:sz w:val="24"/>
                <w:szCs w:val="24"/>
              </w:rPr>
              <w:t>1</w:t>
            </w:r>
            <w:r w:rsidR="001D6228" w:rsidRPr="004526E0">
              <w:rPr>
                <w:rFonts w:ascii="Times New Roman" w:hAnsi="Times New Roman"/>
                <w:sz w:val="24"/>
                <w:szCs w:val="24"/>
              </w:rPr>
              <w:t>5</w:t>
            </w:r>
            <w:r w:rsidRPr="004526E0">
              <w:rPr>
                <w:rFonts w:ascii="Times New Roman" w:hAnsi="Times New Roman"/>
                <w:sz w:val="24"/>
                <w:szCs w:val="24"/>
              </w:rPr>
              <w:t>.2.</w:t>
            </w:r>
          </w:p>
          <w:p w14:paraId="79F3ABC5" w14:textId="77777777" w:rsidR="00BE7E14" w:rsidRPr="004526E0" w:rsidRDefault="00BE7E14" w:rsidP="005C48C8">
            <w:pPr>
              <w:spacing w:before="120"/>
              <w:rPr>
                <w:rFonts w:ascii="Times New Roman" w:hAnsi="Times New Roman"/>
                <w:sz w:val="24"/>
                <w:szCs w:val="24"/>
              </w:rPr>
            </w:pPr>
          </w:p>
          <w:p w14:paraId="14119D0E" w14:textId="77777777" w:rsidR="00BE7E14" w:rsidRPr="004526E0" w:rsidRDefault="00BE7E14" w:rsidP="005C48C8">
            <w:pPr>
              <w:spacing w:before="120"/>
              <w:rPr>
                <w:rFonts w:ascii="Times New Roman" w:hAnsi="Times New Roman"/>
                <w:sz w:val="24"/>
                <w:szCs w:val="24"/>
              </w:rPr>
            </w:pPr>
          </w:p>
          <w:p w14:paraId="02C2D890" w14:textId="77777777" w:rsidR="00BE7E14" w:rsidRPr="004526E0" w:rsidRDefault="00BE7E14" w:rsidP="005C48C8">
            <w:pPr>
              <w:spacing w:before="120"/>
              <w:rPr>
                <w:rFonts w:ascii="Times New Roman" w:hAnsi="Times New Roman"/>
                <w:sz w:val="24"/>
                <w:szCs w:val="24"/>
              </w:rPr>
            </w:pPr>
          </w:p>
          <w:p w14:paraId="07FAC1D1" w14:textId="77777777" w:rsidR="004E4678" w:rsidRPr="004526E0" w:rsidRDefault="004E4678" w:rsidP="005C48C8">
            <w:pPr>
              <w:spacing w:before="120"/>
              <w:rPr>
                <w:rFonts w:ascii="Times New Roman" w:hAnsi="Times New Roman"/>
                <w:sz w:val="24"/>
                <w:szCs w:val="24"/>
              </w:rPr>
            </w:pPr>
          </w:p>
          <w:p w14:paraId="3DF18839" w14:textId="77777777" w:rsidR="004F213D" w:rsidRPr="004526E0" w:rsidRDefault="004F213D" w:rsidP="001936F3">
            <w:pPr>
              <w:rPr>
                <w:rFonts w:ascii="Times New Roman" w:hAnsi="Times New Roman"/>
                <w:sz w:val="24"/>
                <w:szCs w:val="24"/>
              </w:rPr>
            </w:pPr>
          </w:p>
          <w:p w14:paraId="0B43A31A" w14:textId="77777777" w:rsidR="004F213D" w:rsidRPr="004526E0" w:rsidRDefault="004F213D" w:rsidP="001936F3">
            <w:pPr>
              <w:rPr>
                <w:rFonts w:ascii="Times New Roman" w:hAnsi="Times New Roman"/>
                <w:sz w:val="24"/>
                <w:szCs w:val="24"/>
              </w:rPr>
            </w:pPr>
          </w:p>
          <w:p w14:paraId="47DE447F" w14:textId="77777777" w:rsidR="00006149" w:rsidRPr="004526E0" w:rsidRDefault="00006149" w:rsidP="001936F3">
            <w:pPr>
              <w:rPr>
                <w:rFonts w:ascii="Times New Roman" w:hAnsi="Times New Roman"/>
                <w:sz w:val="24"/>
                <w:szCs w:val="24"/>
              </w:rPr>
            </w:pPr>
          </w:p>
          <w:p w14:paraId="5F957423" w14:textId="77777777" w:rsidR="007C68B5" w:rsidRDefault="007C68B5" w:rsidP="001936F3">
            <w:pPr>
              <w:rPr>
                <w:ins w:id="93" w:author="Dovilė Kėkštienė" w:date="2026-01-13T11:34:00Z" w16du:dateUtc="2026-01-13T09:34:00Z"/>
                <w:rFonts w:ascii="Times New Roman" w:hAnsi="Times New Roman"/>
                <w:sz w:val="24"/>
                <w:szCs w:val="24"/>
              </w:rPr>
            </w:pPr>
          </w:p>
          <w:p w14:paraId="0B8AD88F" w14:textId="77777777" w:rsidR="007C68B5" w:rsidRDefault="007C68B5" w:rsidP="001936F3">
            <w:pPr>
              <w:rPr>
                <w:ins w:id="94" w:author="Dovilė Kėkštienė" w:date="2026-01-13T11:34:00Z" w16du:dateUtc="2026-01-13T09:34:00Z"/>
                <w:rFonts w:ascii="Times New Roman" w:hAnsi="Times New Roman"/>
                <w:sz w:val="24"/>
                <w:szCs w:val="24"/>
              </w:rPr>
            </w:pPr>
          </w:p>
          <w:p w14:paraId="398ED29E" w14:textId="77777777" w:rsidR="007C68B5" w:rsidRDefault="007C68B5" w:rsidP="001936F3">
            <w:pPr>
              <w:rPr>
                <w:ins w:id="95" w:author="Dovilė Kėkštienė" w:date="2026-01-13T11:34:00Z" w16du:dateUtc="2026-01-13T09:34:00Z"/>
                <w:rFonts w:ascii="Times New Roman" w:hAnsi="Times New Roman"/>
                <w:sz w:val="24"/>
                <w:szCs w:val="24"/>
              </w:rPr>
            </w:pPr>
          </w:p>
          <w:p w14:paraId="64708684" w14:textId="2B2EB2D1" w:rsidR="00BE7E14" w:rsidRPr="004526E0" w:rsidRDefault="00BE7E14" w:rsidP="001936F3">
            <w:pPr>
              <w:rPr>
                <w:rFonts w:ascii="Times New Roman" w:hAnsi="Times New Roman"/>
                <w:sz w:val="24"/>
                <w:szCs w:val="24"/>
              </w:rPr>
            </w:pPr>
            <w:r w:rsidRPr="004526E0">
              <w:rPr>
                <w:rFonts w:ascii="Times New Roman" w:hAnsi="Times New Roman"/>
                <w:sz w:val="24"/>
                <w:szCs w:val="24"/>
              </w:rPr>
              <w:t>1</w:t>
            </w:r>
            <w:r w:rsidR="00873061" w:rsidRPr="004526E0">
              <w:rPr>
                <w:rFonts w:ascii="Times New Roman" w:hAnsi="Times New Roman"/>
                <w:sz w:val="24"/>
                <w:szCs w:val="24"/>
              </w:rPr>
              <w:t>6</w:t>
            </w:r>
            <w:r w:rsidRPr="004526E0">
              <w:rPr>
                <w:rFonts w:ascii="Times New Roman" w:hAnsi="Times New Roman"/>
                <w:sz w:val="24"/>
                <w:szCs w:val="24"/>
              </w:rPr>
              <w:t>.</w:t>
            </w:r>
            <w:r w:rsidR="00873061" w:rsidRPr="004526E0">
              <w:rPr>
                <w:rFonts w:ascii="Times New Roman" w:hAnsi="Times New Roman"/>
                <w:sz w:val="24"/>
                <w:szCs w:val="24"/>
              </w:rPr>
              <w:t>1</w:t>
            </w:r>
            <w:r w:rsidRPr="004526E0">
              <w:rPr>
                <w:rFonts w:ascii="Times New Roman" w:hAnsi="Times New Roman"/>
                <w:sz w:val="24"/>
                <w:szCs w:val="24"/>
              </w:rPr>
              <w:t>.</w:t>
            </w:r>
          </w:p>
          <w:p w14:paraId="4BE55C4E" w14:textId="77777777" w:rsidR="00BE7E14" w:rsidRPr="004526E0" w:rsidRDefault="00BE7E14" w:rsidP="001936F3">
            <w:pPr>
              <w:rPr>
                <w:rFonts w:ascii="Times New Roman" w:hAnsi="Times New Roman"/>
                <w:sz w:val="24"/>
                <w:szCs w:val="24"/>
              </w:rPr>
            </w:pPr>
          </w:p>
          <w:p w14:paraId="3912FAD2" w14:textId="77777777" w:rsidR="00BE7E14" w:rsidRPr="004526E0" w:rsidRDefault="00BE7E14" w:rsidP="001936F3">
            <w:pPr>
              <w:rPr>
                <w:rFonts w:ascii="Times New Roman" w:hAnsi="Times New Roman"/>
                <w:sz w:val="24"/>
                <w:szCs w:val="24"/>
              </w:rPr>
            </w:pPr>
          </w:p>
          <w:p w14:paraId="6CA8882D" w14:textId="77777777" w:rsidR="0030606E" w:rsidRPr="004526E0" w:rsidRDefault="0030606E" w:rsidP="001936F3">
            <w:pPr>
              <w:rPr>
                <w:rFonts w:ascii="Times New Roman" w:hAnsi="Times New Roman"/>
                <w:sz w:val="24"/>
                <w:szCs w:val="24"/>
              </w:rPr>
            </w:pPr>
          </w:p>
          <w:p w14:paraId="5D061CAF" w14:textId="77777777" w:rsidR="004F213D" w:rsidRPr="004526E0" w:rsidRDefault="004F213D" w:rsidP="001936F3">
            <w:pPr>
              <w:rPr>
                <w:rFonts w:ascii="Times New Roman" w:hAnsi="Times New Roman"/>
                <w:sz w:val="24"/>
                <w:szCs w:val="24"/>
              </w:rPr>
            </w:pPr>
          </w:p>
          <w:p w14:paraId="282D2601" w14:textId="77777777" w:rsidR="001D6228" w:rsidRPr="004526E0" w:rsidRDefault="001D6228" w:rsidP="001936F3">
            <w:pPr>
              <w:rPr>
                <w:rFonts w:ascii="Times New Roman" w:hAnsi="Times New Roman"/>
                <w:sz w:val="24"/>
                <w:szCs w:val="24"/>
              </w:rPr>
            </w:pPr>
          </w:p>
          <w:p w14:paraId="6717B46D" w14:textId="77777777" w:rsidR="00873061" w:rsidRPr="004526E0" w:rsidRDefault="00BE7E14" w:rsidP="001936F3">
            <w:pPr>
              <w:rPr>
                <w:rFonts w:ascii="Times New Roman" w:hAnsi="Times New Roman"/>
                <w:sz w:val="24"/>
                <w:szCs w:val="24"/>
              </w:rPr>
            </w:pPr>
            <w:r w:rsidRPr="004526E0">
              <w:rPr>
                <w:rFonts w:ascii="Times New Roman" w:hAnsi="Times New Roman"/>
                <w:sz w:val="24"/>
                <w:szCs w:val="24"/>
              </w:rPr>
              <w:t>1</w:t>
            </w:r>
            <w:r w:rsidR="00873061" w:rsidRPr="004526E0">
              <w:rPr>
                <w:rFonts w:ascii="Times New Roman" w:hAnsi="Times New Roman"/>
                <w:sz w:val="24"/>
                <w:szCs w:val="24"/>
              </w:rPr>
              <w:t>6</w:t>
            </w:r>
            <w:r w:rsidRPr="004526E0">
              <w:rPr>
                <w:rFonts w:ascii="Times New Roman" w:hAnsi="Times New Roman"/>
                <w:sz w:val="24"/>
                <w:szCs w:val="24"/>
              </w:rPr>
              <w:t>.</w:t>
            </w:r>
            <w:r w:rsidR="00873061" w:rsidRPr="004526E0">
              <w:rPr>
                <w:rFonts w:ascii="Times New Roman" w:hAnsi="Times New Roman"/>
                <w:sz w:val="24"/>
                <w:szCs w:val="24"/>
              </w:rPr>
              <w:t>2</w:t>
            </w:r>
            <w:r w:rsidRPr="004526E0">
              <w:rPr>
                <w:rFonts w:ascii="Times New Roman" w:hAnsi="Times New Roman"/>
                <w:sz w:val="24"/>
                <w:szCs w:val="24"/>
              </w:rPr>
              <w:t>.</w:t>
            </w:r>
          </w:p>
          <w:p w14:paraId="11DEDC8D" w14:textId="77777777" w:rsidR="001936F3" w:rsidRPr="004526E0" w:rsidRDefault="001936F3" w:rsidP="001936F3">
            <w:pPr>
              <w:rPr>
                <w:rFonts w:ascii="Times New Roman" w:hAnsi="Times New Roman"/>
                <w:sz w:val="24"/>
                <w:szCs w:val="24"/>
              </w:rPr>
            </w:pPr>
          </w:p>
          <w:p w14:paraId="31B7B489" w14:textId="77777777" w:rsidR="001936F3" w:rsidRPr="004526E0" w:rsidRDefault="001936F3" w:rsidP="001936F3">
            <w:pPr>
              <w:rPr>
                <w:rFonts w:ascii="Times New Roman" w:hAnsi="Times New Roman"/>
                <w:sz w:val="24"/>
                <w:szCs w:val="24"/>
              </w:rPr>
            </w:pPr>
          </w:p>
          <w:p w14:paraId="08EF8D51" w14:textId="77777777" w:rsidR="00BE7E14" w:rsidRPr="004526E0" w:rsidRDefault="00BE7E14" w:rsidP="001936F3">
            <w:pPr>
              <w:rPr>
                <w:rFonts w:ascii="Times New Roman" w:hAnsi="Times New Roman"/>
                <w:sz w:val="24"/>
                <w:szCs w:val="24"/>
              </w:rPr>
            </w:pPr>
            <w:r w:rsidRPr="004526E0">
              <w:rPr>
                <w:rFonts w:ascii="Times New Roman" w:hAnsi="Times New Roman"/>
                <w:sz w:val="24"/>
                <w:szCs w:val="24"/>
              </w:rPr>
              <w:t>16.</w:t>
            </w:r>
            <w:r w:rsidR="00873061" w:rsidRPr="004526E0">
              <w:rPr>
                <w:rFonts w:ascii="Times New Roman" w:hAnsi="Times New Roman"/>
                <w:sz w:val="24"/>
                <w:szCs w:val="24"/>
              </w:rPr>
              <w:t>3</w:t>
            </w:r>
            <w:r w:rsidRPr="004526E0">
              <w:rPr>
                <w:rFonts w:ascii="Times New Roman" w:hAnsi="Times New Roman"/>
                <w:sz w:val="24"/>
                <w:szCs w:val="24"/>
              </w:rPr>
              <w:t>.</w:t>
            </w:r>
          </w:p>
          <w:p w14:paraId="507FE100" w14:textId="77777777" w:rsidR="004F213D" w:rsidRPr="004526E0" w:rsidRDefault="004F213D" w:rsidP="001936F3">
            <w:pPr>
              <w:rPr>
                <w:rFonts w:ascii="Times New Roman" w:hAnsi="Times New Roman"/>
                <w:sz w:val="24"/>
                <w:szCs w:val="24"/>
              </w:rPr>
            </w:pPr>
          </w:p>
          <w:p w14:paraId="571EDEE9" w14:textId="77777777" w:rsidR="004F213D" w:rsidRPr="004526E0" w:rsidRDefault="004F213D" w:rsidP="001936F3">
            <w:pPr>
              <w:rPr>
                <w:rFonts w:ascii="Times New Roman" w:hAnsi="Times New Roman"/>
                <w:sz w:val="24"/>
                <w:szCs w:val="24"/>
              </w:rPr>
            </w:pPr>
          </w:p>
          <w:p w14:paraId="690D1CDD" w14:textId="77777777" w:rsidR="00BE7E14" w:rsidRPr="004526E0" w:rsidRDefault="00BE7E14" w:rsidP="001936F3">
            <w:pPr>
              <w:rPr>
                <w:rFonts w:ascii="Times New Roman" w:hAnsi="Times New Roman"/>
                <w:sz w:val="24"/>
                <w:szCs w:val="24"/>
              </w:rPr>
            </w:pPr>
            <w:r w:rsidRPr="004526E0">
              <w:rPr>
                <w:rFonts w:ascii="Times New Roman" w:hAnsi="Times New Roman"/>
                <w:sz w:val="24"/>
                <w:szCs w:val="24"/>
              </w:rPr>
              <w:t>16.</w:t>
            </w:r>
            <w:r w:rsidR="00873061" w:rsidRPr="004526E0">
              <w:rPr>
                <w:rFonts w:ascii="Times New Roman" w:hAnsi="Times New Roman"/>
                <w:sz w:val="24"/>
                <w:szCs w:val="24"/>
              </w:rPr>
              <w:t>4</w:t>
            </w:r>
            <w:r w:rsidRPr="004526E0">
              <w:rPr>
                <w:rFonts w:ascii="Times New Roman" w:hAnsi="Times New Roman"/>
                <w:sz w:val="24"/>
                <w:szCs w:val="24"/>
              </w:rPr>
              <w:t>.</w:t>
            </w:r>
          </w:p>
          <w:p w14:paraId="37192C38" w14:textId="77777777" w:rsidR="00BE7E14" w:rsidRPr="004526E0" w:rsidRDefault="00BE7E14" w:rsidP="005C48C8">
            <w:pPr>
              <w:spacing w:before="120"/>
              <w:rPr>
                <w:rFonts w:ascii="Times New Roman" w:hAnsi="Times New Roman"/>
                <w:sz w:val="24"/>
                <w:szCs w:val="24"/>
              </w:rPr>
            </w:pPr>
          </w:p>
          <w:p w14:paraId="5BC22354" w14:textId="77777777" w:rsidR="00BE7E14" w:rsidRPr="004526E0" w:rsidRDefault="00BE7E14" w:rsidP="005C48C8">
            <w:pPr>
              <w:spacing w:before="120"/>
              <w:rPr>
                <w:rFonts w:ascii="Times New Roman" w:hAnsi="Times New Roman"/>
                <w:sz w:val="24"/>
                <w:szCs w:val="24"/>
              </w:rPr>
            </w:pPr>
          </w:p>
          <w:p w14:paraId="41D23631" w14:textId="77777777" w:rsidR="00BE7E14" w:rsidRPr="004526E0" w:rsidRDefault="00BE7E14" w:rsidP="005C48C8">
            <w:pPr>
              <w:spacing w:before="120"/>
              <w:rPr>
                <w:rFonts w:ascii="Times New Roman" w:hAnsi="Times New Roman"/>
                <w:sz w:val="24"/>
                <w:szCs w:val="24"/>
              </w:rPr>
            </w:pPr>
          </w:p>
        </w:tc>
        <w:tc>
          <w:tcPr>
            <w:tcW w:w="8930" w:type="dxa"/>
            <w:tcBorders>
              <w:top w:val="nil"/>
              <w:left w:val="nil"/>
              <w:bottom w:val="nil"/>
              <w:right w:val="nil"/>
            </w:tcBorders>
          </w:tcPr>
          <w:p w14:paraId="3875C620" w14:textId="77777777" w:rsidR="00766ECA" w:rsidRPr="004526E0" w:rsidRDefault="00BE7E14" w:rsidP="005C48C8">
            <w:pPr>
              <w:pStyle w:val="Stilius3"/>
              <w:spacing w:before="120"/>
              <w:rPr>
                <w:sz w:val="24"/>
                <w:szCs w:val="24"/>
              </w:rPr>
            </w:pPr>
            <w:r w:rsidRPr="004526E0">
              <w:rPr>
                <w:sz w:val="24"/>
                <w:szCs w:val="24"/>
              </w:rPr>
              <w:lastRenderedPageBreak/>
              <w:t>Sutartis baigiasi kitos Šalies reikalavimu, kai ją įvykdyti kitai Šaliai neįmanoma dėl nenugalimos jėgos (</w:t>
            </w:r>
            <w:r w:rsidRPr="004526E0">
              <w:rPr>
                <w:i/>
                <w:sz w:val="24"/>
                <w:szCs w:val="24"/>
              </w:rPr>
              <w:t>force majeure</w:t>
            </w:r>
            <w:r w:rsidRPr="004526E0">
              <w:rPr>
                <w:sz w:val="24"/>
                <w:szCs w:val="24"/>
              </w:rPr>
              <w:t xml:space="preserve">). </w:t>
            </w:r>
          </w:p>
          <w:p w14:paraId="193E88AD" w14:textId="77777777" w:rsidR="00BE7E14" w:rsidRPr="004526E0" w:rsidRDefault="00BE7E14" w:rsidP="001936F3">
            <w:pPr>
              <w:pStyle w:val="Stilius1"/>
              <w:framePr w:hSpace="0" w:wrap="auto" w:vAnchor="margin" w:yAlign="inline"/>
              <w:numPr>
                <w:ilvl w:val="0"/>
                <w:numId w:val="31"/>
              </w:numPr>
              <w:suppressOverlap w:val="0"/>
            </w:pPr>
            <w:r w:rsidRPr="004526E0">
              <w:t>ASMENS DUOMENŲ APSAUGA</w:t>
            </w:r>
          </w:p>
          <w:p w14:paraId="0F0E2087" w14:textId="77777777" w:rsidR="00BE7E14" w:rsidRPr="004526E0" w:rsidRDefault="00BE7E14" w:rsidP="005C48C8">
            <w:pPr>
              <w:pStyle w:val="Stilius3"/>
              <w:spacing w:before="120"/>
              <w:rPr>
                <w:b/>
                <w:bCs/>
                <w:sz w:val="24"/>
                <w:szCs w:val="24"/>
              </w:rPr>
            </w:pPr>
            <w:r w:rsidRPr="004526E0">
              <w:rPr>
                <w:sz w:val="24"/>
                <w:szCs w:val="24"/>
              </w:rPr>
              <w:t>Šalys vykdydamos Sutartį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Lietuvos Respublikos galiojančių įstatymų ir kitų teisės aktų, įskaitant Europos Sąjungos teisės aktus, tarptautines sutartis ir Lietuvoje taikomą užsienio teisę, reikalavimų ir užtikrinti, kad duomenų subjektai būtų tinkamai informuoti apie jų asmens duomenų tvarkymą.</w:t>
            </w:r>
          </w:p>
          <w:p w14:paraId="2C02A00E" w14:textId="77777777" w:rsidR="00BE7E14" w:rsidRPr="004526E0" w:rsidRDefault="00BE7E14" w:rsidP="005C48C8">
            <w:pPr>
              <w:pStyle w:val="Stilius3"/>
              <w:spacing w:before="120"/>
              <w:rPr>
                <w:b/>
                <w:bCs/>
                <w:sz w:val="24"/>
                <w:szCs w:val="24"/>
              </w:rPr>
            </w:pPr>
            <w:r w:rsidRPr="004526E0">
              <w:rPr>
                <w:sz w:val="24"/>
                <w:szCs w:val="24"/>
              </w:rPr>
              <w:t>Šalys vykdydamos Sutartį privalo tinkamai tvarkyti viena kitos atstovų, specialistų ir kito personalo asmens duomenis, tokius kaip vardas, pavardė, pareigos, kontaktiniai duomenys ir kt. Šalys įsipareigoja šiuos asmens duomenis tvarkyti tik tiek, kiek reikia Sutarties vykdymui. Šalys įsipareigoja apie asmens duomenų tvarkymą tinkamai informuoti savo atstovus, specialistus ir kitą personalą, kurio asmens duomenys bus perduoti kitai Šaliai.</w:t>
            </w:r>
          </w:p>
          <w:p w14:paraId="150F63DD" w14:textId="4FAB2797" w:rsidR="001936F3" w:rsidRDefault="00BE7E14" w:rsidP="005C48C8">
            <w:pPr>
              <w:pStyle w:val="Stilius3"/>
              <w:spacing w:before="120"/>
              <w:rPr>
                <w:ins w:id="96" w:author="Dovilė Kėkštienė" w:date="2026-01-13T11:34:00Z" w16du:dateUtc="2026-01-13T09:34:00Z"/>
                <w:sz w:val="24"/>
                <w:szCs w:val="24"/>
              </w:rPr>
            </w:pPr>
            <w:r w:rsidRPr="004526E0">
              <w:rPr>
                <w:sz w:val="24"/>
                <w:szCs w:val="24"/>
              </w:rPr>
              <w:t>Šalis privalo informuoti kitą Šalį apie bet kokius atstovų, specialistų ir kito personalo bei jų asmens duomenų pasikeitimus, jei šie duomenys buvo perduoti kitai Šaliai.</w:t>
            </w:r>
          </w:p>
          <w:p w14:paraId="0CB23E0C" w14:textId="77777777" w:rsidR="007C68B5" w:rsidRDefault="007C68B5" w:rsidP="005C48C8">
            <w:pPr>
              <w:pStyle w:val="Stilius3"/>
              <w:spacing w:before="120"/>
              <w:rPr>
                <w:ins w:id="97" w:author="Dovilė Kėkštienė" w:date="2026-01-13T11:34:00Z" w16du:dateUtc="2026-01-13T09:34:00Z"/>
                <w:sz w:val="24"/>
                <w:szCs w:val="24"/>
              </w:rPr>
            </w:pPr>
          </w:p>
          <w:p w14:paraId="66CBCC74" w14:textId="77777777" w:rsidR="007C68B5" w:rsidRPr="004526E0" w:rsidRDefault="007C68B5" w:rsidP="005C48C8">
            <w:pPr>
              <w:pStyle w:val="Stilius3"/>
              <w:spacing w:before="120"/>
              <w:rPr>
                <w:sz w:val="24"/>
                <w:szCs w:val="24"/>
              </w:rPr>
            </w:pPr>
          </w:p>
          <w:p w14:paraId="01A66EB8" w14:textId="77777777" w:rsidR="00BE7E14" w:rsidRPr="004526E0" w:rsidRDefault="00BE7E14" w:rsidP="001936F3">
            <w:pPr>
              <w:pStyle w:val="Stilius1"/>
              <w:framePr w:hSpace="0" w:wrap="auto" w:vAnchor="margin" w:yAlign="inline"/>
              <w:numPr>
                <w:ilvl w:val="0"/>
                <w:numId w:val="31"/>
              </w:numPr>
              <w:suppressOverlap w:val="0"/>
            </w:pPr>
            <w:r w:rsidRPr="004526E0">
              <w:lastRenderedPageBreak/>
              <w:t>BAIGIAMOSIOS NUOSTATOS</w:t>
            </w:r>
          </w:p>
          <w:p w14:paraId="68F23BB8" w14:textId="74414CE5" w:rsidR="00BE7E14" w:rsidRPr="004526E0" w:rsidRDefault="00BE7E14" w:rsidP="005C48C8">
            <w:pPr>
              <w:spacing w:before="120"/>
              <w:jc w:val="both"/>
              <w:rPr>
                <w:rFonts w:ascii="Times New Roman" w:hAnsi="Times New Roman"/>
                <w:spacing w:val="-3"/>
                <w:sz w:val="24"/>
                <w:szCs w:val="24"/>
              </w:rPr>
            </w:pPr>
            <w:r w:rsidRPr="004526E0">
              <w:rPr>
                <w:rFonts w:ascii="Times New Roman" w:hAnsi="Times New Roman"/>
                <w:spacing w:val="-3"/>
                <w:sz w:val="24"/>
                <w:szCs w:val="24"/>
              </w:rPr>
              <w:t>Visi su Sutartimi</w:t>
            </w:r>
            <w:r w:rsidR="00BF4CAC" w:rsidRPr="004526E0">
              <w:rPr>
                <w:rFonts w:ascii="Times New Roman" w:hAnsi="Times New Roman"/>
                <w:spacing w:val="-3"/>
                <w:sz w:val="24"/>
                <w:szCs w:val="24"/>
              </w:rPr>
              <w:t xml:space="preserve"> </w:t>
            </w:r>
            <w:r w:rsidRPr="004526E0">
              <w:rPr>
                <w:rFonts w:ascii="Times New Roman" w:hAnsi="Times New Roman"/>
                <w:spacing w:val="-3"/>
                <w:sz w:val="24"/>
                <w:szCs w:val="24"/>
              </w:rPr>
              <w:t xml:space="preserve">susiję pranešimai, nurodymai, prašymai, kiti dokumentai ar susirašinėjimas turi būti siunčiami raštu </w:t>
            </w:r>
            <w:r w:rsidRPr="004526E0">
              <w:rPr>
                <w:rFonts w:ascii="Times New Roman" w:hAnsi="Times New Roman"/>
                <w:sz w:val="24"/>
                <w:szCs w:val="24"/>
                <w:lang w:eastAsia="lt-LT"/>
              </w:rPr>
              <w:t>(elektroninėmis priemonėmis arba pasirašytinai per pašto paslaugos teikėją ar kitą tinkamą vežėją)</w:t>
            </w:r>
            <w:r w:rsidRPr="004526E0">
              <w:rPr>
                <w:rFonts w:ascii="Times New Roman" w:hAnsi="Times New Roman"/>
                <w:spacing w:val="-3"/>
                <w:sz w:val="24"/>
                <w:szCs w:val="24"/>
              </w:rPr>
              <w:t xml:space="preserve">. Apie savo adreso ar kitų rekvizitų pasikeitimą kiekviena Šalis nedelsdama, tačiau ne vėliau kaip per 5 (penkias) </w:t>
            </w:r>
            <w:r w:rsidR="0030606E" w:rsidRPr="004526E0">
              <w:rPr>
                <w:rFonts w:ascii="Times New Roman" w:hAnsi="Times New Roman"/>
                <w:spacing w:val="-3"/>
                <w:sz w:val="24"/>
                <w:szCs w:val="24"/>
              </w:rPr>
              <w:t xml:space="preserve">darbo </w:t>
            </w:r>
            <w:r w:rsidRPr="004526E0">
              <w:rPr>
                <w:rFonts w:ascii="Times New Roman" w:hAnsi="Times New Roman"/>
                <w:spacing w:val="-3"/>
                <w:sz w:val="24"/>
                <w:szCs w:val="24"/>
              </w:rPr>
              <w:t>dienas nuo minėto pasikeitimo dienos, raštu privalo pranešti kitai Šaliai. Šalių rekvizitai nurodyti šios Sutarties 17 punkte.</w:t>
            </w:r>
          </w:p>
          <w:p w14:paraId="2FE9E87F" w14:textId="77777777" w:rsidR="00BE7E14" w:rsidRPr="004526E0" w:rsidRDefault="00F46437" w:rsidP="005C48C8">
            <w:pPr>
              <w:spacing w:before="120"/>
              <w:jc w:val="both"/>
              <w:rPr>
                <w:rFonts w:ascii="Times New Roman" w:hAnsi="Times New Roman"/>
                <w:sz w:val="24"/>
                <w:szCs w:val="24"/>
              </w:rPr>
            </w:pPr>
            <w:r w:rsidRPr="004526E0">
              <w:rPr>
                <w:rFonts w:ascii="Times New Roman" w:hAnsi="Times New Roman"/>
                <w:iCs/>
                <w:sz w:val="24"/>
                <w:szCs w:val="24"/>
                <w:lang w:eastAsia="lt-LT"/>
              </w:rPr>
              <w:t>S</w:t>
            </w:r>
            <w:r w:rsidR="00873061" w:rsidRPr="004526E0">
              <w:rPr>
                <w:rFonts w:ascii="Times New Roman" w:hAnsi="Times New Roman"/>
                <w:iCs/>
                <w:sz w:val="24"/>
                <w:szCs w:val="24"/>
                <w:lang w:eastAsia="lt-LT"/>
              </w:rPr>
              <w:t>utartis sudaryta dviem vienodą juridinę galią turinčiais egzemplioriais lietuvių kalba – po vieną kiekvienai Šaliai</w:t>
            </w:r>
            <w:r w:rsidR="00BE7E14" w:rsidRPr="004526E0">
              <w:rPr>
                <w:rFonts w:ascii="Times New Roman" w:hAnsi="Times New Roman"/>
                <w:spacing w:val="-3"/>
                <w:sz w:val="24"/>
                <w:szCs w:val="24"/>
              </w:rPr>
              <w:t xml:space="preserve">. </w:t>
            </w:r>
            <w:r w:rsidR="00BE7E14" w:rsidRPr="004526E0">
              <w:rPr>
                <w:rFonts w:ascii="Times New Roman" w:hAnsi="Times New Roman"/>
                <w:sz w:val="24"/>
                <w:szCs w:val="24"/>
              </w:rPr>
              <w:t>Visais su Sutarties įgyvendinimu susijusiais klausimais Šalys privalo susirašinėti ir bendrauti lietuvių kalba.</w:t>
            </w:r>
          </w:p>
          <w:p w14:paraId="3B892F99" w14:textId="77777777" w:rsidR="00BE7E14" w:rsidRPr="004526E0" w:rsidRDefault="00BE7E14" w:rsidP="005C48C8">
            <w:pPr>
              <w:spacing w:before="120"/>
              <w:jc w:val="both"/>
              <w:rPr>
                <w:rFonts w:ascii="Times New Roman" w:hAnsi="Times New Roman"/>
                <w:sz w:val="24"/>
                <w:szCs w:val="24"/>
              </w:rPr>
            </w:pPr>
            <w:r w:rsidRPr="004526E0">
              <w:rPr>
                <w:rFonts w:ascii="Times New Roman" w:hAnsi="Times New Roman"/>
                <w:spacing w:val="-3"/>
                <w:sz w:val="24"/>
                <w:szCs w:val="24"/>
              </w:rPr>
              <w:t>Šalys šią Sutartį perskaitė, joms buvo išaiškintas Sutarties turinys ir pasekmės, Šalys Sutartį suprato ir, kaip visiškai atitinkančią jų valią ir ketinimus, pasirašė.</w:t>
            </w:r>
          </w:p>
          <w:p w14:paraId="18F3C3CC" w14:textId="77777777" w:rsidR="00BE7E14" w:rsidRPr="004526E0" w:rsidRDefault="00BE7E14" w:rsidP="005C48C8">
            <w:pPr>
              <w:spacing w:before="120"/>
              <w:jc w:val="both"/>
              <w:rPr>
                <w:rFonts w:ascii="Times New Roman" w:hAnsi="Times New Roman"/>
                <w:spacing w:val="-3"/>
                <w:sz w:val="24"/>
                <w:szCs w:val="24"/>
              </w:rPr>
            </w:pPr>
            <w:r w:rsidRPr="004526E0">
              <w:rPr>
                <w:rFonts w:ascii="Times New Roman" w:hAnsi="Times New Roman"/>
                <w:spacing w:val="-3"/>
                <w:sz w:val="24"/>
                <w:szCs w:val="24"/>
              </w:rPr>
              <w:t>Prie šios Sutarties pridedami šie priedai ir dokumentai, kurie yra neatskiriamos Sutarties dalys:</w:t>
            </w:r>
          </w:p>
          <w:p w14:paraId="6FA1F99A" w14:textId="5C9E7F5F" w:rsidR="00BA32BC" w:rsidRPr="004526E0" w:rsidRDefault="001936F3" w:rsidP="00BA32BC">
            <w:pPr>
              <w:ind w:left="881" w:hanging="881"/>
              <w:jc w:val="both"/>
              <w:rPr>
                <w:rFonts w:ascii="Times New Roman" w:hAnsi="Times New Roman"/>
                <w:sz w:val="24"/>
                <w:szCs w:val="24"/>
              </w:rPr>
            </w:pPr>
            <w:r w:rsidRPr="004526E0">
              <w:rPr>
                <w:rFonts w:ascii="Times New Roman" w:hAnsi="Times New Roman"/>
                <w:spacing w:val="-3"/>
                <w:sz w:val="24"/>
                <w:szCs w:val="24"/>
              </w:rPr>
              <w:t>16.4.1. </w:t>
            </w:r>
            <w:r w:rsidR="00200720" w:rsidRPr="004526E0">
              <w:rPr>
                <w:rFonts w:ascii="Times New Roman" w:hAnsi="Times New Roman"/>
                <w:spacing w:val="-3"/>
                <w:sz w:val="24"/>
                <w:szCs w:val="24"/>
              </w:rPr>
              <w:t>1</w:t>
            </w:r>
            <w:r w:rsidR="00992709" w:rsidRPr="004526E0">
              <w:rPr>
                <w:rFonts w:ascii="Times New Roman" w:hAnsi="Times New Roman"/>
                <w:spacing w:val="-3"/>
                <w:sz w:val="24"/>
                <w:szCs w:val="24"/>
              </w:rPr>
              <w:t> </w:t>
            </w:r>
            <w:r w:rsidR="00200720" w:rsidRPr="004526E0">
              <w:rPr>
                <w:rFonts w:ascii="Times New Roman" w:hAnsi="Times New Roman"/>
                <w:spacing w:val="-3"/>
                <w:sz w:val="24"/>
                <w:szCs w:val="24"/>
              </w:rPr>
              <w:t xml:space="preserve">priedas </w:t>
            </w:r>
            <w:r w:rsidR="0030606E" w:rsidRPr="004526E0">
              <w:rPr>
                <w:rFonts w:ascii="Times New Roman" w:hAnsi="Times New Roman"/>
                <w:spacing w:val="-3"/>
                <w:sz w:val="24"/>
                <w:szCs w:val="24"/>
              </w:rPr>
              <w:t>–</w:t>
            </w:r>
            <w:r w:rsidR="00200720" w:rsidRPr="004526E0">
              <w:rPr>
                <w:rFonts w:ascii="Times New Roman" w:hAnsi="Times New Roman"/>
                <w:spacing w:val="-3"/>
                <w:sz w:val="24"/>
                <w:szCs w:val="24"/>
              </w:rPr>
              <w:t xml:space="preserve"> Techninė specifikacija (</w:t>
            </w:r>
            <w:r w:rsidR="003640C3">
              <w:rPr>
                <w:rFonts w:ascii="Times New Roman" w:hAnsi="Times New Roman"/>
                <w:spacing w:val="-3"/>
                <w:sz w:val="24"/>
                <w:szCs w:val="24"/>
              </w:rPr>
              <w:t>Techninis darbo projektas</w:t>
            </w:r>
            <w:r w:rsidR="00992709" w:rsidRPr="004526E0">
              <w:rPr>
                <w:rFonts w:ascii="Times New Roman" w:hAnsi="Times New Roman"/>
                <w:spacing w:val="-3"/>
                <w:sz w:val="24"/>
                <w:szCs w:val="24"/>
              </w:rPr>
              <w:t xml:space="preserve">, jo priedas </w:t>
            </w:r>
            <w:r w:rsidR="00EA2C1E" w:rsidRPr="004526E0">
              <w:rPr>
                <w:rFonts w:ascii="Times New Roman" w:hAnsi="Times New Roman"/>
                <w:spacing w:val="-3"/>
                <w:sz w:val="24"/>
                <w:szCs w:val="24"/>
              </w:rPr>
              <w:t>„</w:t>
            </w:r>
            <w:r w:rsidR="00EA2C1E" w:rsidRPr="004526E0">
              <w:rPr>
                <w:rFonts w:ascii="Times New Roman" w:eastAsia="Calibri" w:hAnsi="Times New Roman"/>
                <w:sz w:val="24"/>
                <w:szCs w:val="24"/>
              </w:rPr>
              <w:t xml:space="preserve">Kelių statybos darbams, kelių elementams taikomi </w:t>
            </w:r>
            <w:r w:rsidR="003640C3">
              <w:rPr>
                <w:rFonts w:ascii="Times New Roman" w:eastAsia="Calibri" w:hAnsi="Times New Roman"/>
                <w:sz w:val="24"/>
                <w:szCs w:val="24"/>
              </w:rPr>
              <w:t xml:space="preserve">minimalūs </w:t>
            </w:r>
            <w:r w:rsidR="00EA2C1E" w:rsidRPr="004526E0">
              <w:rPr>
                <w:rFonts w:ascii="Times New Roman" w:eastAsia="Calibri" w:hAnsi="Times New Roman"/>
                <w:sz w:val="24"/>
                <w:szCs w:val="24"/>
              </w:rPr>
              <w:t>aplinkos apsaugos kriterijai“</w:t>
            </w:r>
            <w:r w:rsidR="00200720" w:rsidRPr="004526E0">
              <w:rPr>
                <w:rFonts w:ascii="Times New Roman" w:hAnsi="Times New Roman"/>
                <w:spacing w:val="-3"/>
                <w:sz w:val="24"/>
                <w:szCs w:val="24"/>
              </w:rPr>
              <w:t>)</w:t>
            </w:r>
            <w:r w:rsidR="00BA32BC" w:rsidRPr="004526E0">
              <w:rPr>
                <w:rFonts w:ascii="Times New Roman" w:hAnsi="Times New Roman"/>
                <w:spacing w:val="-3"/>
                <w:sz w:val="24"/>
                <w:szCs w:val="24"/>
              </w:rPr>
              <w:t xml:space="preserve">. </w:t>
            </w:r>
            <w:r w:rsidR="00BA32BC" w:rsidRPr="004526E0">
              <w:rPr>
                <w:rFonts w:ascii="Times New Roman" w:hAnsi="Times New Roman"/>
                <w:sz w:val="24"/>
                <w:szCs w:val="24"/>
              </w:rPr>
              <w:t xml:space="preserve">Pastaba. </w:t>
            </w:r>
            <w:r w:rsidR="003640C3" w:rsidRPr="003640C3">
              <w:rPr>
                <w:rFonts w:ascii="Times New Roman" w:hAnsi="Times New Roman"/>
                <w:sz w:val="24"/>
                <w:szCs w:val="24"/>
              </w:rPr>
              <w:t>Techninis darbo</w:t>
            </w:r>
            <w:r w:rsidR="004F213D" w:rsidRPr="003640C3">
              <w:rPr>
                <w:rFonts w:ascii="Times New Roman" w:hAnsi="Times New Roman"/>
                <w:sz w:val="24"/>
                <w:szCs w:val="24"/>
              </w:rPr>
              <w:t xml:space="preserve"> projektas</w:t>
            </w:r>
            <w:r w:rsidR="00BA32BC" w:rsidRPr="003640C3">
              <w:rPr>
                <w:rFonts w:ascii="Times New Roman" w:hAnsi="Times New Roman"/>
                <w:sz w:val="24"/>
                <w:szCs w:val="24"/>
              </w:rPr>
              <w:t xml:space="preserve"> dėl didelės</w:t>
            </w:r>
            <w:r w:rsidR="00BA32BC" w:rsidRPr="004526E0">
              <w:rPr>
                <w:rFonts w:ascii="Times New Roman" w:hAnsi="Times New Roman"/>
                <w:sz w:val="24"/>
                <w:szCs w:val="24"/>
              </w:rPr>
              <w:t xml:space="preserve"> apimties į sutarties ADOC rinkmeną nekeliamas, jį galima rasti Centrinėje viešųjų pirkimų informacinėje sistemoje (CVP IS) prie paskelbto pirkimo Nr./ID </w:t>
            </w:r>
            <w:r w:rsidR="00BA32BC" w:rsidRPr="004526E0">
              <w:rPr>
                <w:rFonts w:ascii="Times New Roman" w:hAnsi="Times New Roman"/>
                <w:color w:val="FF0000"/>
                <w:sz w:val="24"/>
                <w:szCs w:val="24"/>
              </w:rPr>
              <w:t>[...]</w:t>
            </w:r>
            <w:r w:rsidR="00BA32BC" w:rsidRPr="004526E0">
              <w:rPr>
                <w:rFonts w:ascii="Times New Roman" w:hAnsi="Times New Roman"/>
                <w:sz w:val="24"/>
                <w:szCs w:val="24"/>
              </w:rPr>
              <w:t xml:space="preserve">, adresas: </w:t>
            </w:r>
            <w:r w:rsidR="00BA32BC" w:rsidRPr="004526E0">
              <w:rPr>
                <w:rFonts w:ascii="Times New Roman" w:hAnsi="Times New Roman"/>
                <w:color w:val="FF0000"/>
                <w:sz w:val="24"/>
                <w:szCs w:val="24"/>
              </w:rPr>
              <w:t>[...]</w:t>
            </w:r>
            <w:r w:rsidR="00BA32BC" w:rsidRPr="004526E0">
              <w:rPr>
                <w:rFonts w:ascii="Times New Roman" w:hAnsi="Times New Roman"/>
                <w:sz w:val="24"/>
                <w:szCs w:val="24"/>
              </w:rPr>
              <w:t>;</w:t>
            </w:r>
          </w:p>
          <w:p w14:paraId="2810AD5F" w14:textId="3A15C61A" w:rsidR="001936F3" w:rsidRPr="004526E0" w:rsidRDefault="001936F3" w:rsidP="001936F3">
            <w:pPr>
              <w:ind w:left="881" w:hanging="881"/>
              <w:jc w:val="both"/>
              <w:rPr>
                <w:rFonts w:ascii="Times New Roman" w:hAnsi="Times New Roman"/>
                <w:spacing w:val="-3"/>
                <w:sz w:val="24"/>
                <w:szCs w:val="24"/>
              </w:rPr>
            </w:pPr>
            <w:r w:rsidRPr="004526E0">
              <w:rPr>
                <w:rFonts w:ascii="Times New Roman" w:hAnsi="Times New Roman"/>
                <w:spacing w:val="-3"/>
                <w:sz w:val="24"/>
                <w:szCs w:val="24"/>
              </w:rPr>
              <w:t xml:space="preserve">16.4.2. </w:t>
            </w:r>
            <w:r w:rsidR="00200720" w:rsidRPr="004526E0">
              <w:rPr>
                <w:rFonts w:ascii="Times New Roman" w:hAnsi="Times New Roman"/>
                <w:spacing w:val="-3"/>
                <w:sz w:val="24"/>
                <w:szCs w:val="24"/>
              </w:rPr>
              <w:t xml:space="preserve">2 priedas </w:t>
            </w:r>
            <w:r w:rsidR="004F213D" w:rsidRPr="004526E0">
              <w:rPr>
                <w:rFonts w:ascii="Times New Roman" w:hAnsi="Times New Roman"/>
                <w:spacing w:val="-3"/>
                <w:sz w:val="24"/>
                <w:szCs w:val="24"/>
              </w:rPr>
              <w:t>–</w:t>
            </w:r>
            <w:r w:rsidR="00200720" w:rsidRPr="004526E0">
              <w:rPr>
                <w:rFonts w:ascii="Times New Roman" w:hAnsi="Times New Roman"/>
                <w:spacing w:val="-3"/>
                <w:sz w:val="24"/>
                <w:szCs w:val="24"/>
              </w:rPr>
              <w:t xml:space="preserve"> Rangovo pasiūlymas/Darbų kiekių žiniaraščiai;</w:t>
            </w:r>
          </w:p>
          <w:p w14:paraId="63A761F8" w14:textId="204C7272" w:rsidR="001936F3" w:rsidRPr="004526E0" w:rsidRDefault="001936F3" w:rsidP="001936F3">
            <w:pPr>
              <w:ind w:left="881" w:hanging="881"/>
              <w:jc w:val="both"/>
              <w:rPr>
                <w:rFonts w:ascii="Times New Roman" w:hAnsi="Times New Roman"/>
                <w:spacing w:val="-3"/>
                <w:sz w:val="24"/>
                <w:szCs w:val="24"/>
              </w:rPr>
            </w:pPr>
            <w:r w:rsidRPr="004526E0">
              <w:rPr>
                <w:rFonts w:ascii="Times New Roman" w:hAnsi="Times New Roman"/>
                <w:spacing w:val="-3"/>
                <w:sz w:val="24"/>
                <w:szCs w:val="24"/>
              </w:rPr>
              <w:t xml:space="preserve">16.4.3. </w:t>
            </w:r>
            <w:r w:rsidR="00200720" w:rsidRPr="004526E0">
              <w:rPr>
                <w:rFonts w:ascii="Times New Roman" w:hAnsi="Times New Roman"/>
                <w:spacing w:val="-3"/>
                <w:sz w:val="24"/>
                <w:szCs w:val="24"/>
              </w:rPr>
              <w:t xml:space="preserve">3 priedas </w:t>
            </w:r>
            <w:r w:rsidR="00AE4041" w:rsidRPr="004526E0">
              <w:rPr>
                <w:rFonts w:ascii="Times New Roman" w:hAnsi="Times New Roman"/>
                <w:spacing w:val="-3"/>
                <w:sz w:val="24"/>
                <w:szCs w:val="24"/>
              </w:rPr>
              <w:t>–</w:t>
            </w:r>
            <w:r w:rsidR="00200720" w:rsidRPr="004526E0">
              <w:rPr>
                <w:rFonts w:ascii="Times New Roman" w:hAnsi="Times New Roman"/>
                <w:spacing w:val="-3"/>
                <w:sz w:val="24"/>
                <w:szCs w:val="24"/>
              </w:rPr>
              <w:t xml:space="preserve"> </w:t>
            </w:r>
            <w:r w:rsidR="00AE4041" w:rsidRPr="004526E0">
              <w:rPr>
                <w:rFonts w:ascii="Times New Roman" w:hAnsi="Times New Roman"/>
                <w:spacing w:val="-3"/>
                <w:sz w:val="24"/>
                <w:szCs w:val="24"/>
              </w:rPr>
              <w:t>a</w:t>
            </w:r>
            <w:r w:rsidR="00200720" w:rsidRPr="004526E0">
              <w:rPr>
                <w:rFonts w:ascii="Times New Roman" w:hAnsi="Times New Roman"/>
                <w:spacing w:val="-3"/>
                <w:sz w:val="24"/>
                <w:szCs w:val="24"/>
              </w:rPr>
              <w:t>tsakymai į tiekėjų klausimus, pirkimo dokumentų paaiškinimai (</w:t>
            </w:r>
            <w:r w:rsidR="00200720" w:rsidRPr="004526E0">
              <w:rPr>
                <w:rFonts w:ascii="Times New Roman" w:hAnsi="Times New Roman"/>
                <w:i/>
                <w:iCs/>
                <w:spacing w:val="-3"/>
                <w:sz w:val="24"/>
                <w:szCs w:val="24"/>
              </w:rPr>
              <w:t>jei tokių bus</w:t>
            </w:r>
            <w:r w:rsidR="00200720" w:rsidRPr="004526E0">
              <w:rPr>
                <w:rFonts w:ascii="Times New Roman" w:hAnsi="Times New Roman"/>
                <w:spacing w:val="-3"/>
                <w:sz w:val="24"/>
                <w:szCs w:val="24"/>
              </w:rPr>
              <w:t>);</w:t>
            </w:r>
          </w:p>
          <w:p w14:paraId="1B0BEF1A" w14:textId="7628F40B" w:rsidR="001936F3" w:rsidRPr="004526E0" w:rsidRDefault="001936F3" w:rsidP="001936F3">
            <w:pPr>
              <w:ind w:left="881" w:hanging="881"/>
              <w:jc w:val="both"/>
              <w:rPr>
                <w:rFonts w:ascii="Times New Roman" w:hAnsi="Times New Roman"/>
                <w:spacing w:val="-3"/>
                <w:sz w:val="24"/>
                <w:szCs w:val="24"/>
              </w:rPr>
            </w:pPr>
            <w:r w:rsidRPr="004526E0">
              <w:rPr>
                <w:rFonts w:ascii="Times New Roman" w:hAnsi="Times New Roman"/>
                <w:spacing w:val="-3"/>
                <w:sz w:val="24"/>
                <w:szCs w:val="24"/>
              </w:rPr>
              <w:t xml:space="preserve">16.4.4. </w:t>
            </w:r>
            <w:r w:rsidR="00F57898" w:rsidRPr="004526E0">
              <w:rPr>
                <w:rFonts w:ascii="Times New Roman" w:eastAsia="Calibri" w:hAnsi="Times New Roman"/>
                <w:sz w:val="24"/>
                <w:szCs w:val="24"/>
              </w:rPr>
              <w:t>4</w:t>
            </w:r>
            <w:r w:rsidR="00B97249" w:rsidRPr="004526E0">
              <w:rPr>
                <w:rFonts w:ascii="Times New Roman" w:eastAsia="Calibri" w:hAnsi="Times New Roman"/>
                <w:sz w:val="24"/>
                <w:szCs w:val="24"/>
              </w:rPr>
              <w:t xml:space="preserve"> priedas </w:t>
            </w:r>
            <w:r w:rsidR="00AE4041" w:rsidRPr="004526E0">
              <w:rPr>
                <w:rFonts w:ascii="Times New Roman" w:eastAsia="Calibri" w:hAnsi="Times New Roman"/>
                <w:sz w:val="24"/>
                <w:szCs w:val="24"/>
              </w:rPr>
              <w:t>–</w:t>
            </w:r>
            <w:r w:rsidR="00B97249" w:rsidRPr="004526E0">
              <w:rPr>
                <w:rFonts w:ascii="Times New Roman" w:eastAsia="Calibri" w:hAnsi="Times New Roman"/>
                <w:sz w:val="24"/>
                <w:szCs w:val="24"/>
              </w:rPr>
              <w:t xml:space="preserve"> Atliktų darbų akto forma</w:t>
            </w:r>
            <w:r w:rsidR="00B97249" w:rsidRPr="004526E0">
              <w:rPr>
                <w:rFonts w:ascii="Times New Roman" w:hAnsi="Times New Roman"/>
                <w:spacing w:val="-3"/>
                <w:sz w:val="24"/>
                <w:szCs w:val="24"/>
              </w:rPr>
              <w:t xml:space="preserve"> (</w:t>
            </w:r>
            <w:r w:rsidR="00B97249" w:rsidRPr="004526E0">
              <w:rPr>
                <w:rFonts w:ascii="Times New Roman" w:hAnsi="Times New Roman"/>
                <w:i/>
                <w:iCs/>
                <w:spacing w:val="-3"/>
                <w:sz w:val="24"/>
                <w:szCs w:val="24"/>
              </w:rPr>
              <w:t>pateikiama su kiekvienu Darbų priėmimo- perdavimo aktu</w:t>
            </w:r>
            <w:r w:rsidR="00B97249" w:rsidRPr="004526E0">
              <w:rPr>
                <w:rFonts w:ascii="Times New Roman" w:hAnsi="Times New Roman"/>
                <w:spacing w:val="-3"/>
                <w:sz w:val="24"/>
                <w:szCs w:val="24"/>
              </w:rPr>
              <w:t>);</w:t>
            </w:r>
          </w:p>
          <w:p w14:paraId="565522F4" w14:textId="77777777" w:rsidR="001936F3" w:rsidRPr="004526E0" w:rsidRDefault="001936F3" w:rsidP="001936F3">
            <w:pPr>
              <w:ind w:left="881" w:hanging="881"/>
              <w:jc w:val="both"/>
              <w:rPr>
                <w:rFonts w:ascii="Times New Roman" w:hAnsi="Times New Roman"/>
                <w:spacing w:val="-3"/>
                <w:sz w:val="24"/>
                <w:szCs w:val="24"/>
              </w:rPr>
            </w:pPr>
            <w:r w:rsidRPr="004526E0">
              <w:rPr>
                <w:rFonts w:ascii="Times New Roman" w:hAnsi="Times New Roman"/>
                <w:spacing w:val="-3"/>
                <w:sz w:val="24"/>
                <w:szCs w:val="24"/>
              </w:rPr>
              <w:t xml:space="preserve">16.4.5. </w:t>
            </w:r>
            <w:r w:rsidR="00B97249" w:rsidRPr="004526E0">
              <w:rPr>
                <w:rFonts w:ascii="Times New Roman" w:hAnsi="Times New Roman"/>
                <w:spacing w:val="-3"/>
                <w:sz w:val="24"/>
                <w:szCs w:val="24"/>
              </w:rPr>
              <w:t xml:space="preserve">5 priedas – </w:t>
            </w:r>
            <w:r w:rsidR="00B97249" w:rsidRPr="004526E0">
              <w:rPr>
                <w:rFonts w:ascii="Times New Roman" w:eastAsia="Calibri" w:hAnsi="Times New Roman"/>
                <w:sz w:val="24"/>
                <w:szCs w:val="24"/>
              </w:rPr>
              <w:t>Statybvietės perdavimo-priėmimo akto forma;</w:t>
            </w:r>
          </w:p>
          <w:p w14:paraId="346B9D4F" w14:textId="77777777" w:rsidR="001936F3" w:rsidRPr="004526E0" w:rsidRDefault="001936F3" w:rsidP="001936F3">
            <w:pPr>
              <w:ind w:left="881" w:hanging="881"/>
              <w:jc w:val="both"/>
              <w:rPr>
                <w:rFonts w:ascii="Times New Roman" w:hAnsi="Times New Roman"/>
                <w:spacing w:val="-3"/>
                <w:sz w:val="24"/>
                <w:szCs w:val="24"/>
              </w:rPr>
            </w:pPr>
            <w:r w:rsidRPr="004526E0">
              <w:rPr>
                <w:rFonts w:ascii="Times New Roman" w:hAnsi="Times New Roman"/>
                <w:spacing w:val="-3"/>
                <w:sz w:val="24"/>
                <w:szCs w:val="24"/>
              </w:rPr>
              <w:t xml:space="preserve">16.4.6. </w:t>
            </w:r>
            <w:r w:rsidR="00B97249" w:rsidRPr="004526E0">
              <w:rPr>
                <w:rFonts w:ascii="Times New Roman" w:hAnsi="Times New Roman"/>
                <w:spacing w:val="-3"/>
                <w:sz w:val="24"/>
                <w:szCs w:val="24"/>
              </w:rPr>
              <w:t xml:space="preserve">6 priedas – </w:t>
            </w:r>
            <w:r w:rsidR="00B97249" w:rsidRPr="004526E0">
              <w:rPr>
                <w:rFonts w:ascii="Times New Roman" w:eastAsia="Calibri" w:hAnsi="Times New Roman"/>
                <w:sz w:val="24"/>
                <w:szCs w:val="24"/>
              </w:rPr>
              <w:t xml:space="preserve">Darbų perdavimo-priėmimo akto forma </w:t>
            </w:r>
            <w:r w:rsidR="00B97249" w:rsidRPr="004526E0">
              <w:rPr>
                <w:rFonts w:ascii="Times New Roman" w:eastAsia="Calibri" w:hAnsi="Times New Roman"/>
                <w:i/>
                <w:iCs/>
                <w:sz w:val="24"/>
                <w:szCs w:val="24"/>
              </w:rPr>
              <w:t>(kartu su šiuo aktu pasirašoma 4 priede pateikta Atliktų darbų akto forma</w:t>
            </w:r>
            <w:r w:rsidR="00B97249" w:rsidRPr="004526E0">
              <w:rPr>
                <w:rFonts w:ascii="Times New Roman" w:hAnsi="Times New Roman"/>
                <w:i/>
                <w:iCs/>
                <w:spacing w:val="-3"/>
                <w:sz w:val="24"/>
                <w:szCs w:val="24"/>
              </w:rPr>
              <w:t xml:space="preserve">, </w:t>
            </w:r>
            <w:r w:rsidR="00B97249" w:rsidRPr="004526E0">
              <w:rPr>
                <w:rFonts w:ascii="Times New Roman" w:eastAsia="Calibri" w:hAnsi="Times New Roman"/>
                <w:i/>
                <w:iCs/>
                <w:sz w:val="24"/>
                <w:szCs w:val="24"/>
              </w:rPr>
              <w:t xml:space="preserve">7 priede pateikta Atliktų darbų ir išlaidų apmokėjimo pažyma, </w:t>
            </w:r>
            <w:r w:rsidR="00E03C45" w:rsidRPr="004526E0">
              <w:rPr>
                <w:rFonts w:ascii="Times New Roman" w:eastAsia="Calibri" w:hAnsi="Times New Roman"/>
                <w:i/>
                <w:iCs/>
                <w:sz w:val="24"/>
                <w:szCs w:val="24"/>
              </w:rPr>
              <w:t>10</w:t>
            </w:r>
            <w:r w:rsidR="00B97249" w:rsidRPr="004526E0">
              <w:rPr>
                <w:rFonts w:ascii="Times New Roman" w:eastAsia="Calibri" w:hAnsi="Times New Roman"/>
                <w:i/>
                <w:iCs/>
                <w:sz w:val="24"/>
                <w:szCs w:val="24"/>
              </w:rPr>
              <w:t xml:space="preserve"> priede pateiktas </w:t>
            </w:r>
            <w:proofErr w:type="spellStart"/>
            <w:r w:rsidR="00B97249" w:rsidRPr="004526E0">
              <w:rPr>
                <w:rFonts w:ascii="Times New Roman" w:eastAsia="Calibri" w:hAnsi="Times New Roman"/>
                <w:i/>
                <w:iCs/>
                <w:sz w:val="24"/>
                <w:szCs w:val="24"/>
              </w:rPr>
              <w:t>Sankaupinis</w:t>
            </w:r>
            <w:proofErr w:type="spellEnd"/>
            <w:r w:rsidR="00B97249" w:rsidRPr="004526E0">
              <w:rPr>
                <w:rFonts w:ascii="Times New Roman" w:eastAsia="Calibri" w:hAnsi="Times New Roman"/>
                <w:i/>
                <w:iCs/>
                <w:sz w:val="24"/>
                <w:szCs w:val="24"/>
              </w:rPr>
              <w:t xml:space="preserve"> žiniaraštis)</w:t>
            </w:r>
            <w:r w:rsidR="00B97249" w:rsidRPr="004526E0">
              <w:rPr>
                <w:rFonts w:ascii="Times New Roman" w:eastAsia="Calibri" w:hAnsi="Times New Roman"/>
                <w:sz w:val="24"/>
                <w:szCs w:val="24"/>
              </w:rPr>
              <w:t>;</w:t>
            </w:r>
          </w:p>
          <w:p w14:paraId="1032A5D4" w14:textId="77777777" w:rsidR="001936F3" w:rsidRPr="004526E0" w:rsidRDefault="001936F3" w:rsidP="001936F3">
            <w:pPr>
              <w:ind w:left="881" w:hanging="881"/>
              <w:jc w:val="both"/>
              <w:rPr>
                <w:rFonts w:ascii="Times New Roman" w:hAnsi="Times New Roman"/>
                <w:spacing w:val="-3"/>
                <w:sz w:val="24"/>
                <w:szCs w:val="24"/>
              </w:rPr>
            </w:pPr>
            <w:r w:rsidRPr="004526E0">
              <w:rPr>
                <w:rFonts w:ascii="Times New Roman" w:hAnsi="Times New Roman"/>
                <w:spacing w:val="-3"/>
                <w:sz w:val="24"/>
                <w:szCs w:val="24"/>
              </w:rPr>
              <w:t xml:space="preserve">16.4.7. </w:t>
            </w:r>
            <w:r w:rsidR="00B97249" w:rsidRPr="004526E0">
              <w:rPr>
                <w:rFonts w:ascii="Times New Roman" w:hAnsi="Times New Roman"/>
                <w:spacing w:val="-3"/>
                <w:sz w:val="24"/>
                <w:szCs w:val="24"/>
              </w:rPr>
              <w:t xml:space="preserve">7 priedas – </w:t>
            </w:r>
            <w:r w:rsidR="00B97249" w:rsidRPr="004526E0">
              <w:rPr>
                <w:rFonts w:ascii="Times New Roman" w:eastAsia="Calibri" w:hAnsi="Times New Roman"/>
                <w:sz w:val="24"/>
                <w:szCs w:val="24"/>
              </w:rPr>
              <w:t>Atliktų darbų ir išlaidų apmokėjimo pažymos forma;</w:t>
            </w:r>
          </w:p>
          <w:p w14:paraId="0CB5251B" w14:textId="2FBFE598" w:rsidR="001936F3" w:rsidRPr="004526E0" w:rsidRDefault="001936F3" w:rsidP="001936F3">
            <w:pPr>
              <w:ind w:left="881" w:hanging="881"/>
              <w:jc w:val="both"/>
              <w:rPr>
                <w:rFonts w:ascii="Times New Roman" w:hAnsi="Times New Roman"/>
                <w:spacing w:val="-3"/>
                <w:sz w:val="24"/>
                <w:szCs w:val="24"/>
              </w:rPr>
            </w:pPr>
            <w:r w:rsidRPr="004526E0">
              <w:rPr>
                <w:rFonts w:ascii="Times New Roman" w:hAnsi="Times New Roman"/>
                <w:spacing w:val="-3"/>
                <w:sz w:val="24"/>
                <w:szCs w:val="24"/>
              </w:rPr>
              <w:t xml:space="preserve">16.4.8. </w:t>
            </w:r>
            <w:r w:rsidR="00B97249" w:rsidRPr="004526E0">
              <w:rPr>
                <w:rFonts w:ascii="Times New Roman" w:eastAsia="Calibri" w:hAnsi="Times New Roman"/>
                <w:sz w:val="24"/>
                <w:szCs w:val="24"/>
              </w:rPr>
              <w:t xml:space="preserve">8 priedas – </w:t>
            </w:r>
            <w:r w:rsidR="00B97249" w:rsidRPr="004526E0">
              <w:rPr>
                <w:rFonts w:ascii="Times New Roman" w:hAnsi="Times New Roman"/>
                <w:spacing w:val="-3"/>
                <w:sz w:val="24"/>
                <w:szCs w:val="24"/>
              </w:rPr>
              <w:t>Pažyma apie atliktų statybos darbų vertę pagal objektus (</w:t>
            </w:r>
            <w:r w:rsidR="00B97249" w:rsidRPr="004526E0">
              <w:rPr>
                <w:rFonts w:ascii="Times New Roman" w:hAnsi="Times New Roman"/>
                <w:i/>
                <w:iCs/>
                <w:spacing w:val="-3"/>
                <w:sz w:val="24"/>
                <w:szCs w:val="24"/>
              </w:rPr>
              <w:t>pateikiama kartu su galutiniu</w:t>
            </w:r>
            <w:r w:rsidR="006F7127" w:rsidRPr="004526E0">
              <w:rPr>
                <w:rFonts w:ascii="Times New Roman" w:hAnsi="Times New Roman"/>
                <w:i/>
                <w:iCs/>
                <w:spacing w:val="-3"/>
                <w:sz w:val="24"/>
                <w:szCs w:val="24"/>
              </w:rPr>
              <w:t xml:space="preserve"> </w:t>
            </w:r>
            <w:r w:rsidR="00B97249" w:rsidRPr="004526E0">
              <w:rPr>
                <w:rFonts w:ascii="Times New Roman" w:hAnsi="Times New Roman"/>
                <w:i/>
                <w:iCs/>
                <w:spacing w:val="-3"/>
                <w:sz w:val="24"/>
                <w:szCs w:val="24"/>
              </w:rPr>
              <w:t>Darbų perdavimo-priėmimo aktu</w:t>
            </w:r>
            <w:r w:rsidR="00B97249" w:rsidRPr="004526E0">
              <w:rPr>
                <w:rFonts w:ascii="Times New Roman" w:hAnsi="Times New Roman"/>
                <w:spacing w:val="-3"/>
                <w:sz w:val="24"/>
                <w:szCs w:val="24"/>
              </w:rPr>
              <w:t>);</w:t>
            </w:r>
          </w:p>
          <w:p w14:paraId="1BA4FD70" w14:textId="3D93BA9D" w:rsidR="001936F3" w:rsidRPr="004526E0" w:rsidRDefault="001936F3" w:rsidP="001936F3">
            <w:pPr>
              <w:ind w:left="881" w:hanging="881"/>
              <w:jc w:val="both"/>
              <w:rPr>
                <w:rFonts w:ascii="Times New Roman" w:hAnsi="Times New Roman"/>
                <w:spacing w:val="-3"/>
                <w:sz w:val="24"/>
                <w:szCs w:val="24"/>
              </w:rPr>
            </w:pPr>
            <w:r w:rsidRPr="004526E0">
              <w:rPr>
                <w:rFonts w:ascii="Times New Roman" w:hAnsi="Times New Roman"/>
                <w:spacing w:val="-3"/>
                <w:sz w:val="24"/>
                <w:szCs w:val="24"/>
              </w:rPr>
              <w:t xml:space="preserve">16.4.9. </w:t>
            </w:r>
            <w:r w:rsidR="00447687" w:rsidRPr="004526E0">
              <w:rPr>
                <w:rFonts w:ascii="Times New Roman" w:hAnsi="Times New Roman"/>
                <w:spacing w:val="-3"/>
                <w:sz w:val="24"/>
                <w:szCs w:val="24"/>
              </w:rPr>
              <w:t xml:space="preserve">9 priedas </w:t>
            </w:r>
            <w:r w:rsidR="003F2145" w:rsidRPr="004526E0">
              <w:rPr>
                <w:rFonts w:ascii="Times New Roman" w:hAnsi="Times New Roman"/>
                <w:spacing w:val="-3"/>
                <w:sz w:val="24"/>
                <w:szCs w:val="24"/>
              </w:rPr>
              <w:t>–</w:t>
            </w:r>
            <w:r w:rsidR="00447687" w:rsidRPr="004526E0">
              <w:rPr>
                <w:rFonts w:ascii="Times New Roman" w:hAnsi="Times New Roman"/>
                <w:spacing w:val="-3"/>
                <w:sz w:val="24"/>
                <w:szCs w:val="24"/>
              </w:rPr>
              <w:t xml:space="preserve"> </w:t>
            </w:r>
            <w:r w:rsidR="00447687" w:rsidRPr="004526E0">
              <w:rPr>
                <w:rFonts w:ascii="Times New Roman" w:hAnsi="Times New Roman"/>
                <w:color w:val="000000"/>
                <w:sz w:val="24"/>
                <w:szCs w:val="24"/>
              </w:rPr>
              <w:t>Atliktų darbų akto forma F2</w:t>
            </w:r>
            <w:r w:rsidR="00857B13" w:rsidRPr="004526E0">
              <w:rPr>
                <w:rFonts w:ascii="Times New Roman" w:hAnsi="Times New Roman"/>
                <w:color w:val="000000"/>
                <w:sz w:val="24"/>
                <w:szCs w:val="24"/>
              </w:rPr>
              <w:t>;</w:t>
            </w:r>
          </w:p>
          <w:p w14:paraId="1681681C" w14:textId="6AD72650" w:rsidR="00857B13" w:rsidRPr="004526E0" w:rsidRDefault="001936F3" w:rsidP="001936F3">
            <w:pPr>
              <w:ind w:left="881" w:hanging="881"/>
              <w:jc w:val="both"/>
              <w:rPr>
                <w:rFonts w:ascii="Times New Roman" w:hAnsi="Times New Roman"/>
                <w:spacing w:val="-3"/>
                <w:sz w:val="24"/>
                <w:szCs w:val="24"/>
              </w:rPr>
            </w:pPr>
            <w:r w:rsidRPr="004526E0">
              <w:rPr>
                <w:rFonts w:ascii="Times New Roman" w:hAnsi="Times New Roman"/>
                <w:spacing w:val="-3"/>
                <w:sz w:val="24"/>
                <w:szCs w:val="24"/>
              </w:rPr>
              <w:t>16.4.10.</w:t>
            </w:r>
            <w:r w:rsidR="00534E9C" w:rsidRPr="004526E0">
              <w:rPr>
                <w:rFonts w:ascii="Times New Roman" w:hAnsi="Times New Roman"/>
                <w:spacing w:val="-3"/>
                <w:sz w:val="24"/>
                <w:szCs w:val="24"/>
              </w:rPr>
              <w:t xml:space="preserve"> </w:t>
            </w:r>
            <w:r w:rsidR="00857B13" w:rsidRPr="004526E0">
              <w:rPr>
                <w:rFonts w:ascii="Times New Roman" w:hAnsi="Times New Roman"/>
                <w:color w:val="000000"/>
                <w:sz w:val="24"/>
                <w:szCs w:val="24"/>
              </w:rPr>
              <w:t xml:space="preserve">10 priedas </w:t>
            </w:r>
            <w:r w:rsidR="00534E9C" w:rsidRPr="004526E0">
              <w:rPr>
                <w:rFonts w:ascii="Times New Roman" w:hAnsi="Times New Roman"/>
                <w:color w:val="000000"/>
                <w:sz w:val="24"/>
                <w:szCs w:val="24"/>
              </w:rPr>
              <w:t>–</w:t>
            </w:r>
            <w:r w:rsidR="00857B13" w:rsidRPr="004526E0">
              <w:rPr>
                <w:rFonts w:ascii="Times New Roman" w:hAnsi="Times New Roman"/>
                <w:color w:val="000000"/>
                <w:sz w:val="24"/>
                <w:szCs w:val="24"/>
              </w:rPr>
              <w:t xml:space="preserve"> </w:t>
            </w:r>
            <w:proofErr w:type="spellStart"/>
            <w:r w:rsidR="00857B13" w:rsidRPr="004526E0">
              <w:rPr>
                <w:rFonts w:ascii="Times New Roman" w:hAnsi="Times New Roman"/>
                <w:spacing w:val="-3"/>
                <w:sz w:val="24"/>
                <w:szCs w:val="24"/>
              </w:rPr>
              <w:t>Sankaupinis</w:t>
            </w:r>
            <w:proofErr w:type="spellEnd"/>
            <w:r w:rsidR="00857B13" w:rsidRPr="004526E0">
              <w:rPr>
                <w:rFonts w:ascii="Times New Roman" w:hAnsi="Times New Roman"/>
                <w:spacing w:val="-3"/>
                <w:sz w:val="24"/>
                <w:szCs w:val="24"/>
              </w:rPr>
              <w:t xml:space="preserve"> žiniaraštis (</w:t>
            </w:r>
            <w:r w:rsidR="00857B13" w:rsidRPr="004526E0">
              <w:rPr>
                <w:rFonts w:ascii="Times New Roman" w:hAnsi="Times New Roman"/>
                <w:i/>
                <w:iCs/>
                <w:spacing w:val="-3"/>
                <w:sz w:val="24"/>
                <w:szCs w:val="24"/>
              </w:rPr>
              <w:t>pildomas ir pateikiamas su kiekvienu Darbų priėmimo- perdavimo aktu</w:t>
            </w:r>
            <w:r w:rsidR="00857B13" w:rsidRPr="004526E0">
              <w:rPr>
                <w:rFonts w:ascii="Times New Roman" w:hAnsi="Times New Roman"/>
                <w:spacing w:val="-3"/>
                <w:sz w:val="24"/>
                <w:szCs w:val="24"/>
              </w:rPr>
              <w:t>)</w:t>
            </w:r>
            <w:r w:rsidR="007B28BC" w:rsidRPr="004526E0">
              <w:rPr>
                <w:rFonts w:ascii="Times New Roman" w:hAnsi="Times New Roman"/>
                <w:spacing w:val="-3"/>
                <w:sz w:val="24"/>
                <w:szCs w:val="24"/>
              </w:rPr>
              <w:t>.</w:t>
            </w:r>
          </w:p>
        </w:tc>
      </w:tr>
    </w:tbl>
    <w:p w14:paraId="41B1D392" w14:textId="77777777" w:rsidR="008B1333" w:rsidRPr="004526E0" w:rsidRDefault="008B1333" w:rsidP="00E104B8">
      <w:pPr>
        <w:spacing w:before="240"/>
        <w:jc w:val="center"/>
        <w:rPr>
          <w:rFonts w:ascii="Times New Roman" w:hAnsi="Times New Roman"/>
          <w:b/>
          <w:sz w:val="24"/>
          <w:szCs w:val="24"/>
        </w:rPr>
      </w:pPr>
      <w:r w:rsidRPr="004526E0">
        <w:rPr>
          <w:rFonts w:ascii="Times New Roman" w:hAnsi="Times New Roman"/>
          <w:sz w:val="24"/>
          <w:szCs w:val="24"/>
          <w:lang w:eastAsia="lt-LT"/>
        </w:rPr>
        <w:lastRenderedPageBreak/>
        <w:tab/>
      </w:r>
      <w:r w:rsidRPr="004526E0">
        <w:rPr>
          <w:rFonts w:ascii="Times New Roman" w:hAnsi="Times New Roman"/>
          <w:b/>
          <w:sz w:val="24"/>
          <w:szCs w:val="24"/>
        </w:rPr>
        <w:t>17. ŠALIŲ RVIZITAI IR PARAŠAI</w:t>
      </w:r>
    </w:p>
    <w:tbl>
      <w:tblPr>
        <w:tblW w:w="8485" w:type="dxa"/>
        <w:tblInd w:w="1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60"/>
        <w:gridCol w:w="3725"/>
      </w:tblGrid>
      <w:tr w:rsidR="00876D67" w:rsidRPr="004526E0" w14:paraId="78D791D6" w14:textId="77777777" w:rsidTr="00BE0314">
        <w:trPr>
          <w:trHeight w:val="1977"/>
        </w:trPr>
        <w:tc>
          <w:tcPr>
            <w:tcW w:w="4760" w:type="dxa"/>
            <w:tcBorders>
              <w:top w:val="nil"/>
              <w:left w:val="nil"/>
              <w:bottom w:val="nil"/>
              <w:right w:val="nil"/>
            </w:tcBorders>
          </w:tcPr>
          <w:p w14:paraId="3064FEFA" w14:textId="77777777" w:rsidR="00876D67" w:rsidRPr="004526E0" w:rsidRDefault="00876D67" w:rsidP="001058ED">
            <w:pPr>
              <w:jc w:val="both"/>
              <w:rPr>
                <w:rFonts w:ascii="Times New Roman" w:hAnsi="Times New Roman"/>
                <w:b/>
                <w:bCs/>
                <w:sz w:val="24"/>
                <w:szCs w:val="24"/>
              </w:rPr>
            </w:pPr>
          </w:p>
          <w:p w14:paraId="00C914FE" w14:textId="69B1C579" w:rsidR="00876D67" w:rsidRPr="004526E0" w:rsidRDefault="00876D67" w:rsidP="001058ED">
            <w:pPr>
              <w:jc w:val="both"/>
              <w:rPr>
                <w:rFonts w:ascii="Times New Roman" w:hAnsi="Times New Roman"/>
                <w:b/>
                <w:bCs/>
                <w:sz w:val="24"/>
                <w:szCs w:val="24"/>
              </w:rPr>
            </w:pPr>
            <w:r w:rsidRPr="004526E0">
              <w:rPr>
                <w:rFonts w:ascii="Times New Roman" w:hAnsi="Times New Roman"/>
                <w:b/>
                <w:bCs/>
                <w:sz w:val="24"/>
                <w:szCs w:val="24"/>
              </w:rPr>
              <w:t>UŽSAKOVAS</w:t>
            </w:r>
          </w:p>
          <w:p w14:paraId="3D36F2C5" w14:textId="77777777" w:rsidR="00876D67" w:rsidRPr="004526E0" w:rsidRDefault="00876D67" w:rsidP="001058ED">
            <w:pPr>
              <w:jc w:val="both"/>
              <w:rPr>
                <w:rFonts w:ascii="Times New Roman" w:hAnsi="Times New Roman"/>
                <w:b/>
                <w:bCs/>
                <w:sz w:val="24"/>
                <w:szCs w:val="24"/>
              </w:rPr>
            </w:pPr>
            <w:r w:rsidRPr="004526E0">
              <w:rPr>
                <w:rFonts w:ascii="Times New Roman" w:hAnsi="Times New Roman"/>
                <w:b/>
                <w:bCs/>
                <w:sz w:val="24"/>
                <w:szCs w:val="24"/>
              </w:rPr>
              <w:t>Kauno rajono savivaldybės administracija</w:t>
            </w:r>
          </w:p>
          <w:p w14:paraId="000C46A3" w14:textId="68DA111E" w:rsidR="00876D67" w:rsidRPr="004526E0" w:rsidRDefault="00876D67" w:rsidP="001058ED">
            <w:pPr>
              <w:rPr>
                <w:rFonts w:ascii="Times New Roman" w:hAnsi="Times New Roman"/>
                <w:sz w:val="24"/>
                <w:szCs w:val="24"/>
              </w:rPr>
            </w:pPr>
            <w:r w:rsidRPr="004526E0">
              <w:rPr>
                <w:rFonts w:ascii="Times New Roman" w:hAnsi="Times New Roman"/>
                <w:sz w:val="24"/>
                <w:szCs w:val="24"/>
              </w:rPr>
              <w:t>Savanorių pr. 371, 49386 Kaunas</w:t>
            </w:r>
          </w:p>
          <w:p w14:paraId="71FE9CB3" w14:textId="77777777" w:rsidR="00876D67" w:rsidRPr="004526E0" w:rsidRDefault="00876D67" w:rsidP="001058ED">
            <w:pPr>
              <w:rPr>
                <w:rFonts w:ascii="Times New Roman" w:hAnsi="Times New Roman"/>
                <w:sz w:val="24"/>
                <w:szCs w:val="24"/>
              </w:rPr>
            </w:pPr>
            <w:r w:rsidRPr="004526E0">
              <w:rPr>
                <w:rFonts w:ascii="Times New Roman" w:hAnsi="Times New Roman"/>
                <w:sz w:val="24"/>
                <w:szCs w:val="24"/>
              </w:rPr>
              <w:t>Juridinio asmens kodas 188756386</w:t>
            </w:r>
          </w:p>
          <w:p w14:paraId="4FCE75CA" w14:textId="33FA09EF" w:rsidR="00876D67" w:rsidRPr="004526E0" w:rsidRDefault="00876D67" w:rsidP="001058ED">
            <w:pPr>
              <w:rPr>
                <w:rFonts w:ascii="Times New Roman" w:hAnsi="Times New Roman"/>
                <w:bCs/>
                <w:sz w:val="24"/>
                <w:szCs w:val="24"/>
              </w:rPr>
            </w:pPr>
            <w:r w:rsidRPr="004526E0">
              <w:rPr>
                <w:rFonts w:ascii="Times New Roman" w:hAnsi="Times New Roman"/>
                <w:bCs/>
                <w:sz w:val="24"/>
                <w:szCs w:val="24"/>
              </w:rPr>
              <w:t>Tel. +370 37</w:t>
            </w:r>
            <w:r w:rsidR="004F213D" w:rsidRPr="004526E0">
              <w:rPr>
                <w:rFonts w:ascii="Times New Roman" w:hAnsi="Times New Roman"/>
                <w:bCs/>
                <w:sz w:val="24"/>
                <w:szCs w:val="24"/>
              </w:rPr>
              <w:t xml:space="preserve"> </w:t>
            </w:r>
            <w:r w:rsidRPr="004526E0">
              <w:rPr>
                <w:rFonts w:ascii="Times New Roman" w:hAnsi="Times New Roman"/>
                <w:bCs/>
                <w:sz w:val="24"/>
                <w:szCs w:val="24"/>
              </w:rPr>
              <w:t>30 55 03</w:t>
            </w:r>
          </w:p>
          <w:p w14:paraId="3E89AA1D" w14:textId="77777777" w:rsidR="00876D67" w:rsidRPr="004526E0" w:rsidRDefault="00876D67" w:rsidP="001058ED">
            <w:pPr>
              <w:rPr>
                <w:rFonts w:ascii="Times New Roman" w:hAnsi="Times New Roman"/>
                <w:sz w:val="24"/>
                <w:szCs w:val="24"/>
              </w:rPr>
            </w:pPr>
            <w:r w:rsidRPr="004526E0">
              <w:rPr>
                <w:rFonts w:ascii="Times New Roman" w:hAnsi="Times New Roman"/>
                <w:bCs/>
                <w:sz w:val="24"/>
                <w:szCs w:val="24"/>
              </w:rPr>
              <w:t xml:space="preserve">El. paštas </w:t>
            </w:r>
            <w:hyperlink r:id="rId18" w:history="1">
              <w:r w:rsidRPr="004526E0">
                <w:rPr>
                  <w:rStyle w:val="Hipersaitas"/>
                  <w:rFonts w:ascii="Times New Roman" w:hAnsi="Times New Roman"/>
                  <w:bCs/>
                  <w:color w:val="auto"/>
                  <w:sz w:val="24"/>
                  <w:szCs w:val="24"/>
                  <w:u w:val="none"/>
                </w:rPr>
                <w:t>info@krs.lt</w:t>
              </w:r>
            </w:hyperlink>
            <w:r w:rsidRPr="004526E0">
              <w:rPr>
                <w:rFonts w:ascii="Times New Roman" w:hAnsi="Times New Roman"/>
                <w:bCs/>
                <w:sz w:val="24"/>
                <w:szCs w:val="24"/>
              </w:rPr>
              <w:t xml:space="preserve"> </w:t>
            </w:r>
          </w:p>
          <w:p w14:paraId="424FEB4F" w14:textId="77777777" w:rsidR="00876D67" w:rsidRPr="004526E0" w:rsidRDefault="00876D67" w:rsidP="001058ED">
            <w:pPr>
              <w:rPr>
                <w:rFonts w:ascii="Times New Roman" w:hAnsi="Times New Roman"/>
                <w:sz w:val="24"/>
                <w:szCs w:val="24"/>
              </w:rPr>
            </w:pPr>
            <w:r w:rsidRPr="004526E0">
              <w:rPr>
                <w:rFonts w:ascii="Times New Roman" w:hAnsi="Times New Roman"/>
                <w:sz w:val="24"/>
                <w:szCs w:val="24"/>
              </w:rPr>
              <w:t xml:space="preserve">A. s. Nr. </w:t>
            </w:r>
            <w:r w:rsidRPr="004526E0">
              <w:rPr>
                <w:rFonts w:ascii="Times New Roman" w:hAnsi="Times New Roman"/>
                <w:bCs/>
                <w:sz w:val="24"/>
                <w:szCs w:val="24"/>
              </w:rPr>
              <w:t>LT914010042503135057</w:t>
            </w:r>
          </w:p>
          <w:p w14:paraId="0F030833" w14:textId="77777777" w:rsidR="00876D67" w:rsidRPr="004526E0" w:rsidRDefault="00876D67" w:rsidP="001058ED">
            <w:pPr>
              <w:rPr>
                <w:rFonts w:ascii="Times New Roman" w:hAnsi="Times New Roman"/>
                <w:sz w:val="24"/>
                <w:szCs w:val="24"/>
              </w:rPr>
            </w:pPr>
            <w:r w:rsidRPr="004526E0">
              <w:rPr>
                <w:rFonts w:ascii="Times New Roman" w:hAnsi="Times New Roman"/>
                <w:sz w:val="24"/>
                <w:szCs w:val="24"/>
              </w:rPr>
              <w:t xml:space="preserve">Bankas </w:t>
            </w:r>
            <w:proofErr w:type="spellStart"/>
            <w:r w:rsidRPr="004526E0">
              <w:rPr>
                <w:rFonts w:ascii="Times New Roman" w:hAnsi="Times New Roman"/>
                <w:bCs/>
                <w:sz w:val="24"/>
                <w:szCs w:val="24"/>
              </w:rPr>
              <w:t>Luminor</w:t>
            </w:r>
            <w:proofErr w:type="spellEnd"/>
            <w:r w:rsidRPr="004526E0">
              <w:rPr>
                <w:rFonts w:ascii="Times New Roman" w:hAnsi="Times New Roman"/>
                <w:bCs/>
                <w:sz w:val="24"/>
                <w:szCs w:val="24"/>
              </w:rPr>
              <w:t xml:space="preserve"> Bank AS Lietuvos skyrius</w:t>
            </w:r>
            <w:r w:rsidRPr="004526E0">
              <w:rPr>
                <w:rFonts w:ascii="Times New Roman" w:hAnsi="Times New Roman"/>
                <w:sz w:val="24"/>
                <w:szCs w:val="24"/>
              </w:rPr>
              <w:t xml:space="preserve">, banko kodas </w:t>
            </w:r>
            <w:r w:rsidRPr="004526E0">
              <w:rPr>
                <w:rFonts w:ascii="Times New Roman" w:hAnsi="Times New Roman"/>
                <w:bCs/>
                <w:sz w:val="24"/>
                <w:szCs w:val="24"/>
              </w:rPr>
              <w:t>40100</w:t>
            </w:r>
          </w:p>
          <w:p w14:paraId="025E3F7C" w14:textId="77777777" w:rsidR="00876D67" w:rsidRPr="004526E0" w:rsidRDefault="00876D67" w:rsidP="001058ED">
            <w:pPr>
              <w:jc w:val="both"/>
              <w:rPr>
                <w:rFonts w:ascii="Times New Roman" w:hAnsi="Times New Roman"/>
                <w:bCs/>
                <w:sz w:val="24"/>
                <w:szCs w:val="24"/>
                <w:highlight w:val="lightGray"/>
              </w:rPr>
            </w:pPr>
          </w:p>
          <w:p w14:paraId="74B618F0" w14:textId="77777777" w:rsidR="00876D67" w:rsidRPr="004526E0" w:rsidRDefault="00876D67" w:rsidP="001058ED">
            <w:pPr>
              <w:rPr>
                <w:rFonts w:ascii="Times New Roman" w:hAnsi="Times New Roman"/>
                <w:bCs/>
                <w:sz w:val="24"/>
                <w:szCs w:val="24"/>
              </w:rPr>
            </w:pPr>
            <w:r w:rsidRPr="004526E0">
              <w:rPr>
                <w:rFonts w:ascii="Times New Roman" w:hAnsi="Times New Roman"/>
                <w:bCs/>
                <w:sz w:val="24"/>
                <w:szCs w:val="24"/>
              </w:rPr>
              <w:t>Administracijos direktorius</w:t>
            </w:r>
          </w:p>
          <w:p w14:paraId="08E7A56E" w14:textId="5E9715E0" w:rsidR="00876D67" w:rsidRPr="004526E0" w:rsidRDefault="00876D67" w:rsidP="001058ED">
            <w:pPr>
              <w:jc w:val="both"/>
              <w:rPr>
                <w:rFonts w:ascii="Times New Roman" w:hAnsi="Times New Roman"/>
                <w:sz w:val="24"/>
                <w:szCs w:val="24"/>
              </w:rPr>
            </w:pPr>
            <w:r w:rsidRPr="004526E0">
              <w:rPr>
                <w:rFonts w:ascii="Times New Roman" w:hAnsi="Times New Roman"/>
                <w:bCs/>
                <w:sz w:val="24"/>
                <w:szCs w:val="24"/>
              </w:rPr>
              <w:t xml:space="preserve">Mantas </w:t>
            </w:r>
            <w:proofErr w:type="spellStart"/>
            <w:r w:rsidRPr="004526E0">
              <w:rPr>
                <w:rFonts w:ascii="Times New Roman" w:hAnsi="Times New Roman"/>
                <w:bCs/>
                <w:sz w:val="24"/>
                <w:szCs w:val="24"/>
              </w:rPr>
              <w:t>Rikteris</w:t>
            </w:r>
            <w:proofErr w:type="spellEnd"/>
          </w:p>
        </w:tc>
        <w:tc>
          <w:tcPr>
            <w:tcW w:w="3725" w:type="dxa"/>
            <w:tcBorders>
              <w:top w:val="nil"/>
              <w:left w:val="nil"/>
              <w:bottom w:val="nil"/>
              <w:right w:val="nil"/>
            </w:tcBorders>
          </w:tcPr>
          <w:p w14:paraId="68B66B19" w14:textId="63F19171" w:rsidR="00876D67" w:rsidRPr="004526E0" w:rsidRDefault="00876D67" w:rsidP="00A93FA5">
            <w:pPr>
              <w:spacing w:before="200"/>
              <w:jc w:val="both"/>
              <w:rPr>
                <w:rFonts w:ascii="Times New Roman" w:hAnsi="Times New Roman"/>
                <w:b/>
                <w:bCs/>
                <w:sz w:val="24"/>
                <w:szCs w:val="24"/>
              </w:rPr>
            </w:pPr>
            <w:r w:rsidRPr="004526E0">
              <w:rPr>
                <w:rFonts w:ascii="Times New Roman" w:hAnsi="Times New Roman"/>
                <w:b/>
                <w:bCs/>
                <w:sz w:val="24"/>
                <w:szCs w:val="24"/>
              </w:rPr>
              <w:t>RANGOVAS</w:t>
            </w:r>
          </w:p>
          <w:p w14:paraId="393783E9" w14:textId="77777777" w:rsidR="00876D67" w:rsidRPr="004526E0" w:rsidRDefault="00876D67" w:rsidP="001058ED">
            <w:pPr>
              <w:jc w:val="both"/>
              <w:rPr>
                <w:rFonts w:ascii="Times New Roman" w:hAnsi="Times New Roman"/>
                <w:sz w:val="24"/>
                <w:szCs w:val="24"/>
              </w:rPr>
            </w:pPr>
            <w:r w:rsidRPr="004526E0">
              <w:rPr>
                <w:rFonts w:ascii="Times New Roman" w:hAnsi="Times New Roman"/>
                <w:sz w:val="24"/>
                <w:szCs w:val="24"/>
              </w:rPr>
              <w:t>[...]</w:t>
            </w:r>
          </w:p>
          <w:p w14:paraId="21CC55B7" w14:textId="77777777" w:rsidR="00876D67" w:rsidRPr="004526E0" w:rsidRDefault="00876D67" w:rsidP="001058ED">
            <w:pPr>
              <w:pStyle w:val="Stilius3"/>
              <w:rPr>
                <w:i/>
                <w:color w:val="FF0000"/>
                <w:sz w:val="24"/>
                <w:szCs w:val="24"/>
              </w:rPr>
            </w:pPr>
            <w:r w:rsidRPr="004526E0">
              <w:rPr>
                <w:i/>
                <w:color w:val="FF0000"/>
                <w:sz w:val="24"/>
                <w:szCs w:val="24"/>
              </w:rPr>
              <w:t>[Įrašyti Rangovo rekvizitus]</w:t>
            </w:r>
          </w:p>
          <w:p w14:paraId="37011FAD" w14:textId="77777777" w:rsidR="00876D67" w:rsidRPr="004526E0" w:rsidRDefault="00876D67" w:rsidP="001058ED">
            <w:pPr>
              <w:jc w:val="both"/>
              <w:rPr>
                <w:rFonts w:ascii="Times New Roman" w:hAnsi="Times New Roman"/>
                <w:sz w:val="24"/>
                <w:szCs w:val="24"/>
              </w:rPr>
            </w:pPr>
            <w:r w:rsidRPr="004526E0">
              <w:rPr>
                <w:rFonts w:ascii="Times New Roman" w:hAnsi="Times New Roman"/>
                <w:sz w:val="24"/>
                <w:szCs w:val="24"/>
              </w:rPr>
              <w:t>Adresas [...]</w:t>
            </w:r>
          </w:p>
          <w:p w14:paraId="412913A7" w14:textId="77777777" w:rsidR="00876D67" w:rsidRPr="004526E0" w:rsidRDefault="00876D67" w:rsidP="001058ED">
            <w:pPr>
              <w:jc w:val="both"/>
              <w:rPr>
                <w:rFonts w:ascii="Times New Roman" w:hAnsi="Times New Roman"/>
                <w:sz w:val="24"/>
                <w:szCs w:val="24"/>
              </w:rPr>
            </w:pPr>
            <w:r w:rsidRPr="004526E0">
              <w:rPr>
                <w:rFonts w:ascii="Times New Roman" w:hAnsi="Times New Roman"/>
                <w:sz w:val="24"/>
                <w:szCs w:val="24"/>
              </w:rPr>
              <w:t>Juridinio asmens kodas [...]</w:t>
            </w:r>
          </w:p>
          <w:p w14:paraId="5FE3C568" w14:textId="77777777" w:rsidR="00876D67" w:rsidRPr="004526E0" w:rsidRDefault="00876D67" w:rsidP="001058ED">
            <w:pPr>
              <w:jc w:val="both"/>
              <w:rPr>
                <w:rFonts w:ascii="Times New Roman" w:hAnsi="Times New Roman"/>
                <w:sz w:val="24"/>
                <w:szCs w:val="24"/>
              </w:rPr>
            </w:pPr>
            <w:r w:rsidRPr="004526E0">
              <w:rPr>
                <w:rFonts w:ascii="Times New Roman" w:hAnsi="Times New Roman"/>
                <w:bCs/>
                <w:sz w:val="24"/>
                <w:szCs w:val="24"/>
              </w:rPr>
              <w:t>PVM mok. kodas</w:t>
            </w:r>
            <w:r w:rsidRPr="004526E0">
              <w:rPr>
                <w:rFonts w:ascii="Times New Roman" w:hAnsi="Times New Roman"/>
                <w:sz w:val="24"/>
                <w:szCs w:val="24"/>
              </w:rPr>
              <w:t xml:space="preserve"> [...]</w:t>
            </w:r>
          </w:p>
          <w:p w14:paraId="40191B85" w14:textId="77777777" w:rsidR="00876D67" w:rsidRPr="004526E0" w:rsidRDefault="00876D67" w:rsidP="001058ED">
            <w:pPr>
              <w:jc w:val="both"/>
              <w:rPr>
                <w:rFonts w:ascii="Times New Roman" w:hAnsi="Times New Roman"/>
                <w:sz w:val="24"/>
                <w:szCs w:val="24"/>
              </w:rPr>
            </w:pPr>
            <w:r w:rsidRPr="004526E0">
              <w:rPr>
                <w:rFonts w:ascii="Times New Roman" w:hAnsi="Times New Roman"/>
                <w:bCs/>
                <w:sz w:val="24"/>
                <w:szCs w:val="24"/>
              </w:rPr>
              <w:t xml:space="preserve">Tel. </w:t>
            </w:r>
            <w:r w:rsidRPr="004526E0">
              <w:rPr>
                <w:rFonts w:ascii="Times New Roman" w:hAnsi="Times New Roman"/>
                <w:sz w:val="24"/>
                <w:szCs w:val="24"/>
              </w:rPr>
              <w:t>[...]</w:t>
            </w:r>
          </w:p>
          <w:p w14:paraId="1E419702" w14:textId="77777777" w:rsidR="00876D67" w:rsidRPr="004526E0" w:rsidRDefault="00876D67" w:rsidP="001058ED">
            <w:pPr>
              <w:jc w:val="both"/>
              <w:rPr>
                <w:rFonts w:ascii="Times New Roman" w:hAnsi="Times New Roman"/>
                <w:sz w:val="24"/>
                <w:szCs w:val="24"/>
              </w:rPr>
            </w:pPr>
            <w:r w:rsidRPr="004526E0">
              <w:rPr>
                <w:rFonts w:ascii="Times New Roman" w:hAnsi="Times New Roman"/>
                <w:bCs/>
                <w:sz w:val="24"/>
                <w:szCs w:val="24"/>
              </w:rPr>
              <w:t>El. paštas</w:t>
            </w:r>
            <w:r w:rsidRPr="004526E0">
              <w:rPr>
                <w:rFonts w:ascii="Times New Roman" w:hAnsi="Times New Roman"/>
                <w:sz w:val="24"/>
                <w:szCs w:val="24"/>
              </w:rPr>
              <w:t xml:space="preserve"> [...]</w:t>
            </w:r>
          </w:p>
          <w:p w14:paraId="554AEB76" w14:textId="77777777" w:rsidR="00876D67" w:rsidRPr="004526E0" w:rsidRDefault="00876D67" w:rsidP="001058ED">
            <w:pPr>
              <w:jc w:val="both"/>
              <w:rPr>
                <w:rFonts w:ascii="Times New Roman" w:hAnsi="Times New Roman"/>
                <w:sz w:val="24"/>
                <w:szCs w:val="24"/>
              </w:rPr>
            </w:pPr>
            <w:r w:rsidRPr="004526E0">
              <w:rPr>
                <w:rFonts w:ascii="Times New Roman" w:hAnsi="Times New Roman"/>
                <w:bCs/>
                <w:sz w:val="24"/>
                <w:szCs w:val="24"/>
              </w:rPr>
              <w:t xml:space="preserve">A. s. Nr. </w:t>
            </w:r>
            <w:r w:rsidRPr="004526E0">
              <w:rPr>
                <w:rFonts w:ascii="Times New Roman" w:hAnsi="Times New Roman"/>
                <w:sz w:val="24"/>
                <w:szCs w:val="24"/>
              </w:rPr>
              <w:t>[...]</w:t>
            </w:r>
          </w:p>
          <w:p w14:paraId="3637EF80" w14:textId="77777777" w:rsidR="00876D67" w:rsidRPr="004526E0" w:rsidRDefault="00876D67" w:rsidP="001058ED">
            <w:pPr>
              <w:jc w:val="both"/>
              <w:rPr>
                <w:rFonts w:ascii="Times New Roman" w:hAnsi="Times New Roman"/>
                <w:sz w:val="24"/>
                <w:szCs w:val="24"/>
              </w:rPr>
            </w:pPr>
            <w:r w:rsidRPr="004526E0">
              <w:rPr>
                <w:rFonts w:ascii="Times New Roman" w:hAnsi="Times New Roman"/>
                <w:bCs/>
                <w:sz w:val="24"/>
                <w:szCs w:val="24"/>
              </w:rPr>
              <w:t>Bankas</w:t>
            </w:r>
            <w:r w:rsidRPr="004526E0">
              <w:rPr>
                <w:rFonts w:ascii="Times New Roman" w:hAnsi="Times New Roman"/>
                <w:sz w:val="24"/>
                <w:szCs w:val="24"/>
              </w:rPr>
              <w:t xml:space="preserve">, banko kodas </w:t>
            </w:r>
          </w:p>
          <w:p w14:paraId="1AEBCEFA" w14:textId="77777777" w:rsidR="00876D67" w:rsidRPr="004526E0" w:rsidRDefault="00876D67" w:rsidP="001058ED">
            <w:pPr>
              <w:jc w:val="both"/>
              <w:rPr>
                <w:rFonts w:ascii="Times New Roman" w:hAnsi="Times New Roman"/>
                <w:bCs/>
                <w:sz w:val="24"/>
                <w:szCs w:val="24"/>
              </w:rPr>
            </w:pPr>
          </w:p>
          <w:p w14:paraId="63701F9D" w14:textId="77777777" w:rsidR="00876D67" w:rsidRPr="004526E0" w:rsidRDefault="00876D67" w:rsidP="001058ED">
            <w:pPr>
              <w:jc w:val="both"/>
              <w:rPr>
                <w:rFonts w:ascii="Times New Roman" w:hAnsi="Times New Roman"/>
                <w:bCs/>
                <w:sz w:val="24"/>
                <w:szCs w:val="24"/>
              </w:rPr>
            </w:pPr>
            <w:r w:rsidRPr="004526E0">
              <w:rPr>
                <w:rFonts w:ascii="Times New Roman" w:hAnsi="Times New Roman"/>
                <w:bCs/>
                <w:sz w:val="24"/>
                <w:szCs w:val="24"/>
              </w:rPr>
              <w:t>Direktorius</w:t>
            </w:r>
          </w:p>
          <w:p w14:paraId="5F79BF39" w14:textId="77777777" w:rsidR="00876D67" w:rsidRPr="004526E0" w:rsidRDefault="00876D67" w:rsidP="001058ED">
            <w:pPr>
              <w:widowControl w:val="0"/>
              <w:autoSpaceDE w:val="0"/>
              <w:autoSpaceDN w:val="0"/>
              <w:adjustRightInd w:val="0"/>
              <w:rPr>
                <w:rFonts w:ascii="Times New Roman" w:hAnsi="Times New Roman"/>
                <w:sz w:val="24"/>
                <w:szCs w:val="24"/>
                <w:lang w:eastAsia="lt-LT"/>
              </w:rPr>
            </w:pPr>
          </w:p>
          <w:p w14:paraId="5CA9CAD7" w14:textId="77777777" w:rsidR="00876D67" w:rsidRPr="004526E0" w:rsidRDefault="00876D67" w:rsidP="001058ED">
            <w:pPr>
              <w:tabs>
                <w:tab w:val="left" w:pos="5130"/>
              </w:tabs>
              <w:rPr>
                <w:rFonts w:ascii="Times New Roman" w:hAnsi="Times New Roman"/>
                <w:sz w:val="24"/>
                <w:szCs w:val="24"/>
                <w:lang w:eastAsia="lt-LT"/>
              </w:rPr>
            </w:pPr>
          </w:p>
        </w:tc>
      </w:tr>
    </w:tbl>
    <w:p w14:paraId="23E39842" w14:textId="7AD786D6" w:rsidR="000A1CDA" w:rsidRPr="001A2A29" w:rsidRDefault="000A1CDA" w:rsidP="005F2CE4"/>
    <w:sectPr w:rsidR="000A1CDA" w:rsidRPr="001A2A29" w:rsidSect="003C07B3">
      <w:headerReference w:type="even" r:id="rId19"/>
      <w:headerReference w:type="default" r:id="rId20"/>
      <w:footerReference w:type="even" r:id="rId21"/>
      <w:footerReference w:type="default" r:id="rId22"/>
      <w:headerReference w:type="first" r:id="rId23"/>
      <w:footerReference w:type="first" r:id="rId24"/>
      <w:footnotePr>
        <w:numFmt w:val="chicago"/>
      </w:footnotePr>
      <w:pgSz w:w="11906" w:h="16838" w:code="9"/>
      <w:pgMar w:top="1276" w:right="851"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65A8F" w14:textId="77777777" w:rsidR="00841DC9" w:rsidRPr="004526E0" w:rsidRDefault="00841DC9">
      <w:r w:rsidRPr="004526E0">
        <w:separator/>
      </w:r>
    </w:p>
  </w:endnote>
  <w:endnote w:type="continuationSeparator" w:id="0">
    <w:p w14:paraId="19A07223" w14:textId="77777777" w:rsidR="00841DC9" w:rsidRPr="004526E0" w:rsidRDefault="00841DC9">
      <w:r w:rsidRPr="004526E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C34BC" w14:textId="77777777" w:rsidR="00B31314" w:rsidRPr="004526E0" w:rsidRDefault="00B3131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08EB6" w14:textId="77777777" w:rsidR="00B31314" w:rsidRPr="004526E0" w:rsidRDefault="00B3131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82EE5" w14:textId="77777777" w:rsidR="00B31314" w:rsidRPr="004526E0" w:rsidRDefault="00B3131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EC5FE" w14:textId="77777777" w:rsidR="00841DC9" w:rsidRPr="004526E0" w:rsidRDefault="00841DC9">
      <w:r w:rsidRPr="004526E0">
        <w:separator/>
      </w:r>
    </w:p>
  </w:footnote>
  <w:footnote w:type="continuationSeparator" w:id="0">
    <w:p w14:paraId="1E7D3999" w14:textId="77777777" w:rsidR="00841DC9" w:rsidRPr="004526E0" w:rsidRDefault="00841DC9">
      <w:r w:rsidRPr="004526E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5A854" w14:textId="77777777" w:rsidR="00B31314" w:rsidRPr="004526E0" w:rsidRDefault="00B3131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1C96D" w14:textId="77777777" w:rsidR="00B31314" w:rsidRPr="004526E0" w:rsidRDefault="00B3131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889E1" w14:textId="77777777" w:rsidR="00B31314" w:rsidRPr="004526E0" w:rsidRDefault="00B3131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6910"/>
    <w:multiLevelType w:val="multilevel"/>
    <w:tmpl w:val="B6D8133A"/>
    <w:lvl w:ilvl="0">
      <w:start w:val="10"/>
      <w:numFmt w:val="decimal"/>
      <w:lvlText w:val="%1."/>
      <w:lvlJc w:val="left"/>
      <w:pPr>
        <w:ind w:left="1395" w:hanging="620"/>
      </w:pPr>
      <w:rPr>
        <w:rFonts w:hint="default"/>
      </w:rPr>
    </w:lvl>
    <w:lvl w:ilvl="1">
      <w:start w:val="3"/>
      <w:numFmt w:val="decimal"/>
      <w:lvlText w:val="%1.%2."/>
      <w:lvlJc w:val="left"/>
      <w:pPr>
        <w:ind w:left="1820" w:hanging="620"/>
      </w:pPr>
      <w:rPr>
        <w:rFonts w:hint="default"/>
      </w:rPr>
    </w:lvl>
    <w:lvl w:ilvl="2">
      <w:start w:val="1"/>
      <w:numFmt w:val="decimal"/>
      <w:lvlText w:val="%1.%2.%3."/>
      <w:lvlJc w:val="left"/>
      <w:pPr>
        <w:ind w:left="2345" w:hanging="720"/>
      </w:pPr>
      <w:rPr>
        <w:rFonts w:hint="default"/>
      </w:rPr>
    </w:lvl>
    <w:lvl w:ilvl="3">
      <w:start w:val="1"/>
      <w:numFmt w:val="decimal"/>
      <w:lvlText w:val="%1.%2.%3.%4."/>
      <w:lvlJc w:val="left"/>
      <w:pPr>
        <w:ind w:left="2770" w:hanging="720"/>
      </w:pPr>
      <w:rPr>
        <w:rFonts w:hint="default"/>
      </w:rPr>
    </w:lvl>
    <w:lvl w:ilvl="4">
      <w:start w:val="1"/>
      <w:numFmt w:val="decimal"/>
      <w:lvlText w:val="%1.%2.%3.%4.%5."/>
      <w:lvlJc w:val="left"/>
      <w:pPr>
        <w:ind w:left="3555" w:hanging="1080"/>
      </w:pPr>
      <w:rPr>
        <w:rFonts w:hint="default"/>
      </w:rPr>
    </w:lvl>
    <w:lvl w:ilvl="5">
      <w:start w:val="1"/>
      <w:numFmt w:val="decimal"/>
      <w:lvlText w:val="%1.%2.%3.%4.%5.%6."/>
      <w:lvlJc w:val="left"/>
      <w:pPr>
        <w:ind w:left="3980" w:hanging="1080"/>
      </w:pPr>
      <w:rPr>
        <w:rFonts w:hint="default"/>
      </w:rPr>
    </w:lvl>
    <w:lvl w:ilvl="6">
      <w:start w:val="1"/>
      <w:numFmt w:val="decimal"/>
      <w:lvlText w:val="%1.%2.%3.%4.%5.%6.%7."/>
      <w:lvlJc w:val="left"/>
      <w:pPr>
        <w:ind w:left="4765" w:hanging="1440"/>
      </w:pPr>
      <w:rPr>
        <w:rFonts w:hint="default"/>
      </w:rPr>
    </w:lvl>
    <w:lvl w:ilvl="7">
      <w:start w:val="1"/>
      <w:numFmt w:val="decimal"/>
      <w:lvlText w:val="%1.%2.%3.%4.%5.%6.%7.%8."/>
      <w:lvlJc w:val="left"/>
      <w:pPr>
        <w:ind w:left="5190" w:hanging="1440"/>
      </w:pPr>
      <w:rPr>
        <w:rFonts w:hint="default"/>
      </w:rPr>
    </w:lvl>
    <w:lvl w:ilvl="8">
      <w:start w:val="1"/>
      <w:numFmt w:val="decimal"/>
      <w:lvlText w:val="%1.%2.%3.%4.%5.%6.%7.%8.%9."/>
      <w:lvlJc w:val="left"/>
      <w:pPr>
        <w:ind w:left="5975" w:hanging="1800"/>
      </w:pPr>
      <w:rPr>
        <w:rFonts w:hint="default"/>
      </w:rPr>
    </w:lvl>
  </w:abstractNum>
  <w:abstractNum w:abstractNumId="1" w15:restartNumberingAfterBreak="0">
    <w:nsid w:val="031C788F"/>
    <w:multiLevelType w:val="hybridMultilevel"/>
    <w:tmpl w:val="84DEC25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4571EF"/>
    <w:multiLevelType w:val="multilevel"/>
    <w:tmpl w:val="5A68C0D4"/>
    <w:lvl w:ilvl="0">
      <w:start w:val="9"/>
      <w:numFmt w:val="decimal"/>
      <w:lvlText w:val="%1."/>
      <w:lvlJc w:val="left"/>
      <w:pPr>
        <w:ind w:left="1000" w:hanging="510"/>
      </w:pPr>
      <w:rPr>
        <w:rFonts w:hint="default"/>
      </w:rPr>
    </w:lvl>
    <w:lvl w:ilvl="1">
      <w:start w:val="8"/>
      <w:numFmt w:val="decimal"/>
      <w:lvlText w:val="%1.%2."/>
      <w:lvlJc w:val="left"/>
      <w:pPr>
        <w:ind w:left="1180" w:hanging="51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750" w:hanging="720"/>
      </w:pPr>
      <w:rPr>
        <w:rFonts w:hint="default"/>
      </w:rPr>
    </w:lvl>
    <w:lvl w:ilvl="4">
      <w:start w:val="1"/>
      <w:numFmt w:val="decimal"/>
      <w:lvlText w:val="%1.%2.%3.%4.%5."/>
      <w:lvlJc w:val="left"/>
      <w:pPr>
        <w:ind w:left="2290"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010" w:hanging="1440"/>
      </w:pPr>
      <w:rPr>
        <w:rFonts w:hint="default"/>
      </w:rPr>
    </w:lvl>
    <w:lvl w:ilvl="7">
      <w:start w:val="1"/>
      <w:numFmt w:val="decimal"/>
      <w:lvlText w:val="%1.%2.%3.%4.%5.%6.%7.%8."/>
      <w:lvlJc w:val="left"/>
      <w:pPr>
        <w:ind w:left="3190" w:hanging="1440"/>
      </w:pPr>
      <w:rPr>
        <w:rFonts w:hint="default"/>
      </w:rPr>
    </w:lvl>
    <w:lvl w:ilvl="8">
      <w:start w:val="1"/>
      <w:numFmt w:val="decimal"/>
      <w:lvlText w:val="%1.%2.%3.%4.%5.%6.%7.%8.%9."/>
      <w:lvlJc w:val="left"/>
      <w:pPr>
        <w:ind w:left="3730" w:hanging="1800"/>
      </w:pPr>
      <w:rPr>
        <w:rFonts w:hint="default"/>
      </w:rPr>
    </w:lvl>
  </w:abstractNum>
  <w:abstractNum w:abstractNumId="3" w15:restartNumberingAfterBreak="0">
    <w:nsid w:val="052D4FF0"/>
    <w:multiLevelType w:val="multilevel"/>
    <w:tmpl w:val="BC42E6CC"/>
    <w:lvl w:ilvl="0">
      <w:start w:val="12"/>
      <w:numFmt w:val="decimal"/>
      <w:lvlText w:val="%1."/>
      <w:lvlJc w:val="left"/>
      <w:pPr>
        <w:ind w:left="645" w:hanging="645"/>
      </w:pPr>
      <w:rPr>
        <w:rFonts w:hint="default"/>
      </w:rPr>
    </w:lvl>
    <w:lvl w:ilvl="1">
      <w:start w:val="6"/>
      <w:numFmt w:val="decimal"/>
      <w:lvlText w:val="%1.%2."/>
      <w:lvlJc w:val="left"/>
      <w:pPr>
        <w:ind w:left="825" w:hanging="64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0811273C"/>
    <w:multiLevelType w:val="hybridMultilevel"/>
    <w:tmpl w:val="92DC9E52"/>
    <w:lvl w:ilvl="0" w:tplc="52142574">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D6166FD"/>
    <w:multiLevelType w:val="multilevel"/>
    <w:tmpl w:val="9E20BEFA"/>
    <w:lvl w:ilvl="0">
      <w:start w:val="5"/>
      <w:numFmt w:val="decimal"/>
      <w:lvlText w:val="%1."/>
      <w:lvlJc w:val="left"/>
      <w:pPr>
        <w:ind w:left="540" w:hanging="540"/>
      </w:pPr>
      <w:rPr>
        <w:rFonts w:hint="default"/>
      </w:rPr>
    </w:lvl>
    <w:lvl w:ilvl="1">
      <w:start w:val="8"/>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14134BA5"/>
    <w:multiLevelType w:val="multilevel"/>
    <w:tmpl w:val="58C2A240"/>
    <w:lvl w:ilvl="0">
      <w:start w:val="9"/>
      <w:numFmt w:val="decimal"/>
      <w:lvlText w:val="%1."/>
      <w:lvlJc w:val="left"/>
      <w:pPr>
        <w:ind w:left="540" w:hanging="540"/>
      </w:pPr>
      <w:rPr>
        <w:rFonts w:hint="default"/>
      </w:rPr>
    </w:lvl>
    <w:lvl w:ilvl="1">
      <w:start w:val="5"/>
      <w:numFmt w:val="decimal"/>
      <w:lvlText w:val="%1.%2."/>
      <w:lvlJc w:val="left"/>
      <w:pPr>
        <w:ind w:left="557" w:hanging="540"/>
      </w:pPr>
      <w:rPr>
        <w:rFonts w:hint="default"/>
      </w:rPr>
    </w:lvl>
    <w:lvl w:ilvl="2">
      <w:start w:val="1"/>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9" w15:restartNumberingAfterBreak="0">
    <w:nsid w:val="17320790"/>
    <w:multiLevelType w:val="hybridMultilevel"/>
    <w:tmpl w:val="9BE2D670"/>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8E949C6"/>
    <w:multiLevelType w:val="multilevel"/>
    <w:tmpl w:val="71AE8A98"/>
    <w:lvl w:ilvl="0">
      <w:start w:val="1"/>
      <w:numFmt w:val="decimal"/>
      <w:lvlText w:val="%1."/>
      <w:lvlJc w:val="left"/>
      <w:pPr>
        <w:ind w:left="1211" w:hanging="360"/>
      </w:pPr>
      <w:rPr>
        <w:b/>
      </w:rPr>
    </w:lvl>
    <w:lvl w:ilvl="1">
      <w:start w:val="1"/>
      <w:numFmt w:val="decimal"/>
      <w:lvlText w:val="%1.%2."/>
      <w:lvlJc w:val="left"/>
      <w:pPr>
        <w:ind w:left="1425" w:hanging="432"/>
      </w:pPr>
      <w:rPr>
        <w:b w:val="0"/>
      </w:rPr>
    </w:lvl>
    <w:lvl w:ilvl="2">
      <w:start w:val="1"/>
      <w:numFmt w:val="decimal"/>
      <w:lvlText w:val="%1.%2.%3."/>
      <w:lvlJc w:val="left"/>
      <w:pPr>
        <w:ind w:left="2206"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123C1A"/>
    <w:multiLevelType w:val="multilevel"/>
    <w:tmpl w:val="FA9E1A30"/>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6073DE"/>
    <w:multiLevelType w:val="hybridMultilevel"/>
    <w:tmpl w:val="8C3C8162"/>
    <w:lvl w:ilvl="0" w:tplc="2690E004">
      <w:start w:val="1"/>
      <w:numFmt w:val="decimal"/>
      <w:lvlText w:val="%1)"/>
      <w:lvlJc w:val="left"/>
      <w:pPr>
        <w:ind w:left="2052" w:hanging="360"/>
      </w:pPr>
      <w:rPr>
        <w:rFonts w:ascii="Times New Roman" w:eastAsia="Times New Roman" w:hAnsi="Times New Roman" w:cs="Times New Roman"/>
      </w:r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13" w15:restartNumberingAfterBreak="0">
    <w:nsid w:val="1F6E7CAC"/>
    <w:multiLevelType w:val="multilevel"/>
    <w:tmpl w:val="067E58DA"/>
    <w:lvl w:ilvl="0">
      <w:start w:val="12"/>
      <w:numFmt w:val="decimal"/>
      <w:lvlText w:val="%1."/>
      <w:lvlJc w:val="left"/>
      <w:pPr>
        <w:ind w:left="660" w:hanging="660"/>
      </w:pPr>
      <w:rPr>
        <w:rFonts w:hint="default"/>
      </w:rPr>
    </w:lvl>
    <w:lvl w:ilvl="1">
      <w:start w:val="7"/>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20D71AEA"/>
    <w:multiLevelType w:val="multilevel"/>
    <w:tmpl w:val="067E58DA"/>
    <w:lvl w:ilvl="0">
      <w:start w:val="12"/>
      <w:numFmt w:val="decimal"/>
      <w:lvlText w:val="%1."/>
      <w:lvlJc w:val="left"/>
      <w:pPr>
        <w:ind w:left="660" w:hanging="660"/>
      </w:pPr>
      <w:rPr>
        <w:rFonts w:hint="default"/>
      </w:rPr>
    </w:lvl>
    <w:lvl w:ilvl="1">
      <w:start w:val="7"/>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236D52FE"/>
    <w:multiLevelType w:val="hybridMultilevel"/>
    <w:tmpl w:val="0768A0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8372D8"/>
    <w:multiLevelType w:val="multilevel"/>
    <w:tmpl w:val="8CE0E5E4"/>
    <w:lvl w:ilvl="0">
      <w:start w:val="10"/>
      <w:numFmt w:val="decimal"/>
      <w:lvlText w:val="%1."/>
      <w:lvlJc w:val="left"/>
      <w:pPr>
        <w:ind w:left="620" w:hanging="620"/>
      </w:pPr>
      <w:rPr>
        <w:rFonts w:hint="default"/>
      </w:rPr>
    </w:lvl>
    <w:lvl w:ilvl="1">
      <w:start w:val="4"/>
      <w:numFmt w:val="decimal"/>
      <w:lvlText w:val="%1.%2."/>
      <w:lvlJc w:val="left"/>
      <w:pPr>
        <w:ind w:left="1045" w:hanging="620"/>
      </w:pPr>
      <w:rPr>
        <w:rFonts w:hint="default"/>
      </w:rPr>
    </w:lvl>
    <w:lvl w:ilvl="2">
      <w:start w:val="1"/>
      <w:numFmt w:val="decimal"/>
      <w:lvlText w:val="%1.%2.%3."/>
      <w:lvlJc w:val="left"/>
      <w:pPr>
        <w:ind w:left="1570" w:hanging="720"/>
      </w:pPr>
      <w:rPr>
        <w:rFonts w:hint="default"/>
        <w:sz w:val="24"/>
        <w:szCs w:val="24"/>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2CC135EC"/>
    <w:multiLevelType w:val="multilevel"/>
    <w:tmpl w:val="B31CC3AE"/>
    <w:lvl w:ilvl="0">
      <w:start w:val="10"/>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36BF0D48"/>
    <w:multiLevelType w:val="hybridMultilevel"/>
    <w:tmpl w:val="4A10D75E"/>
    <w:lvl w:ilvl="0" w:tplc="051654C0">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cs="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cs="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cs="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21" w15:restartNumberingAfterBreak="0">
    <w:nsid w:val="3AAA4E56"/>
    <w:multiLevelType w:val="hybridMultilevel"/>
    <w:tmpl w:val="7E7A8474"/>
    <w:lvl w:ilvl="0" w:tplc="C2EC5A90">
      <w:start w:val="1"/>
      <w:numFmt w:val="lowerLetter"/>
      <w:lvlText w:val="%1)"/>
      <w:lvlJc w:val="left"/>
      <w:pPr>
        <w:ind w:left="467"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39D16CC"/>
    <w:multiLevelType w:val="multilevel"/>
    <w:tmpl w:val="A532F1B2"/>
    <w:styleLink w:val="Style1"/>
    <w:lvl w:ilvl="0">
      <w:start w:val="1"/>
      <w:numFmt w:val="decimal"/>
      <w:lvlText w:val="10.1.%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AE1A00"/>
    <w:multiLevelType w:val="multilevel"/>
    <w:tmpl w:val="6F3CF16A"/>
    <w:lvl w:ilvl="0">
      <w:start w:val="2"/>
      <w:numFmt w:val="decimal"/>
      <w:lvlText w:val="%1."/>
      <w:lvlJc w:val="left"/>
      <w:pPr>
        <w:ind w:left="510" w:hanging="510"/>
      </w:pPr>
      <w:rPr>
        <w:rFonts w:hint="default"/>
      </w:rPr>
    </w:lvl>
    <w:lvl w:ilvl="1">
      <w:start w:val="1"/>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5" w15:restartNumberingAfterBreak="0">
    <w:nsid w:val="47567B59"/>
    <w:multiLevelType w:val="multilevel"/>
    <w:tmpl w:val="AA98F9FE"/>
    <w:lvl w:ilvl="0">
      <w:start w:val="12"/>
      <w:numFmt w:val="decimal"/>
      <w:lvlText w:val="%1."/>
      <w:lvlJc w:val="left"/>
      <w:pPr>
        <w:ind w:left="620" w:hanging="620"/>
      </w:pPr>
      <w:rPr>
        <w:rFonts w:hint="default"/>
      </w:rPr>
    </w:lvl>
    <w:lvl w:ilvl="1">
      <w:start w:val="3"/>
      <w:numFmt w:val="decimal"/>
      <w:lvlText w:val="%1.%2."/>
      <w:lvlJc w:val="left"/>
      <w:pPr>
        <w:ind w:left="620" w:hanging="6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B91AC1"/>
    <w:multiLevelType w:val="multilevel"/>
    <w:tmpl w:val="1F2E674A"/>
    <w:lvl w:ilvl="0">
      <w:start w:val="1"/>
      <w:numFmt w:val="decimal"/>
      <w:lvlText w:val="%1."/>
      <w:lvlJc w:val="left"/>
      <w:pPr>
        <w:ind w:left="2204" w:hanging="360"/>
      </w:pPr>
      <w:rPr>
        <w:rFonts w:ascii="Times New Roman" w:hAnsi="Times New Roman" w:cs="Times New Roman" w:hint="default"/>
        <w:b/>
        <w:bCs w:val="0"/>
        <w:i w:val="0"/>
        <w:color w:val="auto"/>
        <w:sz w:val="24"/>
        <w:szCs w:val="24"/>
      </w:rPr>
    </w:lvl>
    <w:lvl w:ilvl="1">
      <w:start w:val="1"/>
      <w:numFmt w:val="decimal"/>
      <w:lvlText w:val="%1.%2."/>
      <w:lvlJc w:val="left"/>
      <w:pPr>
        <w:ind w:left="858" w:hanging="432"/>
      </w:pPr>
      <w:rPr>
        <w:b w:val="0"/>
        <w:bCs/>
        <w:i w:val="0"/>
        <w:color w:val="auto"/>
      </w:rPr>
    </w:lvl>
    <w:lvl w:ilvl="2">
      <w:start w:val="1"/>
      <w:numFmt w:val="decimal"/>
      <w:lvlText w:val="%1.%2.%3."/>
      <w:lvlJc w:val="left"/>
      <w:pPr>
        <w:ind w:left="1497" w:hanging="504"/>
      </w:pPr>
      <w:rPr>
        <w:b w:val="0"/>
        <w:bCs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12124D"/>
    <w:multiLevelType w:val="hybridMultilevel"/>
    <w:tmpl w:val="F1B06E4A"/>
    <w:lvl w:ilvl="0" w:tplc="137CEB74">
      <w:start w:val="1"/>
      <w:numFmt w:val="decimal"/>
      <w:lvlText w:val="3.2.%1."/>
      <w:lvlJc w:val="left"/>
      <w:pPr>
        <w:tabs>
          <w:tab w:val="num" w:pos="0"/>
        </w:tabs>
        <w:ind w:left="720" w:hanging="360"/>
      </w:pPr>
      <w:rPr>
        <w:rFonts w:ascii="Times New Roman" w:hAnsi="Times New Roman" w:cs="Times New Roman" w:hint="default"/>
      </w:rPr>
    </w:lvl>
    <w:lvl w:ilvl="1" w:tplc="7FEE39AA">
      <w:start w:val="1"/>
      <w:numFmt w:val="lowerLetter"/>
      <w:lvlText w:val="%2)"/>
      <w:lvlJc w:val="left"/>
      <w:pPr>
        <w:ind w:left="1440" w:hanging="360"/>
      </w:pPr>
      <w:rPr>
        <w:rFonts w:hint="default"/>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9" w15:restartNumberingAfterBreak="0">
    <w:nsid w:val="505A5E62"/>
    <w:multiLevelType w:val="multilevel"/>
    <w:tmpl w:val="DAA6CC4E"/>
    <w:lvl w:ilvl="0">
      <w:start w:val="1"/>
      <w:numFmt w:val="decimal"/>
      <w:lvlText w:val="%1."/>
      <w:lvlJc w:val="left"/>
      <w:pPr>
        <w:ind w:left="72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0C85517"/>
    <w:multiLevelType w:val="hybridMultilevel"/>
    <w:tmpl w:val="A14A27E8"/>
    <w:lvl w:ilvl="0" w:tplc="452655BC">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2"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3" w15:restartNumberingAfterBreak="0">
    <w:nsid w:val="595D1C93"/>
    <w:multiLevelType w:val="multilevel"/>
    <w:tmpl w:val="EB6C4850"/>
    <w:lvl w:ilvl="0">
      <w:start w:val="8"/>
      <w:numFmt w:val="decimal"/>
      <w:lvlText w:val="%1."/>
      <w:lvlJc w:val="left"/>
      <w:pPr>
        <w:ind w:left="540" w:hanging="540"/>
      </w:pPr>
      <w:rPr>
        <w:rFonts w:hint="default"/>
      </w:rPr>
    </w:lvl>
    <w:lvl w:ilvl="1">
      <w:start w:val="1"/>
      <w:numFmt w:val="decimal"/>
      <w:lvlText w:val="%1.%2."/>
      <w:lvlJc w:val="left"/>
      <w:pPr>
        <w:ind w:left="1050" w:hanging="54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34"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tentative="1">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35" w15:restartNumberingAfterBreak="0">
    <w:nsid w:val="6BF02190"/>
    <w:multiLevelType w:val="multilevel"/>
    <w:tmpl w:val="6F3CF16A"/>
    <w:lvl w:ilvl="0">
      <w:start w:val="2"/>
      <w:numFmt w:val="decimal"/>
      <w:lvlText w:val="%1."/>
      <w:lvlJc w:val="left"/>
      <w:pPr>
        <w:ind w:left="510" w:hanging="510"/>
      </w:pPr>
      <w:rPr>
        <w:rFonts w:hint="default"/>
      </w:rPr>
    </w:lvl>
    <w:lvl w:ilvl="1">
      <w:start w:val="1"/>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6" w15:restartNumberingAfterBreak="0">
    <w:nsid w:val="6C096C52"/>
    <w:multiLevelType w:val="multilevel"/>
    <w:tmpl w:val="6F3CF16A"/>
    <w:lvl w:ilvl="0">
      <w:start w:val="2"/>
      <w:numFmt w:val="decimal"/>
      <w:lvlText w:val="%1."/>
      <w:lvlJc w:val="left"/>
      <w:pPr>
        <w:ind w:left="510" w:hanging="510"/>
      </w:pPr>
      <w:rPr>
        <w:rFonts w:hint="default"/>
      </w:rPr>
    </w:lvl>
    <w:lvl w:ilvl="1">
      <w:start w:val="1"/>
      <w:numFmt w:val="decimal"/>
      <w:lvlText w:val="%1.%2."/>
      <w:lvlJc w:val="left"/>
      <w:pPr>
        <w:ind w:left="690" w:hanging="51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6C3332C0"/>
    <w:multiLevelType w:val="hybridMultilevel"/>
    <w:tmpl w:val="71B82EFC"/>
    <w:lvl w:ilvl="0" w:tplc="182CA03A">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9" w15:restartNumberingAfterBreak="0">
    <w:nsid w:val="6FD621D5"/>
    <w:multiLevelType w:val="hybridMultilevel"/>
    <w:tmpl w:val="767E5D4C"/>
    <w:lvl w:ilvl="0" w:tplc="843C91F8">
      <w:start w:val="1"/>
      <w:numFmt w:val="decimal"/>
      <w:lvlText w:val="3.%1."/>
      <w:lvlJc w:val="left"/>
      <w:pPr>
        <w:tabs>
          <w:tab w:val="num" w:pos="0"/>
        </w:tabs>
        <w:ind w:left="720" w:hanging="360"/>
      </w:pPr>
      <w:rPr>
        <w:rFonts w:cs="Times New Roman" w:hint="default"/>
        <w:b w:val="0"/>
        <w:bCs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12038AD"/>
    <w:multiLevelType w:val="hybridMultilevel"/>
    <w:tmpl w:val="0156ACE8"/>
    <w:lvl w:ilvl="0" w:tplc="DDFCB06C">
      <w:start w:val="1"/>
      <w:numFmt w:val="decimal"/>
      <w:lvlText w:val="5.%1."/>
      <w:lvlJc w:val="left"/>
      <w:pPr>
        <w:ind w:left="90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1B150AC"/>
    <w:multiLevelType w:val="hybridMultilevel"/>
    <w:tmpl w:val="3C6A0422"/>
    <w:lvl w:ilvl="0" w:tplc="E2323178">
      <w:start w:val="3"/>
      <w:numFmt w:val="lowerLetter"/>
      <w:lvlText w:val="%1)"/>
      <w:lvlJc w:val="left"/>
      <w:pPr>
        <w:ind w:left="467" w:hanging="360"/>
      </w:pPr>
      <w:rPr>
        <w:rFonts w:hint="default"/>
      </w:rPr>
    </w:lvl>
    <w:lvl w:ilvl="1" w:tplc="04270019" w:tentative="1">
      <w:start w:val="1"/>
      <w:numFmt w:val="lowerLetter"/>
      <w:lvlText w:val="%2."/>
      <w:lvlJc w:val="left"/>
      <w:pPr>
        <w:ind w:left="1187" w:hanging="360"/>
      </w:pPr>
    </w:lvl>
    <w:lvl w:ilvl="2" w:tplc="0427001B" w:tentative="1">
      <w:start w:val="1"/>
      <w:numFmt w:val="lowerRoman"/>
      <w:lvlText w:val="%3."/>
      <w:lvlJc w:val="right"/>
      <w:pPr>
        <w:ind w:left="1907" w:hanging="180"/>
      </w:pPr>
    </w:lvl>
    <w:lvl w:ilvl="3" w:tplc="0427000F" w:tentative="1">
      <w:start w:val="1"/>
      <w:numFmt w:val="decimal"/>
      <w:lvlText w:val="%4."/>
      <w:lvlJc w:val="left"/>
      <w:pPr>
        <w:ind w:left="2627" w:hanging="360"/>
      </w:pPr>
    </w:lvl>
    <w:lvl w:ilvl="4" w:tplc="04270019" w:tentative="1">
      <w:start w:val="1"/>
      <w:numFmt w:val="lowerLetter"/>
      <w:lvlText w:val="%5."/>
      <w:lvlJc w:val="left"/>
      <w:pPr>
        <w:ind w:left="3347" w:hanging="360"/>
      </w:pPr>
    </w:lvl>
    <w:lvl w:ilvl="5" w:tplc="0427001B" w:tentative="1">
      <w:start w:val="1"/>
      <w:numFmt w:val="lowerRoman"/>
      <w:lvlText w:val="%6."/>
      <w:lvlJc w:val="right"/>
      <w:pPr>
        <w:ind w:left="4067" w:hanging="180"/>
      </w:pPr>
    </w:lvl>
    <w:lvl w:ilvl="6" w:tplc="0427000F" w:tentative="1">
      <w:start w:val="1"/>
      <w:numFmt w:val="decimal"/>
      <w:lvlText w:val="%7."/>
      <w:lvlJc w:val="left"/>
      <w:pPr>
        <w:ind w:left="4787" w:hanging="360"/>
      </w:pPr>
    </w:lvl>
    <w:lvl w:ilvl="7" w:tplc="04270019" w:tentative="1">
      <w:start w:val="1"/>
      <w:numFmt w:val="lowerLetter"/>
      <w:lvlText w:val="%8."/>
      <w:lvlJc w:val="left"/>
      <w:pPr>
        <w:ind w:left="5507" w:hanging="360"/>
      </w:pPr>
    </w:lvl>
    <w:lvl w:ilvl="8" w:tplc="0427001B" w:tentative="1">
      <w:start w:val="1"/>
      <w:numFmt w:val="lowerRoman"/>
      <w:lvlText w:val="%9."/>
      <w:lvlJc w:val="right"/>
      <w:pPr>
        <w:ind w:left="6227" w:hanging="180"/>
      </w:pPr>
    </w:lvl>
  </w:abstractNum>
  <w:abstractNum w:abstractNumId="42" w15:restartNumberingAfterBreak="0">
    <w:nsid w:val="73246DA7"/>
    <w:multiLevelType w:val="multilevel"/>
    <w:tmpl w:val="40F42D3E"/>
    <w:lvl w:ilvl="0">
      <w:start w:val="12"/>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6401D3"/>
    <w:multiLevelType w:val="multilevel"/>
    <w:tmpl w:val="1C9296F2"/>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DF005B"/>
    <w:multiLevelType w:val="hybridMultilevel"/>
    <w:tmpl w:val="8FCAA3CA"/>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3E45058"/>
    <w:multiLevelType w:val="hybridMultilevel"/>
    <w:tmpl w:val="F196A746"/>
    <w:lvl w:ilvl="0" w:tplc="BBFA001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8" w15:restartNumberingAfterBreak="0">
    <w:nsid w:val="796D0B68"/>
    <w:multiLevelType w:val="multilevel"/>
    <w:tmpl w:val="44049B38"/>
    <w:lvl w:ilvl="0">
      <w:start w:val="1"/>
      <w:numFmt w:val="decimal"/>
      <w:pStyle w:val="Antrat1"/>
      <w:suff w:val="space"/>
      <w:lvlText w:val="%1."/>
      <w:lvlJc w:val="left"/>
      <w:pPr>
        <w:ind w:left="295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49" w15:restartNumberingAfterBreak="0">
    <w:nsid w:val="7BA41BEA"/>
    <w:multiLevelType w:val="hybridMultilevel"/>
    <w:tmpl w:val="1DF6ED30"/>
    <w:lvl w:ilvl="0" w:tplc="8B2EC702">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7BF964A3"/>
    <w:multiLevelType w:val="hybridMultilevel"/>
    <w:tmpl w:val="93FEEA12"/>
    <w:lvl w:ilvl="0" w:tplc="7FF8B710">
      <w:start w:val="1"/>
      <w:numFmt w:val="decimal"/>
      <w:lvlText w:val="%1)"/>
      <w:lvlJc w:val="left"/>
      <w:pPr>
        <w:ind w:left="253" w:hanging="360"/>
      </w:pPr>
      <w:rPr>
        <w:rFonts w:hint="default"/>
      </w:rPr>
    </w:lvl>
    <w:lvl w:ilvl="1" w:tplc="04270019" w:tentative="1">
      <w:start w:val="1"/>
      <w:numFmt w:val="lowerLetter"/>
      <w:lvlText w:val="%2."/>
      <w:lvlJc w:val="left"/>
      <w:pPr>
        <w:ind w:left="973" w:hanging="360"/>
      </w:pPr>
    </w:lvl>
    <w:lvl w:ilvl="2" w:tplc="0427001B" w:tentative="1">
      <w:start w:val="1"/>
      <w:numFmt w:val="lowerRoman"/>
      <w:lvlText w:val="%3."/>
      <w:lvlJc w:val="right"/>
      <w:pPr>
        <w:ind w:left="1693" w:hanging="180"/>
      </w:pPr>
    </w:lvl>
    <w:lvl w:ilvl="3" w:tplc="0427000F" w:tentative="1">
      <w:start w:val="1"/>
      <w:numFmt w:val="decimal"/>
      <w:lvlText w:val="%4."/>
      <w:lvlJc w:val="left"/>
      <w:pPr>
        <w:ind w:left="2413" w:hanging="360"/>
      </w:pPr>
    </w:lvl>
    <w:lvl w:ilvl="4" w:tplc="04270019" w:tentative="1">
      <w:start w:val="1"/>
      <w:numFmt w:val="lowerLetter"/>
      <w:lvlText w:val="%5."/>
      <w:lvlJc w:val="left"/>
      <w:pPr>
        <w:ind w:left="3133" w:hanging="360"/>
      </w:pPr>
    </w:lvl>
    <w:lvl w:ilvl="5" w:tplc="0427001B" w:tentative="1">
      <w:start w:val="1"/>
      <w:numFmt w:val="lowerRoman"/>
      <w:lvlText w:val="%6."/>
      <w:lvlJc w:val="right"/>
      <w:pPr>
        <w:ind w:left="3853" w:hanging="180"/>
      </w:pPr>
    </w:lvl>
    <w:lvl w:ilvl="6" w:tplc="0427000F" w:tentative="1">
      <w:start w:val="1"/>
      <w:numFmt w:val="decimal"/>
      <w:lvlText w:val="%7."/>
      <w:lvlJc w:val="left"/>
      <w:pPr>
        <w:ind w:left="4573" w:hanging="360"/>
      </w:pPr>
    </w:lvl>
    <w:lvl w:ilvl="7" w:tplc="04270019" w:tentative="1">
      <w:start w:val="1"/>
      <w:numFmt w:val="lowerLetter"/>
      <w:lvlText w:val="%8."/>
      <w:lvlJc w:val="left"/>
      <w:pPr>
        <w:ind w:left="5293" w:hanging="360"/>
      </w:pPr>
    </w:lvl>
    <w:lvl w:ilvl="8" w:tplc="0427001B" w:tentative="1">
      <w:start w:val="1"/>
      <w:numFmt w:val="lowerRoman"/>
      <w:lvlText w:val="%9."/>
      <w:lvlJc w:val="right"/>
      <w:pPr>
        <w:ind w:left="6013" w:hanging="180"/>
      </w:pPr>
    </w:lvl>
  </w:abstractNum>
  <w:abstractNum w:abstractNumId="51" w15:restartNumberingAfterBreak="0">
    <w:nsid w:val="7F5F347E"/>
    <w:multiLevelType w:val="hybridMultilevel"/>
    <w:tmpl w:val="89CE45F0"/>
    <w:lvl w:ilvl="0" w:tplc="1E4E159C">
      <w:start w:val="1"/>
      <w:numFmt w:val="decimal"/>
      <w:lvlText w:val="5.11.%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1075517263">
    <w:abstractNumId w:val="27"/>
  </w:num>
  <w:num w:numId="2" w16cid:durableId="1814982085">
    <w:abstractNumId w:val="7"/>
  </w:num>
  <w:num w:numId="3" w16cid:durableId="2095741919">
    <w:abstractNumId w:val="51"/>
  </w:num>
  <w:num w:numId="4" w16cid:durableId="1929387371">
    <w:abstractNumId w:val="40"/>
  </w:num>
  <w:num w:numId="5" w16cid:durableId="1436052917">
    <w:abstractNumId w:val="47"/>
  </w:num>
  <w:num w:numId="6" w16cid:durableId="2139760616">
    <w:abstractNumId w:val="19"/>
  </w:num>
  <w:num w:numId="7" w16cid:durableId="773479754">
    <w:abstractNumId w:val="17"/>
  </w:num>
  <w:num w:numId="8" w16cid:durableId="673337911">
    <w:abstractNumId w:val="24"/>
  </w:num>
  <w:num w:numId="9" w16cid:durableId="1292134509">
    <w:abstractNumId w:val="31"/>
  </w:num>
  <w:num w:numId="10" w16cid:durableId="2053529836">
    <w:abstractNumId w:val="4"/>
  </w:num>
  <w:num w:numId="11" w16cid:durableId="135731922">
    <w:abstractNumId w:val="32"/>
  </w:num>
  <w:num w:numId="12" w16cid:durableId="814371957">
    <w:abstractNumId w:val="28"/>
  </w:num>
  <w:num w:numId="13" w16cid:durableId="1534683360">
    <w:abstractNumId w:val="48"/>
  </w:num>
  <w:num w:numId="14" w16cid:durableId="842087831">
    <w:abstractNumId w:val="39"/>
  </w:num>
  <w:num w:numId="15" w16cid:durableId="158079477">
    <w:abstractNumId w:val="22"/>
  </w:num>
  <w:num w:numId="16" w16cid:durableId="2068995322">
    <w:abstractNumId w:val="12"/>
  </w:num>
  <w:num w:numId="17" w16cid:durableId="999432410">
    <w:abstractNumId w:val="43"/>
  </w:num>
  <w:num w:numId="18" w16cid:durableId="2100178701">
    <w:abstractNumId w:val="34"/>
  </w:num>
  <w:num w:numId="19" w16cid:durableId="795610614">
    <w:abstractNumId w:val="45"/>
  </w:num>
  <w:num w:numId="20" w16cid:durableId="1434279253">
    <w:abstractNumId w:val="38"/>
  </w:num>
  <w:num w:numId="21" w16cid:durableId="1078984816">
    <w:abstractNumId w:val="5"/>
  </w:num>
  <w:num w:numId="22" w16cid:durableId="2093039555">
    <w:abstractNumId w:val="21"/>
  </w:num>
  <w:num w:numId="23" w16cid:durableId="1295672657">
    <w:abstractNumId w:val="37"/>
  </w:num>
  <w:num w:numId="24" w16cid:durableId="799491550">
    <w:abstractNumId w:val="2"/>
  </w:num>
  <w:num w:numId="25" w16cid:durableId="363797052">
    <w:abstractNumId w:val="41"/>
  </w:num>
  <w:num w:numId="26" w16cid:durableId="498693292">
    <w:abstractNumId w:val="20"/>
  </w:num>
  <w:num w:numId="27" w16cid:durableId="1090349385">
    <w:abstractNumId w:val="0"/>
  </w:num>
  <w:num w:numId="28" w16cid:durableId="1509978674">
    <w:abstractNumId w:val="16"/>
  </w:num>
  <w:num w:numId="29" w16cid:durableId="639768215">
    <w:abstractNumId w:val="25"/>
  </w:num>
  <w:num w:numId="30" w16cid:durableId="1365983517">
    <w:abstractNumId w:val="3"/>
  </w:num>
  <w:num w:numId="31" w16cid:durableId="795564121">
    <w:abstractNumId w:val="14"/>
  </w:num>
  <w:num w:numId="32" w16cid:durableId="72968088">
    <w:abstractNumId w:val="23"/>
  </w:num>
  <w:num w:numId="33" w16cid:durableId="173810012">
    <w:abstractNumId w:val="15"/>
  </w:num>
  <w:num w:numId="34" w16cid:durableId="91126275">
    <w:abstractNumId w:val="46"/>
  </w:num>
  <w:num w:numId="35" w16cid:durableId="199825446">
    <w:abstractNumId w:val="26"/>
  </w:num>
  <w:num w:numId="36" w16cid:durableId="618876657">
    <w:abstractNumId w:val="36"/>
  </w:num>
  <w:num w:numId="37" w16cid:durableId="787043941">
    <w:abstractNumId w:val="35"/>
  </w:num>
  <w:num w:numId="38" w16cid:durableId="623123010">
    <w:abstractNumId w:val="6"/>
  </w:num>
  <w:num w:numId="39" w16cid:durableId="256597590">
    <w:abstractNumId w:val="14"/>
    <w:lvlOverride w:ilvl="0">
      <w:startOverride w:val="16"/>
    </w:lvlOverride>
  </w:num>
  <w:num w:numId="40" w16cid:durableId="1651057589">
    <w:abstractNumId w:val="42"/>
  </w:num>
  <w:num w:numId="41" w16cid:durableId="5262130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18649833">
    <w:abstractNumId w:val="10"/>
  </w:num>
  <w:num w:numId="43" w16cid:durableId="2082366613">
    <w:abstractNumId w:val="49"/>
  </w:num>
  <w:num w:numId="44" w16cid:durableId="67240723">
    <w:abstractNumId w:val="44"/>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5" w16cid:durableId="1310597333">
    <w:abstractNumId w:val="44"/>
  </w:num>
  <w:num w:numId="46" w16cid:durableId="1119954163">
    <w:abstractNumId w:val="18"/>
  </w:num>
  <w:num w:numId="47" w16cid:durableId="2104955447">
    <w:abstractNumId w:val="11"/>
  </w:num>
  <w:num w:numId="48" w16cid:durableId="1338115437">
    <w:abstractNumId w:val="33"/>
  </w:num>
  <w:num w:numId="49" w16cid:durableId="2145077361">
    <w:abstractNumId w:val="8"/>
  </w:num>
  <w:num w:numId="50" w16cid:durableId="1304001665">
    <w:abstractNumId w:val="30"/>
  </w:num>
  <w:num w:numId="51" w16cid:durableId="2069456372">
    <w:abstractNumId w:val="9"/>
  </w:num>
  <w:num w:numId="52" w16cid:durableId="1138959610">
    <w:abstractNumId w:val="1"/>
  </w:num>
  <w:num w:numId="53" w16cid:durableId="364720665">
    <w:abstractNumId w:val="13"/>
  </w:num>
  <w:num w:numId="54" w16cid:durableId="1373921654">
    <w:abstractNumId w:val="50"/>
  </w:num>
  <w:num w:numId="55" w16cid:durableId="364866411">
    <w:abstractNumId w:val="29"/>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ovilė Kėkštienė">
    <w15:presenceInfo w15:providerId="AD" w15:userId="S-1-5-21-2190554065-1813463717-1204983045-1667"/>
  </w15:person>
  <w15:person w15:author="Aušra Kriūnienė">
    <w15:presenceInfo w15:providerId="AD" w15:userId="S-1-5-21-2190554065-1813463717-1204983045-17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396"/>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958"/>
    <w:rsid w:val="0000071F"/>
    <w:rsid w:val="00001309"/>
    <w:rsid w:val="000013D5"/>
    <w:rsid w:val="0000187F"/>
    <w:rsid w:val="0000212F"/>
    <w:rsid w:val="00002586"/>
    <w:rsid w:val="00002864"/>
    <w:rsid w:val="000030A3"/>
    <w:rsid w:val="000032D4"/>
    <w:rsid w:val="00003942"/>
    <w:rsid w:val="00003B01"/>
    <w:rsid w:val="00003CBE"/>
    <w:rsid w:val="00003E08"/>
    <w:rsid w:val="00004ACB"/>
    <w:rsid w:val="00004E35"/>
    <w:rsid w:val="00004E4A"/>
    <w:rsid w:val="00005806"/>
    <w:rsid w:val="00005907"/>
    <w:rsid w:val="000059BB"/>
    <w:rsid w:val="0000600C"/>
    <w:rsid w:val="00006149"/>
    <w:rsid w:val="000062E8"/>
    <w:rsid w:val="00006433"/>
    <w:rsid w:val="0000704E"/>
    <w:rsid w:val="000077B0"/>
    <w:rsid w:val="000077E3"/>
    <w:rsid w:val="00010B32"/>
    <w:rsid w:val="00010F52"/>
    <w:rsid w:val="0001124C"/>
    <w:rsid w:val="000114BB"/>
    <w:rsid w:val="00011681"/>
    <w:rsid w:val="00012027"/>
    <w:rsid w:val="000128CD"/>
    <w:rsid w:val="00012ACE"/>
    <w:rsid w:val="00012C3F"/>
    <w:rsid w:val="00012E9A"/>
    <w:rsid w:val="0001300E"/>
    <w:rsid w:val="0001347E"/>
    <w:rsid w:val="00013A28"/>
    <w:rsid w:val="000144DB"/>
    <w:rsid w:val="00014540"/>
    <w:rsid w:val="00015000"/>
    <w:rsid w:val="000155CF"/>
    <w:rsid w:val="000157B4"/>
    <w:rsid w:val="00015853"/>
    <w:rsid w:val="00016915"/>
    <w:rsid w:val="00016FCF"/>
    <w:rsid w:val="0001792D"/>
    <w:rsid w:val="00017AA7"/>
    <w:rsid w:val="00017B9D"/>
    <w:rsid w:val="00020414"/>
    <w:rsid w:val="00020429"/>
    <w:rsid w:val="00020A2D"/>
    <w:rsid w:val="000216B9"/>
    <w:rsid w:val="0002227E"/>
    <w:rsid w:val="00022BC3"/>
    <w:rsid w:val="000237C8"/>
    <w:rsid w:val="0002426E"/>
    <w:rsid w:val="000243BB"/>
    <w:rsid w:val="000245FA"/>
    <w:rsid w:val="00024883"/>
    <w:rsid w:val="00025169"/>
    <w:rsid w:val="00025302"/>
    <w:rsid w:val="00025322"/>
    <w:rsid w:val="00025F78"/>
    <w:rsid w:val="000265D6"/>
    <w:rsid w:val="000266F2"/>
    <w:rsid w:val="00026BB8"/>
    <w:rsid w:val="00027574"/>
    <w:rsid w:val="00030280"/>
    <w:rsid w:val="000302C8"/>
    <w:rsid w:val="00030423"/>
    <w:rsid w:val="00030875"/>
    <w:rsid w:val="00030999"/>
    <w:rsid w:val="00030A4B"/>
    <w:rsid w:val="00030D52"/>
    <w:rsid w:val="00030D90"/>
    <w:rsid w:val="00030F3E"/>
    <w:rsid w:val="0003114B"/>
    <w:rsid w:val="00031272"/>
    <w:rsid w:val="00031932"/>
    <w:rsid w:val="00031ECB"/>
    <w:rsid w:val="00034BE7"/>
    <w:rsid w:val="000368CB"/>
    <w:rsid w:val="00037BA0"/>
    <w:rsid w:val="00037FEF"/>
    <w:rsid w:val="000409AF"/>
    <w:rsid w:val="00040BEA"/>
    <w:rsid w:val="000414BE"/>
    <w:rsid w:val="00041D0F"/>
    <w:rsid w:val="0004201B"/>
    <w:rsid w:val="0004202B"/>
    <w:rsid w:val="000424AE"/>
    <w:rsid w:val="00042FE1"/>
    <w:rsid w:val="000439C7"/>
    <w:rsid w:val="00043F6E"/>
    <w:rsid w:val="00044370"/>
    <w:rsid w:val="00044473"/>
    <w:rsid w:val="00044979"/>
    <w:rsid w:val="00044C5B"/>
    <w:rsid w:val="00044E32"/>
    <w:rsid w:val="00045373"/>
    <w:rsid w:val="000453A2"/>
    <w:rsid w:val="000460DC"/>
    <w:rsid w:val="00046104"/>
    <w:rsid w:val="00046715"/>
    <w:rsid w:val="00046C6D"/>
    <w:rsid w:val="000470BE"/>
    <w:rsid w:val="000501C1"/>
    <w:rsid w:val="0005039B"/>
    <w:rsid w:val="000504AE"/>
    <w:rsid w:val="000504B5"/>
    <w:rsid w:val="000508B7"/>
    <w:rsid w:val="00051208"/>
    <w:rsid w:val="00051478"/>
    <w:rsid w:val="00052A87"/>
    <w:rsid w:val="00052BBB"/>
    <w:rsid w:val="00052D81"/>
    <w:rsid w:val="00052DFC"/>
    <w:rsid w:val="0005345D"/>
    <w:rsid w:val="00053D8F"/>
    <w:rsid w:val="000545E8"/>
    <w:rsid w:val="00054E85"/>
    <w:rsid w:val="00055001"/>
    <w:rsid w:val="000558A9"/>
    <w:rsid w:val="000559C9"/>
    <w:rsid w:val="00056548"/>
    <w:rsid w:val="00056AF3"/>
    <w:rsid w:val="00056BD4"/>
    <w:rsid w:val="000570DC"/>
    <w:rsid w:val="00057572"/>
    <w:rsid w:val="00057FE1"/>
    <w:rsid w:val="00060245"/>
    <w:rsid w:val="0006036A"/>
    <w:rsid w:val="000603A2"/>
    <w:rsid w:val="000606DD"/>
    <w:rsid w:val="00060C10"/>
    <w:rsid w:val="00060FD7"/>
    <w:rsid w:val="000613BF"/>
    <w:rsid w:val="0006185E"/>
    <w:rsid w:val="00061941"/>
    <w:rsid w:val="00061E46"/>
    <w:rsid w:val="00061E8A"/>
    <w:rsid w:val="00061F9B"/>
    <w:rsid w:val="00062032"/>
    <w:rsid w:val="0006229B"/>
    <w:rsid w:val="00062691"/>
    <w:rsid w:val="00062A7F"/>
    <w:rsid w:val="000634F1"/>
    <w:rsid w:val="0006423B"/>
    <w:rsid w:val="000642EC"/>
    <w:rsid w:val="00064957"/>
    <w:rsid w:val="00064DDF"/>
    <w:rsid w:val="00065203"/>
    <w:rsid w:val="00065635"/>
    <w:rsid w:val="00065968"/>
    <w:rsid w:val="000659D9"/>
    <w:rsid w:val="00065D57"/>
    <w:rsid w:val="00065DAA"/>
    <w:rsid w:val="0006697C"/>
    <w:rsid w:val="00066FE4"/>
    <w:rsid w:val="000673ED"/>
    <w:rsid w:val="00067489"/>
    <w:rsid w:val="0006773B"/>
    <w:rsid w:val="00067D56"/>
    <w:rsid w:val="0007019E"/>
    <w:rsid w:val="0007026C"/>
    <w:rsid w:val="00070308"/>
    <w:rsid w:val="0007117A"/>
    <w:rsid w:val="00071745"/>
    <w:rsid w:val="00071A89"/>
    <w:rsid w:val="00071CA2"/>
    <w:rsid w:val="00072478"/>
    <w:rsid w:val="000725C4"/>
    <w:rsid w:val="00073472"/>
    <w:rsid w:val="00073549"/>
    <w:rsid w:val="00073934"/>
    <w:rsid w:val="00073B22"/>
    <w:rsid w:val="00074E33"/>
    <w:rsid w:val="00075428"/>
    <w:rsid w:val="000758D7"/>
    <w:rsid w:val="00075AF4"/>
    <w:rsid w:val="00076307"/>
    <w:rsid w:val="0007659B"/>
    <w:rsid w:val="0007681D"/>
    <w:rsid w:val="00077A86"/>
    <w:rsid w:val="000806BB"/>
    <w:rsid w:val="00081000"/>
    <w:rsid w:val="000817F6"/>
    <w:rsid w:val="0008250F"/>
    <w:rsid w:val="00082AAD"/>
    <w:rsid w:val="0008309B"/>
    <w:rsid w:val="000832F7"/>
    <w:rsid w:val="0008388E"/>
    <w:rsid w:val="000839BB"/>
    <w:rsid w:val="000843F2"/>
    <w:rsid w:val="00084C0A"/>
    <w:rsid w:val="00084F72"/>
    <w:rsid w:val="00085054"/>
    <w:rsid w:val="000851E4"/>
    <w:rsid w:val="0008526D"/>
    <w:rsid w:val="000857BC"/>
    <w:rsid w:val="00086310"/>
    <w:rsid w:val="0008664A"/>
    <w:rsid w:val="000868AC"/>
    <w:rsid w:val="000869A6"/>
    <w:rsid w:val="00086B4E"/>
    <w:rsid w:val="00086C26"/>
    <w:rsid w:val="00086CC4"/>
    <w:rsid w:val="00086DFA"/>
    <w:rsid w:val="00086F6E"/>
    <w:rsid w:val="000872FB"/>
    <w:rsid w:val="00090A5A"/>
    <w:rsid w:val="00090F2C"/>
    <w:rsid w:val="00090F74"/>
    <w:rsid w:val="00090FE3"/>
    <w:rsid w:val="00091427"/>
    <w:rsid w:val="0009158C"/>
    <w:rsid w:val="00091646"/>
    <w:rsid w:val="0009187C"/>
    <w:rsid w:val="00092944"/>
    <w:rsid w:val="00093102"/>
    <w:rsid w:val="00093647"/>
    <w:rsid w:val="00093881"/>
    <w:rsid w:val="0009399F"/>
    <w:rsid w:val="00093DD3"/>
    <w:rsid w:val="00093E62"/>
    <w:rsid w:val="00095664"/>
    <w:rsid w:val="00095C37"/>
    <w:rsid w:val="000966F4"/>
    <w:rsid w:val="000971A1"/>
    <w:rsid w:val="000977AD"/>
    <w:rsid w:val="00097AFC"/>
    <w:rsid w:val="000A01F0"/>
    <w:rsid w:val="000A05FE"/>
    <w:rsid w:val="000A0C32"/>
    <w:rsid w:val="000A0FE2"/>
    <w:rsid w:val="000A1386"/>
    <w:rsid w:val="000A19BE"/>
    <w:rsid w:val="000A1CDA"/>
    <w:rsid w:val="000A20F7"/>
    <w:rsid w:val="000A2280"/>
    <w:rsid w:val="000A22F9"/>
    <w:rsid w:val="000A247D"/>
    <w:rsid w:val="000A2A91"/>
    <w:rsid w:val="000A2CAD"/>
    <w:rsid w:val="000A2DDB"/>
    <w:rsid w:val="000A34FD"/>
    <w:rsid w:val="000A3574"/>
    <w:rsid w:val="000A37E1"/>
    <w:rsid w:val="000A3B59"/>
    <w:rsid w:val="000A3F42"/>
    <w:rsid w:val="000A3FC5"/>
    <w:rsid w:val="000A44C6"/>
    <w:rsid w:val="000A49F5"/>
    <w:rsid w:val="000A5771"/>
    <w:rsid w:val="000A5D0A"/>
    <w:rsid w:val="000A5E33"/>
    <w:rsid w:val="000A6319"/>
    <w:rsid w:val="000A6C5F"/>
    <w:rsid w:val="000A6DAB"/>
    <w:rsid w:val="000A6E49"/>
    <w:rsid w:val="000A6F8A"/>
    <w:rsid w:val="000A6FC6"/>
    <w:rsid w:val="000A73D2"/>
    <w:rsid w:val="000A7B73"/>
    <w:rsid w:val="000B06AF"/>
    <w:rsid w:val="000B2383"/>
    <w:rsid w:val="000B3033"/>
    <w:rsid w:val="000B3035"/>
    <w:rsid w:val="000B33D9"/>
    <w:rsid w:val="000B3774"/>
    <w:rsid w:val="000B380B"/>
    <w:rsid w:val="000B395F"/>
    <w:rsid w:val="000B3B72"/>
    <w:rsid w:val="000B427E"/>
    <w:rsid w:val="000B433E"/>
    <w:rsid w:val="000B4C5D"/>
    <w:rsid w:val="000B4E95"/>
    <w:rsid w:val="000B5930"/>
    <w:rsid w:val="000B5CC6"/>
    <w:rsid w:val="000B60DB"/>
    <w:rsid w:val="000B658D"/>
    <w:rsid w:val="000B74FD"/>
    <w:rsid w:val="000C01AE"/>
    <w:rsid w:val="000C02CA"/>
    <w:rsid w:val="000C0334"/>
    <w:rsid w:val="000C0BA2"/>
    <w:rsid w:val="000C0EDA"/>
    <w:rsid w:val="000C2A73"/>
    <w:rsid w:val="000C2B1A"/>
    <w:rsid w:val="000C2E37"/>
    <w:rsid w:val="000C2EFD"/>
    <w:rsid w:val="000C3932"/>
    <w:rsid w:val="000C39C4"/>
    <w:rsid w:val="000C43CA"/>
    <w:rsid w:val="000C4608"/>
    <w:rsid w:val="000C4B58"/>
    <w:rsid w:val="000C4DB8"/>
    <w:rsid w:val="000C563E"/>
    <w:rsid w:val="000C5774"/>
    <w:rsid w:val="000C588F"/>
    <w:rsid w:val="000C5CD1"/>
    <w:rsid w:val="000C70AD"/>
    <w:rsid w:val="000C73FD"/>
    <w:rsid w:val="000C74B6"/>
    <w:rsid w:val="000C7666"/>
    <w:rsid w:val="000C7A43"/>
    <w:rsid w:val="000C7CF4"/>
    <w:rsid w:val="000D02BD"/>
    <w:rsid w:val="000D0A6B"/>
    <w:rsid w:val="000D1112"/>
    <w:rsid w:val="000D1188"/>
    <w:rsid w:val="000D1370"/>
    <w:rsid w:val="000D13A1"/>
    <w:rsid w:val="000D1C19"/>
    <w:rsid w:val="000D2535"/>
    <w:rsid w:val="000D287F"/>
    <w:rsid w:val="000D2B0D"/>
    <w:rsid w:val="000D31D3"/>
    <w:rsid w:val="000D3392"/>
    <w:rsid w:val="000D360C"/>
    <w:rsid w:val="000D4474"/>
    <w:rsid w:val="000D45A0"/>
    <w:rsid w:val="000D45AB"/>
    <w:rsid w:val="000D4A71"/>
    <w:rsid w:val="000D5F06"/>
    <w:rsid w:val="000D6640"/>
    <w:rsid w:val="000D6E5C"/>
    <w:rsid w:val="000D70CA"/>
    <w:rsid w:val="000D741D"/>
    <w:rsid w:val="000D751B"/>
    <w:rsid w:val="000D7FBE"/>
    <w:rsid w:val="000E0206"/>
    <w:rsid w:val="000E08BF"/>
    <w:rsid w:val="000E08FE"/>
    <w:rsid w:val="000E0A3F"/>
    <w:rsid w:val="000E1073"/>
    <w:rsid w:val="000E118C"/>
    <w:rsid w:val="000E1C9E"/>
    <w:rsid w:val="000E1F8B"/>
    <w:rsid w:val="000E3237"/>
    <w:rsid w:val="000E336B"/>
    <w:rsid w:val="000E3894"/>
    <w:rsid w:val="000E3AD2"/>
    <w:rsid w:val="000E43BC"/>
    <w:rsid w:val="000E47CF"/>
    <w:rsid w:val="000E5324"/>
    <w:rsid w:val="000E568F"/>
    <w:rsid w:val="000E5E3D"/>
    <w:rsid w:val="000E5F6D"/>
    <w:rsid w:val="000E66BB"/>
    <w:rsid w:val="000E68E3"/>
    <w:rsid w:val="000E6A7E"/>
    <w:rsid w:val="000E778F"/>
    <w:rsid w:val="000F043E"/>
    <w:rsid w:val="000F15E9"/>
    <w:rsid w:val="000F1A49"/>
    <w:rsid w:val="000F1D2D"/>
    <w:rsid w:val="000F1D95"/>
    <w:rsid w:val="000F2187"/>
    <w:rsid w:val="000F2629"/>
    <w:rsid w:val="000F26ED"/>
    <w:rsid w:val="000F2836"/>
    <w:rsid w:val="000F3AB1"/>
    <w:rsid w:val="000F50EA"/>
    <w:rsid w:val="000F5798"/>
    <w:rsid w:val="000F5B01"/>
    <w:rsid w:val="000F5E4C"/>
    <w:rsid w:val="000F6030"/>
    <w:rsid w:val="000F6255"/>
    <w:rsid w:val="000F6441"/>
    <w:rsid w:val="000F645D"/>
    <w:rsid w:val="000F6716"/>
    <w:rsid w:val="000F6809"/>
    <w:rsid w:val="000F6D4B"/>
    <w:rsid w:val="000F7247"/>
    <w:rsid w:val="000F7260"/>
    <w:rsid w:val="000F7828"/>
    <w:rsid w:val="000F7F5D"/>
    <w:rsid w:val="00100236"/>
    <w:rsid w:val="0010093D"/>
    <w:rsid w:val="00100BF1"/>
    <w:rsid w:val="001010CC"/>
    <w:rsid w:val="001019C8"/>
    <w:rsid w:val="00101D91"/>
    <w:rsid w:val="00102563"/>
    <w:rsid w:val="00103182"/>
    <w:rsid w:val="00103250"/>
    <w:rsid w:val="001033F0"/>
    <w:rsid w:val="00103693"/>
    <w:rsid w:val="001039FE"/>
    <w:rsid w:val="00103CC3"/>
    <w:rsid w:val="0010436F"/>
    <w:rsid w:val="0010446A"/>
    <w:rsid w:val="00104839"/>
    <w:rsid w:val="0010654C"/>
    <w:rsid w:val="00106D6A"/>
    <w:rsid w:val="001102AD"/>
    <w:rsid w:val="00110ACC"/>
    <w:rsid w:val="00110D49"/>
    <w:rsid w:val="0011152B"/>
    <w:rsid w:val="001118C2"/>
    <w:rsid w:val="001122CF"/>
    <w:rsid w:val="00112EA7"/>
    <w:rsid w:val="001133F2"/>
    <w:rsid w:val="0011374C"/>
    <w:rsid w:val="00113906"/>
    <w:rsid w:val="0011462A"/>
    <w:rsid w:val="00114830"/>
    <w:rsid w:val="00114A0D"/>
    <w:rsid w:val="00115BB8"/>
    <w:rsid w:val="00115E6A"/>
    <w:rsid w:val="00115FEB"/>
    <w:rsid w:val="001163E1"/>
    <w:rsid w:val="001167CA"/>
    <w:rsid w:val="00116839"/>
    <w:rsid w:val="001169FE"/>
    <w:rsid w:val="00116AF9"/>
    <w:rsid w:val="00116CA7"/>
    <w:rsid w:val="001177C8"/>
    <w:rsid w:val="00122E13"/>
    <w:rsid w:val="00123AE4"/>
    <w:rsid w:val="00123D7E"/>
    <w:rsid w:val="00123E10"/>
    <w:rsid w:val="00123E73"/>
    <w:rsid w:val="0012457F"/>
    <w:rsid w:val="001248AA"/>
    <w:rsid w:val="00125272"/>
    <w:rsid w:val="00125578"/>
    <w:rsid w:val="00125CBF"/>
    <w:rsid w:val="00125E5D"/>
    <w:rsid w:val="0012618E"/>
    <w:rsid w:val="00126FC9"/>
    <w:rsid w:val="001275E3"/>
    <w:rsid w:val="001279AE"/>
    <w:rsid w:val="001303BE"/>
    <w:rsid w:val="001306DC"/>
    <w:rsid w:val="00130CDA"/>
    <w:rsid w:val="00131A61"/>
    <w:rsid w:val="001323A6"/>
    <w:rsid w:val="00133516"/>
    <w:rsid w:val="00133642"/>
    <w:rsid w:val="00134604"/>
    <w:rsid w:val="001353A6"/>
    <w:rsid w:val="00135560"/>
    <w:rsid w:val="0013796A"/>
    <w:rsid w:val="00137A43"/>
    <w:rsid w:val="0014081C"/>
    <w:rsid w:val="0014099C"/>
    <w:rsid w:val="00141C1E"/>
    <w:rsid w:val="00142217"/>
    <w:rsid w:val="001422E0"/>
    <w:rsid w:val="00142572"/>
    <w:rsid w:val="0014286D"/>
    <w:rsid w:val="00142BDD"/>
    <w:rsid w:val="00142D25"/>
    <w:rsid w:val="00143188"/>
    <w:rsid w:val="001431D4"/>
    <w:rsid w:val="00143653"/>
    <w:rsid w:val="001436BB"/>
    <w:rsid w:val="00143BB8"/>
    <w:rsid w:val="00144009"/>
    <w:rsid w:val="00144890"/>
    <w:rsid w:val="00144940"/>
    <w:rsid w:val="00145359"/>
    <w:rsid w:val="00145721"/>
    <w:rsid w:val="00145BC1"/>
    <w:rsid w:val="00147968"/>
    <w:rsid w:val="00150585"/>
    <w:rsid w:val="001507C1"/>
    <w:rsid w:val="001508AD"/>
    <w:rsid w:val="00150F0E"/>
    <w:rsid w:val="0015104F"/>
    <w:rsid w:val="0015177C"/>
    <w:rsid w:val="00151A2D"/>
    <w:rsid w:val="0015204E"/>
    <w:rsid w:val="00152D1E"/>
    <w:rsid w:val="0015308C"/>
    <w:rsid w:val="0015320E"/>
    <w:rsid w:val="00153CAF"/>
    <w:rsid w:val="00155566"/>
    <w:rsid w:val="00155D5C"/>
    <w:rsid w:val="00156147"/>
    <w:rsid w:val="001563F5"/>
    <w:rsid w:val="00156C13"/>
    <w:rsid w:val="001577FD"/>
    <w:rsid w:val="00157E65"/>
    <w:rsid w:val="001603A2"/>
    <w:rsid w:val="001609E6"/>
    <w:rsid w:val="00160E5D"/>
    <w:rsid w:val="001610A1"/>
    <w:rsid w:val="00162756"/>
    <w:rsid w:val="00162A3A"/>
    <w:rsid w:val="00162C06"/>
    <w:rsid w:val="0016367C"/>
    <w:rsid w:val="001642C7"/>
    <w:rsid w:val="00164C97"/>
    <w:rsid w:val="00165DA9"/>
    <w:rsid w:val="00166018"/>
    <w:rsid w:val="001662B1"/>
    <w:rsid w:val="001664AD"/>
    <w:rsid w:val="00166E8F"/>
    <w:rsid w:val="00166EA1"/>
    <w:rsid w:val="00167CDC"/>
    <w:rsid w:val="0017016D"/>
    <w:rsid w:val="00170867"/>
    <w:rsid w:val="001708FD"/>
    <w:rsid w:val="0017183D"/>
    <w:rsid w:val="00171A97"/>
    <w:rsid w:val="00171BEC"/>
    <w:rsid w:val="00171F4D"/>
    <w:rsid w:val="001720BE"/>
    <w:rsid w:val="0017285F"/>
    <w:rsid w:val="00172E6D"/>
    <w:rsid w:val="00172EDF"/>
    <w:rsid w:val="00172F10"/>
    <w:rsid w:val="00173541"/>
    <w:rsid w:val="00174050"/>
    <w:rsid w:val="00174260"/>
    <w:rsid w:val="00174473"/>
    <w:rsid w:val="0017476A"/>
    <w:rsid w:val="00174928"/>
    <w:rsid w:val="00174CA7"/>
    <w:rsid w:val="00174CA9"/>
    <w:rsid w:val="001752C7"/>
    <w:rsid w:val="0017534F"/>
    <w:rsid w:val="001756D9"/>
    <w:rsid w:val="001769CC"/>
    <w:rsid w:val="00176DFE"/>
    <w:rsid w:val="00177246"/>
    <w:rsid w:val="00177900"/>
    <w:rsid w:val="00180103"/>
    <w:rsid w:val="00180522"/>
    <w:rsid w:val="001809C5"/>
    <w:rsid w:val="00181CAE"/>
    <w:rsid w:val="00182B67"/>
    <w:rsid w:val="0018338F"/>
    <w:rsid w:val="0018341C"/>
    <w:rsid w:val="00183A66"/>
    <w:rsid w:val="00183D05"/>
    <w:rsid w:val="00184157"/>
    <w:rsid w:val="0018449E"/>
    <w:rsid w:val="001852B7"/>
    <w:rsid w:val="0018530E"/>
    <w:rsid w:val="00185478"/>
    <w:rsid w:val="001859D7"/>
    <w:rsid w:val="00185BC6"/>
    <w:rsid w:val="00185C5E"/>
    <w:rsid w:val="00185FA7"/>
    <w:rsid w:val="00186620"/>
    <w:rsid w:val="0018681B"/>
    <w:rsid w:val="00187227"/>
    <w:rsid w:val="00187723"/>
    <w:rsid w:val="001912BF"/>
    <w:rsid w:val="001915D2"/>
    <w:rsid w:val="00191781"/>
    <w:rsid w:val="00191857"/>
    <w:rsid w:val="00191F4A"/>
    <w:rsid w:val="001936F3"/>
    <w:rsid w:val="0019395E"/>
    <w:rsid w:val="0019414D"/>
    <w:rsid w:val="001941B7"/>
    <w:rsid w:val="00194508"/>
    <w:rsid w:val="001947F0"/>
    <w:rsid w:val="00194806"/>
    <w:rsid w:val="00194E24"/>
    <w:rsid w:val="0019518A"/>
    <w:rsid w:val="00195E37"/>
    <w:rsid w:val="00195E92"/>
    <w:rsid w:val="001962FA"/>
    <w:rsid w:val="00196347"/>
    <w:rsid w:val="00196794"/>
    <w:rsid w:val="0019682E"/>
    <w:rsid w:val="00196DAF"/>
    <w:rsid w:val="00197068"/>
    <w:rsid w:val="00197A6C"/>
    <w:rsid w:val="00197C0C"/>
    <w:rsid w:val="001A03BD"/>
    <w:rsid w:val="001A0981"/>
    <w:rsid w:val="001A1128"/>
    <w:rsid w:val="001A11DB"/>
    <w:rsid w:val="001A18DD"/>
    <w:rsid w:val="001A2191"/>
    <w:rsid w:val="001A2A29"/>
    <w:rsid w:val="001A2FC4"/>
    <w:rsid w:val="001A3237"/>
    <w:rsid w:val="001A37CB"/>
    <w:rsid w:val="001A3C50"/>
    <w:rsid w:val="001A4EEF"/>
    <w:rsid w:val="001A5086"/>
    <w:rsid w:val="001A5622"/>
    <w:rsid w:val="001A5AB2"/>
    <w:rsid w:val="001A6558"/>
    <w:rsid w:val="001A6AB9"/>
    <w:rsid w:val="001A6B4B"/>
    <w:rsid w:val="001A7610"/>
    <w:rsid w:val="001A76AA"/>
    <w:rsid w:val="001A7A23"/>
    <w:rsid w:val="001B09AA"/>
    <w:rsid w:val="001B24A2"/>
    <w:rsid w:val="001B26A5"/>
    <w:rsid w:val="001B26AA"/>
    <w:rsid w:val="001B2D1A"/>
    <w:rsid w:val="001B2FA8"/>
    <w:rsid w:val="001B36E8"/>
    <w:rsid w:val="001B3EEC"/>
    <w:rsid w:val="001B40AC"/>
    <w:rsid w:val="001B48C4"/>
    <w:rsid w:val="001B4C76"/>
    <w:rsid w:val="001B52B8"/>
    <w:rsid w:val="001B5A7B"/>
    <w:rsid w:val="001B5EE2"/>
    <w:rsid w:val="001B628A"/>
    <w:rsid w:val="001B677C"/>
    <w:rsid w:val="001B67BC"/>
    <w:rsid w:val="001B696A"/>
    <w:rsid w:val="001B6AFE"/>
    <w:rsid w:val="001B6C62"/>
    <w:rsid w:val="001B6ECF"/>
    <w:rsid w:val="001B709D"/>
    <w:rsid w:val="001B73EB"/>
    <w:rsid w:val="001B7F06"/>
    <w:rsid w:val="001B7F0D"/>
    <w:rsid w:val="001B7F0E"/>
    <w:rsid w:val="001C01F6"/>
    <w:rsid w:val="001C0466"/>
    <w:rsid w:val="001C0DBF"/>
    <w:rsid w:val="001C1BA4"/>
    <w:rsid w:val="001C20F2"/>
    <w:rsid w:val="001C2696"/>
    <w:rsid w:val="001C2F3B"/>
    <w:rsid w:val="001C2FDC"/>
    <w:rsid w:val="001C30FE"/>
    <w:rsid w:val="001C32AB"/>
    <w:rsid w:val="001C355C"/>
    <w:rsid w:val="001C35E6"/>
    <w:rsid w:val="001C3ADD"/>
    <w:rsid w:val="001C4616"/>
    <w:rsid w:val="001C4926"/>
    <w:rsid w:val="001C56DB"/>
    <w:rsid w:val="001C595E"/>
    <w:rsid w:val="001C5CE4"/>
    <w:rsid w:val="001C6BCA"/>
    <w:rsid w:val="001C7034"/>
    <w:rsid w:val="001C77B2"/>
    <w:rsid w:val="001C7C3D"/>
    <w:rsid w:val="001D0033"/>
    <w:rsid w:val="001D0880"/>
    <w:rsid w:val="001D0A55"/>
    <w:rsid w:val="001D0B4E"/>
    <w:rsid w:val="001D0D68"/>
    <w:rsid w:val="001D1CED"/>
    <w:rsid w:val="001D2561"/>
    <w:rsid w:val="001D293F"/>
    <w:rsid w:val="001D29DA"/>
    <w:rsid w:val="001D33BA"/>
    <w:rsid w:val="001D3AB3"/>
    <w:rsid w:val="001D4393"/>
    <w:rsid w:val="001D48E2"/>
    <w:rsid w:val="001D4D40"/>
    <w:rsid w:val="001D50E6"/>
    <w:rsid w:val="001D52AB"/>
    <w:rsid w:val="001D562C"/>
    <w:rsid w:val="001D5C42"/>
    <w:rsid w:val="001D5D7C"/>
    <w:rsid w:val="001D6228"/>
    <w:rsid w:val="001D627F"/>
    <w:rsid w:val="001D66B3"/>
    <w:rsid w:val="001D6C29"/>
    <w:rsid w:val="001D752E"/>
    <w:rsid w:val="001D7753"/>
    <w:rsid w:val="001E0023"/>
    <w:rsid w:val="001E1ED7"/>
    <w:rsid w:val="001E2DE8"/>
    <w:rsid w:val="001E3538"/>
    <w:rsid w:val="001E38A8"/>
    <w:rsid w:val="001E4EF7"/>
    <w:rsid w:val="001E5B3E"/>
    <w:rsid w:val="001E63CB"/>
    <w:rsid w:val="001E6681"/>
    <w:rsid w:val="001E71AC"/>
    <w:rsid w:val="001E73F0"/>
    <w:rsid w:val="001E76F0"/>
    <w:rsid w:val="001E7C7C"/>
    <w:rsid w:val="001F0109"/>
    <w:rsid w:val="001F0293"/>
    <w:rsid w:val="001F0A7C"/>
    <w:rsid w:val="001F0A98"/>
    <w:rsid w:val="001F0C0A"/>
    <w:rsid w:val="001F0C0F"/>
    <w:rsid w:val="001F10EF"/>
    <w:rsid w:val="001F1C37"/>
    <w:rsid w:val="001F2037"/>
    <w:rsid w:val="001F243E"/>
    <w:rsid w:val="001F2B35"/>
    <w:rsid w:val="001F34F3"/>
    <w:rsid w:val="001F3849"/>
    <w:rsid w:val="001F40AA"/>
    <w:rsid w:val="001F4AA9"/>
    <w:rsid w:val="001F510A"/>
    <w:rsid w:val="001F5189"/>
    <w:rsid w:val="001F5450"/>
    <w:rsid w:val="001F5AEC"/>
    <w:rsid w:val="001F5E15"/>
    <w:rsid w:val="001F63C5"/>
    <w:rsid w:val="001F68BE"/>
    <w:rsid w:val="001F6BC0"/>
    <w:rsid w:val="001F6E5E"/>
    <w:rsid w:val="001F6FC1"/>
    <w:rsid w:val="001F7617"/>
    <w:rsid w:val="001F7AFF"/>
    <w:rsid w:val="001F7D9B"/>
    <w:rsid w:val="001F7FAC"/>
    <w:rsid w:val="00200006"/>
    <w:rsid w:val="002002A9"/>
    <w:rsid w:val="00200720"/>
    <w:rsid w:val="0020086D"/>
    <w:rsid w:val="00200BCA"/>
    <w:rsid w:val="00200D50"/>
    <w:rsid w:val="00201429"/>
    <w:rsid w:val="0020152E"/>
    <w:rsid w:val="00201D4A"/>
    <w:rsid w:val="00201D59"/>
    <w:rsid w:val="002020D4"/>
    <w:rsid w:val="002023E2"/>
    <w:rsid w:val="00202B8C"/>
    <w:rsid w:val="00202BF4"/>
    <w:rsid w:val="0020356D"/>
    <w:rsid w:val="00203A61"/>
    <w:rsid w:val="002048BA"/>
    <w:rsid w:val="00204ABA"/>
    <w:rsid w:val="00204AE9"/>
    <w:rsid w:val="002059CC"/>
    <w:rsid w:val="00205A62"/>
    <w:rsid w:val="0020698A"/>
    <w:rsid w:val="00206E13"/>
    <w:rsid w:val="00207294"/>
    <w:rsid w:val="002079F7"/>
    <w:rsid w:val="00207AB6"/>
    <w:rsid w:val="002101C6"/>
    <w:rsid w:val="00210303"/>
    <w:rsid w:val="0021034D"/>
    <w:rsid w:val="00210D84"/>
    <w:rsid w:val="0021156D"/>
    <w:rsid w:val="00211A8B"/>
    <w:rsid w:val="00211E0A"/>
    <w:rsid w:val="00212713"/>
    <w:rsid w:val="00212F50"/>
    <w:rsid w:val="002134BE"/>
    <w:rsid w:val="00213AAB"/>
    <w:rsid w:val="00213F5D"/>
    <w:rsid w:val="002142C1"/>
    <w:rsid w:val="00214AC5"/>
    <w:rsid w:val="00214B6C"/>
    <w:rsid w:val="00214B76"/>
    <w:rsid w:val="00214C75"/>
    <w:rsid w:val="00215302"/>
    <w:rsid w:val="00215441"/>
    <w:rsid w:val="002155DF"/>
    <w:rsid w:val="00215B5A"/>
    <w:rsid w:val="0021601E"/>
    <w:rsid w:val="0021646A"/>
    <w:rsid w:val="00216F9E"/>
    <w:rsid w:val="00217531"/>
    <w:rsid w:val="00217F8C"/>
    <w:rsid w:val="00220768"/>
    <w:rsid w:val="00220C4F"/>
    <w:rsid w:val="00222189"/>
    <w:rsid w:val="002222FC"/>
    <w:rsid w:val="0022243D"/>
    <w:rsid w:val="00222774"/>
    <w:rsid w:val="00222986"/>
    <w:rsid w:val="00222DF0"/>
    <w:rsid w:val="00222E30"/>
    <w:rsid w:val="00223F32"/>
    <w:rsid w:val="00224281"/>
    <w:rsid w:val="00224409"/>
    <w:rsid w:val="00224CFB"/>
    <w:rsid w:val="00225418"/>
    <w:rsid w:val="002259D8"/>
    <w:rsid w:val="002262B6"/>
    <w:rsid w:val="00226408"/>
    <w:rsid w:val="00227C27"/>
    <w:rsid w:val="002307BC"/>
    <w:rsid w:val="00233A5C"/>
    <w:rsid w:val="00233E2E"/>
    <w:rsid w:val="00234D8E"/>
    <w:rsid w:val="0023642D"/>
    <w:rsid w:val="00236CAF"/>
    <w:rsid w:val="002370AC"/>
    <w:rsid w:val="00237CC3"/>
    <w:rsid w:val="00237DCC"/>
    <w:rsid w:val="002400E1"/>
    <w:rsid w:val="0024035E"/>
    <w:rsid w:val="00240B06"/>
    <w:rsid w:val="00240C37"/>
    <w:rsid w:val="00241B71"/>
    <w:rsid w:val="0024251A"/>
    <w:rsid w:val="0024277E"/>
    <w:rsid w:val="0024281C"/>
    <w:rsid w:val="00242B0E"/>
    <w:rsid w:val="0024353D"/>
    <w:rsid w:val="0024392F"/>
    <w:rsid w:val="00243A83"/>
    <w:rsid w:val="002448B4"/>
    <w:rsid w:val="0024613B"/>
    <w:rsid w:val="002462B2"/>
    <w:rsid w:val="002462DF"/>
    <w:rsid w:val="0024641C"/>
    <w:rsid w:val="002467AD"/>
    <w:rsid w:val="00246A8C"/>
    <w:rsid w:val="00246B92"/>
    <w:rsid w:val="002471DE"/>
    <w:rsid w:val="00247BD4"/>
    <w:rsid w:val="002510E8"/>
    <w:rsid w:val="00251764"/>
    <w:rsid w:val="0025197C"/>
    <w:rsid w:val="00251AEF"/>
    <w:rsid w:val="002520EA"/>
    <w:rsid w:val="00252125"/>
    <w:rsid w:val="002527C8"/>
    <w:rsid w:val="0025280F"/>
    <w:rsid w:val="0025285E"/>
    <w:rsid w:val="00252952"/>
    <w:rsid w:val="00253462"/>
    <w:rsid w:val="0025397E"/>
    <w:rsid w:val="00253985"/>
    <w:rsid w:val="00253C05"/>
    <w:rsid w:val="00253E28"/>
    <w:rsid w:val="002546F0"/>
    <w:rsid w:val="002550DD"/>
    <w:rsid w:val="00255428"/>
    <w:rsid w:val="002555B5"/>
    <w:rsid w:val="00256EE1"/>
    <w:rsid w:val="00257A6A"/>
    <w:rsid w:val="00260695"/>
    <w:rsid w:val="002609AE"/>
    <w:rsid w:val="00260C14"/>
    <w:rsid w:val="00260D4D"/>
    <w:rsid w:val="0026120F"/>
    <w:rsid w:val="00261522"/>
    <w:rsid w:val="0026204B"/>
    <w:rsid w:val="0026208B"/>
    <w:rsid w:val="002620D2"/>
    <w:rsid w:val="00262560"/>
    <w:rsid w:val="00262DAE"/>
    <w:rsid w:val="00264C84"/>
    <w:rsid w:val="00264CA2"/>
    <w:rsid w:val="00264D73"/>
    <w:rsid w:val="002660F9"/>
    <w:rsid w:val="00266835"/>
    <w:rsid w:val="00266837"/>
    <w:rsid w:val="00266AEA"/>
    <w:rsid w:val="002678A9"/>
    <w:rsid w:val="00267981"/>
    <w:rsid w:val="00270484"/>
    <w:rsid w:val="00270E8E"/>
    <w:rsid w:val="002722D7"/>
    <w:rsid w:val="00272380"/>
    <w:rsid w:val="002725F9"/>
    <w:rsid w:val="00272725"/>
    <w:rsid w:val="00272E28"/>
    <w:rsid w:val="00273113"/>
    <w:rsid w:val="00273268"/>
    <w:rsid w:val="00273A6C"/>
    <w:rsid w:val="00273B2A"/>
    <w:rsid w:val="00274148"/>
    <w:rsid w:val="0027417E"/>
    <w:rsid w:val="002747B5"/>
    <w:rsid w:val="00274AC0"/>
    <w:rsid w:val="0027584A"/>
    <w:rsid w:val="00275CC0"/>
    <w:rsid w:val="00275CC6"/>
    <w:rsid w:val="002766A1"/>
    <w:rsid w:val="00276C46"/>
    <w:rsid w:val="00276F98"/>
    <w:rsid w:val="002779CC"/>
    <w:rsid w:val="00277FC6"/>
    <w:rsid w:val="00280089"/>
    <w:rsid w:val="0028141B"/>
    <w:rsid w:val="002819DE"/>
    <w:rsid w:val="00282711"/>
    <w:rsid w:val="002827AF"/>
    <w:rsid w:val="00282B5A"/>
    <w:rsid w:val="00282D38"/>
    <w:rsid w:val="002833D5"/>
    <w:rsid w:val="002838C5"/>
    <w:rsid w:val="00283BDB"/>
    <w:rsid w:val="00283C12"/>
    <w:rsid w:val="002840C4"/>
    <w:rsid w:val="002847C1"/>
    <w:rsid w:val="00284B0B"/>
    <w:rsid w:val="00286133"/>
    <w:rsid w:val="002863E2"/>
    <w:rsid w:val="00287C15"/>
    <w:rsid w:val="00287C81"/>
    <w:rsid w:val="00291FA8"/>
    <w:rsid w:val="00293221"/>
    <w:rsid w:val="00293608"/>
    <w:rsid w:val="002939D7"/>
    <w:rsid w:val="00293A67"/>
    <w:rsid w:val="00293F38"/>
    <w:rsid w:val="002944CA"/>
    <w:rsid w:val="002951CE"/>
    <w:rsid w:val="002952BB"/>
    <w:rsid w:val="0029575A"/>
    <w:rsid w:val="00296CDD"/>
    <w:rsid w:val="00296F80"/>
    <w:rsid w:val="00297781"/>
    <w:rsid w:val="0029784D"/>
    <w:rsid w:val="002A0193"/>
    <w:rsid w:val="002A02D7"/>
    <w:rsid w:val="002A11E6"/>
    <w:rsid w:val="002A12DB"/>
    <w:rsid w:val="002A15C5"/>
    <w:rsid w:val="002A19D1"/>
    <w:rsid w:val="002A2350"/>
    <w:rsid w:val="002A2842"/>
    <w:rsid w:val="002A3169"/>
    <w:rsid w:val="002A33A5"/>
    <w:rsid w:val="002A3BD1"/>
    <w:rsid w:val="002A3DAE"/>
    <w:rsid w:val="002A40E5"/>
    <w:rsid w:val="002A551F"/>
    <w:rsid w:val="002A6094"/>
    <w:rsid w:val="002A61F6"/>
    <w:rsid w:val="002A6679"/>
    <w:rsid w:val="002A7350"/>
    <w:rsid w:val="002A75CB"/>
    <w:rsid w:val="002A788D"/>
    <w:rsid w:val="002B05A0"/>
    <w:rsid w:val="002B0696"/>
    <w:rsid w:val="002B082B"/>
    <w:rsid w:val="002B0B41"/>
    <w:rsid w:val="002B14A1"/>
    <w:rsid w:val="002B1C33"/>
    <w:rsid w:val="002B1D78"/>
    <w:rsid w:val="002B24F7"/>
    <w:rsid w:val="002B2542"/>
    <w:rsid w:val="002B258E"/>
    <w:rsid w:val="002B2CBE"/>
    <w:rsid w:val="002B3109"/>
    <w:rsid w:val="002B4362"/>
    <w:rsid w:val="002B5438"/>
    <w:rsid w:val="002B59EF"/>
    <w:rsid w:val="002B6663"/>
    <w:rsid w:val="002B6BB3"/>
    <w:rsid w:val="002B7E57"/>
    <w:rsid w:val="002C04D6"/>
    <w:rsid w:val="002C0BDA"/>
    <w:rsid w:val="002C0ECC"/>
    <w:rsid w:val="002C0EF0"/>
    <w:rsid w:val="002C23D0"/>
    <w:rsid w:val="002C28C9"/>
    <w:rsid w:val="002C2C35"/>
    <w:rsid w:val="002C2CFD"/>
    <w:rsid w:val="002C3D71"/>
    <w:rsid w:val="002C3E3F"/>
    <w:rsid w:val="002C3F40"/>
    <w:rsid w:val="002C433E"/>
    <w:rsid w:val="002C494A"/>
    <w:rsid w:val="002C4D2D"/>
    <w:rsid w:val="002C57BE"/>
    <w:rsid w:val="002C650D"/>
    <w:rsid w:val="002C6C04"/>
    <w:rsid w:val="002C7515"/>
    <w:rsid w:val="002C7DF5"/>
    <w:rsid w:val="002C7DF8"/>
    <w:rsid w:val="002C7F2A"/>
    <w:rsid w:val="002D0185"/>
    <w:rsid w:val="002D027B"/>
    <w:rsid w:val="002D063A"/>
    <w:rsid w:val="002D0A20"/>
    <w:rsid w:val="002D101F"/>
    <w:rsid w:val="002D267E"/>
    <w:rsid w:val="002D2D3E"/>
    <w:rsid w:val="002D399C"/>
    <w:rsid w:val="002D41D5"/>
    <w:rsid w:val="002D454B"/>
    <w:rsid w:val="002D4A76"/>
    <w:rsid w:val="002D4C13"/>
    <w:rsid w:val="002D56E2"/>
    <w:rsid w:val="002D57B2"/>
    <w:rsid w:val="002D5BB7"/>
    <w:rsid w:val="002D5C5C"/>
    <w:rsid w:val="002D5D3D"/>
    <w:rsid w:val="002D68BD"/>
    <w:rsid w:val="002D6B3B"/>
    <w:rsid w:val="002D6D47"/>
    <w:rsid w:val="002D7208"/>
    <w:rsid w:val="002D7982"/>
    <w:rsid w:val="002D7A24"/>
    <w:rsid w:val="002D7B9A"/>
    <w:rsid w:val="002E0846"/>
    <w:rsid w:val="002E0D8A"/>
    <w:rsid w:val="002E0E0D"/>
    <w:rsid w:val="002E0FB9"/>
    <w:rsid w:val="002E11E0"/>
    <w:rsid w:val="002E13FE"/>
    <w:rsid w:val="002E17D9"/>
    <w:rsid w:val="002E1804"/>
    <w:rsid w:val="002E21B7"/>
    <w:rsid w:val="002E2BCE"/>
    <w:rsid w:val="002E3299"/>
    <w:rsid w:val="002E339E"/>
    <w:rsid w:val="002E342C"/>
    <w:rsid w:val="002E3A70"/>
    <w:rsid w:val="002E3D0F"/>
    <w:rsid w:val="002E469A"/>
    <w:rsid w:val="002E4C0B"/>
    <w:rsid w:val="002E4DB9"/>
    <w:rsid w:val="002E53FC"/>
    <w:rsid w:val="002E54F6"/>
    <w:rsid w:val="002E574E"/>
    <w:rsid w:val="002E58AF"/>
    <w:rsid w:val="002E5B24"/>
    <w:rsid w:val="002E5D2D"/>
    <w:rsid w:val="002E63B7"/>
    <w:rsid w:val="002E7C65"/>
    <w:rsid w:val="002E7D1E"/>
    <w:rsid w:val="002F06BB"/>
    <w:rsid w:val="002F0892"/>
    <w:rsid w:val="002F0BC5"/>
    <w:rsid w:val="002F1582"/>
    <w:rsid w:val="002F15FF"/>
    <w:rsid w:val="002F1BD1"/>
    <w:rsid w:val="002F1D9C"/>
    <w:rsid w:val="002F2067"/>
    <w:rsid w:val="002F26B9"/>
    <w:rsid w:val="002F2705"/>
    <w:rsid w:val="002F43F9"/>
    <w:rsid w:val="002F49E4"/>
    <w:rsid w:val="002F4C34"/>
    <w:rsid w:val="002F55E8"/>
    <w:rsid w:val="002F5955"/>
    <w:rsid w:val="002F616A"/>
    <w:rsid w:val="002F6428"/>
    <w:rsid w:val="002F66D0"/>
    <w:rsid w:val="002F71CE"/>
    <w:rsid w:val="003001EE"/>
    <w:rsid w:val="00300818"/>
    <w:rsid w:val="00301906"/>
    <w:rsid w:val="00303759"/>
    <w:rsid w:val="0030412F"/>
    <w:rsid w:val="00304177"/>
    <w:rsid w:val="0030422A"/>
    <w:rsid w:val="00304299"/>
    <w:rsid w:val="00304A13"/>
    <w:rsid w:val="00304BDA"/>
    <w:rsid w:val="00304EC4"/>
    <w:rsid w:val="00305226"/>
    <w:rsid w:val="00305914"/>
    <w:rsid w:val="0030602A"/>
    <w:rsid w:val="0030606E"/>
    <w:rsid w:val="00306F2B"/>
    <w:rsid w:val="00307407"/>
    <w:rsid w:val="0030796A"/>
    <w:rsid w:val="003106A5"/>
    <w:rsid w:val="003109CA"/>
    <w:rsid w:val="00310B91"/>
    <w:rsid w:val="00310CEB"/>
    <w:rsid w:val="00310EF7"/>
    <w:rsid w:val="003111EB"/>
    <w:rsid w:val="00311364"/>
    <w:rsid w:val="003117D3"/>
    <w:rsid w:val="00311B78"/>
    <w:rsid w:val="0031236E"/>
    <w:rsid w:val="00312502"/>
    <w:rsid w:val="0031254C"/>
    <w:rsid w:val="00312A4B"/>
    <w:rsid w:val="00313F42"/>
    <w:rsid w:val="003142ED"/>
    <w:rsid w:val="00314390"/>
    <w:rsid w:val="0031444E"/>
    <w:rsid w:val="00314BA3"/>
    <w:rsid w:val="00314DC1"/>
    <w:rsid w:val="00314ECE"/>
    <w:rsid w:val="00315196"/>
    <w:rsid w:val="00315970"/>
    <w:rsid w:val="00315F52"/>
    <w:rsid w:val="00316771"/>
    <w:rsid w:val="00316C2D"/>
    <w:rsid w:val="00316F39"/>
    <w:rsid w:val="00317319"/>
    <w:rsid w:val="0031751C"/>
    <w:rsid w:val="003178EA"/>
    <w:rsid w:val="003200A9"/>
    <w:rsid w:val="0032105D"/>
    <w:rsid w:val="00321BC6"/>
    <w:rsid w:val="003220F2"/>
    <w:rsid w:val="003227EA"/>
    <w:rsid w:val="00322BBE"/>
    <w:rsid w:val="0032356B"/>
    <w:rsid w:val="00323B25"/>
    <w:rsid w:val="00323D1E"/>
    <w:rsid w:val="00324548"/>
    <w:rsid w:val="00324570"/>
    <w:rsid w:val="003246A0"/>
    <w:rsid w:val="003254AC"/>
    <w:rsid w:val="0032572F"/>
    <w:rsid w:val="00325881"/>
    <w:rsid w:val="00325B62"/>
    <w:rsid w:val="00325E88"/>
    <w:rsid w:val="00326888"/>
    <w:rsid w:val="00326C94"/>
    <w:rsid w:val="00327156"/>
    <w:rsid w:val="00327534"/>
    <w:rsid w:val="00327B2A"/>
    <w:rsid w:val="00327B70"/>
    <w:rsid w:val="00330489"/>
    <w:rsid w:val="00330762"/>
    <w:rsid w:val="003309DE"/>
    <w:rsid w:val="00330B50"/>
    <w:rsid w:val="00330F64"/>
    <w:rsid w:val="003317F4"/>
    <w:rsid w:val="00331BE7"/>
    <w:rsid w:val="00332376"/>
    <w:rsid w:val="00332C3D"/>
    <w:rsid w:val="003341C0"/>
    <w:rsid w:val="0033498A"/>
    <w:rsid w:val="00334F5B"/>
    <w:rsid w:val="00335923"/>
    <w:rsid w:val="00335BD0"/>
    <w:rsid w:val="00335D12"/>
    <w:rsid w:val="00336291"/>
    <w:rsid w:val="0033689C"/>
    <w:rsid w:val="0033704F"/>
    <w:rsid w:val="00337863"/>
    <w:rsid w:val="00337AC6"/>
    <w:rsid w:val="00337D2D"/>
    <w:rsid w:val="00340404"/>
    <w:rsid w:val="0034051C"/>
    <w:rsid w:val="003405F5"/>
    <w:rsid w:val="00340B77"/>
    <w:rsid w:val="00340BFE"/>
    <w:rsid w:val="00341A5D"/>
    <w:rsid w:val="00341E4C"/>
    <w:rsid w:val="00342370"/>
    <w:rsid w:val="00342781"/>
    <w:rsid w:val="00342ED9"/>
    <w:rsid w:val="003433C1"/>
    <w:rsid w:val="0034364F"/>
    <w:rsid w:val="003437B9"/>
    <w:rsid w:val="0034381C"/>
    <w:rsid w:val="00343934"/>
    <w:rsid w:val="00343DFC"/>
    <w:rsid w:val="003445BC"/>
    <w:rsid w:val="00344A3A"/>
    <w:rsid w:val="00344B2D"/>
    <w:rsid w:val="00345918"/>
    <w:rsid w:val="003461F6"/>
    <w:rsid w:val="00346278"/>
    <w:rsid w:val="00346338"/>
    <w:rsid w:val="00346D34"/>
    <w:rsid w:val="00346DBA"/>
    <w:rsid w:val="00346FB9"/>
    <w:rsid w:val="00347546"/>
    <w:rsid w:val="003476D5"/>
    <w:rsid w:val="0035032F"/>
    <w:rsid w:val="003504B5"/>
    <w:rsid w:val="00350D6F"/>
    <w:rsid w:val="003518FE"/>
    <w:rsid w:val="00351980"/>
    <w:rsid w:val="00352674"/>
    <w:rsid w:val="003527B4"/>
    <w:rsid w:val="00352C7C"/>
    <w:rsid w:val="00352C95"/>
    <w:rsid w:val="003531C8"/>
    <w:rsid w:val="00353857"/>
    <w:rsid w:val="003542F2"/>
    <w:rsid w:val="003551ED"/>
    <w:rsid w:val="003552B3"/>
    <w:rsid w:val="00355541"/>
    <w:rsid w:val="00355775"/>
    <w:rsid w:val="00355BC8"/>
    <w:rsid w:val="00355CDE"/>
    <w:rsid w:val="00355D89"/>
    <w:rsid w:val="00355E4B"/>
    <w:rsid w:val="00356AC8"/>
    <w:rsid w:val="003571A7"/>
    <w:rsid w:val="0035738A"/>
    <w:rsid w:val="003573DC"/>
    <w:rsid w:val="00361918"/>
    <w:rsid w:val="00361E42"/>
    <w:rsid w:val="003621FE"/>
    <w:rsid w:val="00362266"/>
    <w:rsid w:val="0036250D"/>
    <w:rsid w:val="003628E5"/>
    <w:rsid w:val="00362905"/>
    <w:rsid w:val="003629B7"/>
    <w:rsid w:val="00362C62"/>
    <w:rsid w:val="00362D87"/>
    <w:rsid w:val="003640C3"/>
    <w:rsid w:val="003642C7"/>
    <w:rsid w:val="00364498"/>
    <w:rsid w:val="0036482D"/>
    <w:rsid w:val="00364BB0"/>
    <w:rsid w:val="00364CF1"/>
    <w:rsid w:val="00364E92"/>
    <w:rsid w:val="003652C9"/>
    <w:rsid w:val="0036532F"/>
    <w:rsid w:val="00365DD8"/>
    <w:rsid w:val="0036686B"/>
    <w:rsid w:val="00367540"/>
    <w:rsid w:val="00367C6B"/>
    <w:rsid w:val="00370114"/>
    <w:rsid w:val="00370398"/>
    <w:rsid w:val="003707D3"/>
    <w:rsid w:val="00370A39"/>
    <w:rsid w:val="00370E06"/>
    <w:rsid w:val="00371556"/>
    <w:rsid w:val="003715F9"/>
    <w:rsid w:val="00371A7A"/>
    <w:rsid w:val="00371F01"/>
    <w:rsid w:val="00371F27"/>
    <w:rsid w:val="00373868"/>
    <w:rsid w:val="00373C12"/>
    <w:rsid w:val="00374953"/>
    <w:rsid w:val="00375272"/>
    <w:rsid w:val="0037578C"/>
    <w:rsid w:val="003759F0"/>
    <w:rsid w:val="00375D91"/>
    <w:rsid w:val="003766B9"/>
    <w:rsid w:val="00376CFB"/>
    <w:rsid w:val="0037715C"/>
    <w:rsid w:val="003771DE"/>
    <w:rsid w:val="0037735B"/>
    <w:rsid w:val="00377861"/>
    <w:rsid w:val="00377D8E"/>
    <w:rsid w:val="00380191"/>
    <w:rsid w:val="00381AA3"/>
    <w:rsid w:val="00382360"/>
    <w:rsid w:val="003824EC"/>
    <w:rsid w:val="003825A8"/>
    <w:rsid w:val="00382C40"/>
    <w:rsid w:val="00382C4A"/>
    <w:rsid w:val="0038300D"/>
    <w:rsid w:val="0038320A"/>
    <w:rsid w:val="0038324C"/>
    <w:rsid w:val="00383E59"/>
    <w:rsid w:val="0038439A"/>
    <w:rsid w:val="00384D4B"/>
    <w:rsid w:val="00384F80"/>
    <w:rsid w:val="00385650"/>
    <w:rsid w:val="00385825"/>
    <w:rsid w:val="00385DE9"/>
    <w:rsid w:val="003868C4"/>
    <w:rsid w:val="003879A3"/>
    <w:rsid w:val="00387ACC"/>
    <w:rsid w:val="00390279"/>
    <w:rsid w:val="003902C9"/>
    <w:rsid w:val="00390D2D"/>
    <w:rsid w:val="003914C7"/>
    <w:rsid w:val="0039166D"/>
    <w:rsid w:val="003923BC"/>
    <w:rsid w:val="003924A5"/>
    <w:rsid w:val="0039256A"/>
    <w:rsid w:val="0039269D"/>
    <w:rsid w:val="00393100"/>
    <w:rsid w:val="003933CB"/>
    <w:rsid w:val="0039441B"/>
    <w:rsid w:val="0039443B"/>
    <w:rsid w:val="0039457D"/>
    <w:rsid w:val="0039493C"/>
    <w:rsid w:val="00395067"/>
    <w:rsid w:val="003954F2"/>
    <w:rsid w:val="00395701"/>
    <w:rsid w:val="0039583A"/>
    <w:rsid w:val="00395C1C"/>
    <w:rsid w:val="00395C70"/>
    <w:rsid w:val="00396112"/>
    <w:rsid w:val="003964A5"/>
    <w:rsid w:val="0039652A"/>
    <w:rsid w:val="00396601"/>
    <w:rsid w:val="00396CC7"/>
    <w:rsid w:val="00396D87"/>
    <w:rsid w:val="00397101"/>
    <w:rsid w:val="003971CC"/>
    <w:rsid w:val="003974E6"/>
    <w:rsid w:val="003979DC"/>
    <w:rsid w:val="00397BE8"/>
    <w:rsid w:val="00397EBA"/>
    <w:rsid w:val="003A01AE"/>
    <w:rsid w:val="003A0482"/>
    <w:rsid w:val="003A0484"/>
    <w:rsid w:val="003A0D69"/>
    <w:rsid w:val="003A0E3C"/>
    <w:rsid w:val="003A11BE"/>
    <w:rsid w:val="003A12CA"/>
    <w:rsid w:val="003A1380"/>
    <w:rsid w:val="003A152F"/>
    <w:rsid w:val="003A1681"/>
    <w:rsid w:val="003A19F3"/>
    <w:rsid w:val="003A1AE8"/>
    <w:rsid w:val="003A1D0E"/>
    <w:rsid w:val="003A28A0"/>
    <w:rsid w:val="003A2F75"/>
    <w:rsid w:val="003A3494"/>
    <w:rsid w:val="003A3B0C"/>
    <w:rsid w:val="003A3B6E"/>
    <w:rsid w:val="003A3EFF"/>
    <w:rsid w:val="003A520A"/>
    <w:rsid w:val="003A53BF"/>
    <w:rsid w:val="003A5D23"/>
    <w:rsid w:val="003A5FE6"/>
    <w:rsid w:val="003A605B"/>
    <w:rsid w:val="003A60FB"/>
    <w:rsid w:val="003A63A2"/>
    <w:rsid w:val="003A63BA"/>
    <w:rsid w:val="003A6A83"/>
    <w:rsid w:val="003A72E2"/>
    <w:rsid w:val="003A775A"/>
    <w:rsid w:val="003A7A1F"/>
    <w:rsid w:val="003B068A"/>
    <w:rsid w:val="003B0ACC"/>
    <w:rsid w:val="003B101E"/>
    <w:rsid w:val="003B11D0"/>
    <w:rsid w:val="003B172E"/>
    <w:rsid w:val="003B1E0C"/>
    <w:rsid w:val="003B2A1B"/>
    <w:rsid w:val="003B32F1"/>
    <w:rsid w:val="003B3EAE"/>
    <w:rsid w:val="003B4FAB"/>
    <w:rsid w:val="003B4FE2"/>
    <w:rsid w:val="003B526F"/>
    <w:rsid w:val="003B5506"/>
    <w:rsid w:val="003B6465"/>
    <w:rsid w:val="003B66B9"/>
    <w:rsid w:val="003B6911"/>
    <w:rsid w:val="003B6AA8"/>
    <w:rsid w:val="003B6C8C"/>
    <w:rsid w:val="003B7A02"/>
    <w:rsid w:val="003B7A45"/>
    <w:rsid w:val="003C01E1"/>
    <w:rsid w:val="003C02DF"/>
    <w:rsid w:val="003C07B3"/>
    <w:rsid w:val="003C24BB"/>
    <w:rsid w:val="003C2BAC"/>
    <w:rsid w:val="003C320B"/>
    <w:rsid w:val="003C327F"/>
    <w:rsid w:val="003C4057"/>
    <w:rsid w:val="003C45F2"/>
    <w:rsid w:val="003C4D36"/>
    <w:rsid w:val="003C5054"/>
    <w:rsid w:val="003C646C"/>
    <w:rsid w:val="003C6640"/>
    <w:rsid w:val="003C6681"/>
    <w:rsid w:val="003C68AD"/>
    <w:rsid w:val="003C6C09"/>
    <w:rsid w:val="003C6C9D"/>
    <w:rsid w:val="003C7390"/>
    <w:rsid w:val="003C78DB"/>
    <w:rsid w:val="003C7AA9"/>
    <w:rsid w:val="003C7AAD"/>
    <w:rsid w:val="003C7C69"/>
    <w:rsid w:val="003D0343"/>
    <w:rsid w:val="003D05C2"/>
    <w:rsid w:val="003D0755"/>
    <w:rsid w:val="003D0B8B"/>
    <w:rsid w:val="003D1194"/>
    <w:rsid w:val="003D141F"/>
    <w:rsid w:val="003D149F"/>
    <w:rsid w:val="003D14C7"/>
    <w:rsid w:val="003D1973"/>
    <w:rsid w:val="003D226F"/>
    <w:rsid w:val="003D251C"/>
    <w:rsid w:val="003D34DB"/>
    <w:rsid w:val="003D3504"/>
    <w:rsid w:val="003D367C"/>
    <w:rsid w:val="003D3F33"/>
    <w:rsid w:val="003D4270"/>
    <w:rsid w:val="003D438E"/>
    <w:rsid w:val="003D4A08"/>
    <w:rsid w:val="003D562A"/>
    <w:rsid w:val="003D5B54"/>
    <w:rsid w:val="003D5DBF"/>
    <w:rsid w:val="003D609B"/>
    <w:rsid w:val="003D6208"/>
    <w:rsid w:val="003D6625"/>
    <w:rsid w:val="003D6BAA"/>
    <w:rsid w:val="003D7924"/>
    <w:rsid w:val="003D7C21"/>
    <w:rsid w:val="003D7E63"/>
    <w:rsid w:val="003E0B44"/>
    <w:rsid w:val="003E0E00"/>
    <w:rsid w:val="003E0FBB"/>
    <w:rsid w:val="003E109D"/>
    <w:rsid w:val="003E19EF"/>
    <w:rsid w:val="003E1D45"/>
    <w:rsid w:val="003E212E"/>
    <w:rsid w:val="003E2329"/>
    <w:rsid w:val="003E2BC0"/>
    <w:rsid w:val="003E2E33"/>
    <w:rsid w:val="003E345E"/>
    <w:rsid w:val="003E3797"/>
    <w:rsid w:val="003E3944"/>
    <w:rsid w:val="003E408A"/>
    <w:rsid w:val="003E4921"/>
    <w:rsid w:val="003E4A5A"/>
    <w:rsid w:val="003E4B6D"/>
    <w:rsid w:val="003E4BE2"/>
    <w:rsid w:val="003E58A5"/>
    <w:rsid w:val="003E613D"/>
    <w:rsid w:val="003E61EE"/>
    <w:rsid w:val="003E6827"/>
    <w:rsid w:val="003E778E"/>
    <w:rsid w:val="003E7C62"/>
    <w:rsid w:val="003F043D"/>
    <w:rsid w:val="003F0C18"/>
    <w:rsid w:val="003F0D47"/>
    <w:rsid w:val="003F1471"/>
    <w:rsid w:val="003F1AA5"/>
    <w:rsid w:val="003F1B2A"/>
    <w:rsid w:val="003F1E90"/>
    <w:rsid w:val="003F2145"/>
    <w:rsid w:val="003F22A6"/>
    <w:rsid w:val="003F22E0"/>
    <w:rsid w:val="003F27CD"/>
    <w:rsid w:val="003F27E3"/>
    <w:rsid w:val="003F344F"/>
    <w:rsid w:val="003F46CD"/>
    <w:rsid w:val="003F475D"/>
    <w:rsid w:val="003F4DF0"/>
    <w:rsid w:val="003F4E20"/>
    <w:rsid w:val="003F4E48"/>
    <w:rsid w:val="003F5435"/>
    <w:rsid w:val="003F544B"/>
    <w:rsid w:val="003F547D"/>
    <w:rsid w:val="003F564F"/>
    <w:rsid w:val="003F5698"/>
    <w:rsid w:val="003F5785"/>
    <w:rsid w:val="003F5979"/>
    <w:rsid w:val="003F5989"/>
    <w:rsid w:val="003F639B"/>
    <w:rsid w:val="003F6BF0"/>
    <w:rsid w:val="003F726D"/>
    <w:rsid w:val="003F7270"/>
    <w:rsid w:val="003F7449"/>
    <w:rsid w:val="00400757"/>
    <w:rsid w:val="004007B9"/>
    <w:rsid w:val="004007BA"/>
    <w:rsid w:val="00400A82"/>
    <w:rsid w:val="0040114A"/>
    <w:rsid w:val="004011F1"/>
    <w:rsid w:val="00401D9F"/>
    <w:rsid w:val="00402003"/>
    <w:rsid w:val="0040219D"/>
    <w:rsid w:val="0040221E"/>
    <w:rsid w:val="00402420"/>
    <w:rsid w:val="00402BCE"/>
    <w:rsid w:val="00402E99"/>
    <w:rsid w:val="0040358C"/>
    <w:rsid w:val="004042A6"/>
    <w:rsid w:val="00404C60"/>
    <w:rsid w:val="004059B4"/>
    <w:rsid w:val="00405D3F"/>
    <w:rsid w:val="00406853"/>
    <w:rsid w:val="0040734C"/>
    <w:rsid w:val="00407FB9"/>
    <w:rsid w:val="004104A9"/>
    <w:rsid w:val="004104CE"/>
    <w:rsid w:val="00410D8C"/>
    <w:rsid w:val="004111F8"/>
    <w:rsid w:val="004116FC"/>
    <w:rsid w:val="00411D74"/>
    <w:rsid w:val="00411E00"/>
    <w:rsid w:val="00411E54"/>
    <w:rsid w:val="004122BB"/>
    <w:rsid w:val="00412F3C"/>
    <w:rsid w:val="00412F44"/>
    <w:rsid w:val="00413443"/>
    <w:rsid w:val="00413982"/>
    <w:rsid w:val="00414828"/>
    <w:rsid w:val="00415204"/>
    <w:rsid w:val="004157C5"/>
    <w:rsid w:val="00415AC9"/>
    <w:rsid w:val="0041622F"/>
    <w:rsid w:val="0041692E"/>
    <w:rsid w:val="00416C4E"/>
    <w:rsid w:val="0041792E"/>
    <w:rsid w:val="00417949"/>
    <w:rsid w:val="00420419"/>
    <w:rsid w:val="00420D25"/>
    <w:rsid w:val="004212B6"/>
    <w:rsid w:val="004215AA"/>
    <w:rsid w:val="004216D3"/>
    <w:rsid w:val="00421865"/>
    <w:rsid w:val="00421A1B"/>
    <w:rsid w:val="00421F24"/>
    <w:rsid w:val="00421F76"/>
    <w:rsid w:val="004224E7"/>
    <w:rsid w:val="004228E8"/>
    <w:rsid w:val="00423697"/>
    <w:rsid w:val="004237A2"/>
    <w:rsid w:val="004237D0"/>
    <w:rsid w:val="004239D9"/>
    <w:rsid w:val="0042400A"/>
    <w:rsid w:val="00424DA3"/>
    <w:rsid w:val="00425969"/>
    <w:rsid w:val="00425DC5"/>
    <w:rsid w:val="00425E93"/>
    <w:rsid w:val="00425F43"/>
    <w:rsid w:val="004264CA"/>
    <w:rsid w:val="00426586"/>
    <w:rsid w:val="004270B7"/>
    <w:rsid w:val="00427CF2"/>
    <w:rsid w:val="00430097"/>
    <w:rsid w:val="00430675"/>
    <w:rsid w:val="00430B2A"/>
    <w:rsid w:val="004315CC"/>
    <w:rsid w:val="00431ABB"/>
    <w:rsid w:val="004324A6"/>
    <w:rsid w:val="00432DAB"/>
    <w:rsid w:val="00433064"/>
    <w:rsid w:val="0043319E"/>
    <w:rsid w:val="00433231"/>
    <w:rsid w:val="00433280"/>
    <w:rsid w:val="00433349"/>
    <w:rsid w:val="00433E68"/>
    <w:rsid w:val="00433FB7"/>
    <w:rsid w:val="0043473B"/>
    <w:rsid w:val="00434C5E"/>
    <w:rsid w:val="00434D98"/>
    <w:rsid w:val="00434EDE"/>
    <w:rsid w:val="00435B4C"/>
    <w:rsid w:val="004360E8"/>
    <w:rsid w:val="0043653C"/>
    <w:rsid w:val="00437444"/>
    <w:rsid w:val="00437C2B"/>
    <w:rsid w:val="00437FE7"/>
    <w:rsid w:val="004405AC"/>
    <w:rsid w:val="00440615"/>
    <w:rsid w:val="0044130A"/>
    <w:rsid w:val="00441393"/>
    <w:rsid w:val="00441452"/>
    <w:rsid w:val="00441C0D"/>
    <w:rsid w:val="00441D01"/>
    <w:rsid w:val="00441E20"/>
    <w:rsid w:val="00442058"/>
    <w:rsid w:val="00442532"/>
    <w:rsid w:val="004432CC"/>
    <w:rsid w:val="0044383B"/>
    <w:rsid w:val="00443A61"/>
    <w:rsid w:val="00443A81"/>
    <w:rsid w:val="00443AC9"/>
    <w:rsid w:val="00444DCC"/>
    <w:rsid w:val="00444F0E"/>
    <w:rsid w:val="00445958"/>
    <w:rsid w:val="00447687"/>
    <w:rsid w:val="0045065F"/>
    <w:rsid w:val="00450A5D"/>
    <w:rsid w:val="004512F5"/>
    <w:rsid w:val="00451467"/>
    <w:rsid w:val="00451D62"/>
    <w:rsid w:val="0045206B"/>
    <w:rsid w:val="00452202"/>
    <w:rsid w:val="004526E0"/>
    <w:rsid w:val="00452E65"/>
    <w:rsid w:val="00453238"/>
    <w:rsid w:val="004532B6"/>
    <w:rsid w:val="0045353F"/>
    <w:rsid w:val="00453599"/>
    <w:rsid w:val="00453AF5"/>
    <w:rsid w:val="00454038"/>
    <w:rsid w:val="00454280"/>
    <w:rsid w:val="004545E2"/>
    <w:rsid w:val="004550C2"/>
    <w:rsid w:val="00455A6A"/>
    <w:rsid w:val="00455C6F"/>
    <w:rsid w:val="00455EFE"/>
    <w:rsid w:val="00456A1B"/>
    <w:rsid w:val="00456E1A"/>
    <w:rsid w:val="0045759B"/>
    <w:rsid w:val="004614DD"/>
    <w:rsid w:val="004616FD"/>
    <w:rsid w:val="00461E08"/>
    <w:rsid w:val="004624ED"/>
    <w:rsid w:val="00462A15"/>
    <w:rsid w:val="00463B1F"/>
    <w:rsid w:val="00463D3D"/>
    <w:rsid w:val="00463ECF"/>
    <w:rsid w:val="0046471E"/>
    <w:rsid w:val="00465B17"/>
    <w:rsid w:val="00465F0B"/>
    <w:rsid w:val="004665D8"/>
    <w:rsid w:val="00466773"/>
    <w:rsid w:val="00466917"/>
    <w:rsid w:val="00466B0C"/>
    <w:rsid w:val="00466E97"/>
    <w:rsid w:val="00467873"/>
    <w:rsid w:val="00467C70"/>
    <w:rsid w:val="0047068F"/>
    <w:rsid w:val="0047104E"/>
    <w:rsid w:val="00471054"/>
    <w:rsid w:val="0047117A"/>
    <w:rsid w:val="004711B0"/>
    <w:rsid w:val="0047155D"/>
    <w:rsid w:val="00471A45"/>
    <w:rsid w:val="00471DE6"/>
    <w:rsid w:val="00471DEA"/>
    <w:rsid w:val="00471F76"/>
    <w:rsid w:val="00472ECB"/>
    <w:rsid w:val="0047304D"/>
    <w:rsid w:val="004734D8"/>
    <w:rsid w:val="0047364B"/>
    <w:rsid w:val="00473E33"/>
    <w:rsid w:val="00473F93"/>
    <w:rsid w:val="00474066"/>
    <w:rsid w:val="0047408F"/>
    <w:rsid w:val="004747AA"/>
    <w:rsid w:val="00474B3C"/>
    <w:rsid w:val="00474C0A"/>
    <w:rsid w:val="00474FAF"/>
    <w:rsid w:val="004759DC"/>
    <w:rsid w:val="00475A4F"/>
    <w:rsid w:val="00475B80"/>
    <w:rsid w:val="00475E17"/>
    <w:rsid w:val="004770E7"/>
    <w:rsid w:val="004774BF"/>
    <w:rsid w:val="00477750"/>
    <w:rsid w:val="00477C4F"/>
    <w:rsid w:val="00477F19"/>
    <w:rsid w:val="00480159"/>
    <w:rsid w:val="00480F51"/>
    <w:rsid w:val="00481198"/>
    <w:rsid w:val="00481896"/>
    <w:rsid w:val="00481E30"/>
    <w:rsid w:val="00481F78"/>
    <w:rsid w:val="00482145"/>
    <w:rsid w:val="004822A3"/>
    <w:rsid w:val="00482D05"/>
    <w:rsid w:val="00483404"/>
    <w:rsid w:val="004837AB"/>
    <w:rsid w:val="004838C2"/>
    <w:rsid w:val="00483977"/>
    <w:rsid w:val="00483AE6"/>
    <w:rsid w:val="00483C12"/>
    <w:rsid w:val="00484012"/>
    <w:rsid w:val="00484972"/>
    <w:rsid w:val="0048498A"/>
    <w:rsid w:val="00484F38"/>
    <w:rsid w:val="0048504F"/>
    <w:rsid w:val="00485556"/>
    <w:rsid w:val="0048595D"/>
    <w:rsid w:val="004863E7"/>
    <w:rsid w:val="0048683B"/>
    <w:rsid w:val="0048764E"/>
    <w:rsid w:val="00487A5F"/>
    <w:rsid w:val="00490BBA"/>
    <w:rsid w:val="0049250D"/>
    <w:rsid w:val="00492831"/>
    <w:rsid w:val="00492C6E"/>
    <w:rsid w:val="00492DD2"/>
    <w:rsid w:val="004932A8"/>
    <w:rsid w:val="00493F74"/>
    <w:rsid w:val="00494BE7"/>
    <w:rsid w:val="00494CB8"/>
    <w:rsid w:val="00494D50"/>
    <w:rsid w:val="00494FFC"/>
    <w:rsid w:val="00495252"/>
    <w:rsid w:val="00495A8C"/>
    <w:rsid w:val="004970D1"/>
    <w:rsid w:val="00497549"/>
    <w:rsid w:val="004A07E8"/>
    <w:rsid w:val="004A0AD3"/>
    <w:rsid w:val="004A1588"/>
    <w:rsid w:val="004A1691"/>
    <w:rsid w:val="004A1A1E"/>
    <w:rsid w:val="004A1A7E"/>
    <w:rsid w:val="004A1EFF"/>
    <w:rsid w:val="004A2135"/>
    <w:rsid w:val="004A227A"/>
    <w:rsid w:val="004A2699"/>
    <w:rsid w:val="004A2878"/>
    <w:rsid w:val="004A2DDC"/>
    <w:rsid w:val="004A3673"/>
    <w:rsid w:val="004A3688"/>
    <w:rsid w:val="004A3AC8"/>
    <w:rsid w:val="004A3D32"/>
    <w:rsid w:val="004A42BC"/>
    <w:rsid w:val="004A44AB"/>
    <w:rsid w:val="004A46C3"/>
    <w:rsid w:val="004A4EF3"/>
    <w:rsid w:val="004A5A97"/>
    <w:rsid w:val="004A610B"/>
    <w:rsid w:val="004A68B9"/>
    <w:rsid w:val="004A6BCF"/>
    <w:rsid w:val="004A7536"/>
    <w:rsid w:val="004A7D30"/>
    <w:rsid w:val="004A7D58"/>
    <w:rsid w:val="004A7F95"/>
    <w:rsid w:val="004B05D9"/>
    <w:rsid w:val="004B06DF"/>
    <w:rsid w:val="004B0BCA"/>
    <w:rsid w:val="004B1CC8"/>
    <w:rsid w:val="004B21F8"/>
    <w:rsid w:val="004B2668"/>
    <w:rsid w:val="004B36CC"/>
    <w:rsid w:val="004B3FFF"/>
    <w:rsid w:val="004B413F"/>
    <w:rsid w:val="004B4841"/>
    <w:rsid w:val="004B55D6"/>
    <w:rsid w:val="004B5839"/>
    <w:rsid w:val="004B68D2"/>
    <w:rsid w:val="004B6ABF"/>
    <w:rsid w:val="004B784B"/>
    <w:rsid w:val="004C0538"/>
    <w:rsid w:val="004C1949"/>
    <w:rsid w:val="004C1D89"/>
    <w:rsid w:val="004C21A9"/>
    <w:rsid w:val="004C2311"/>
    <w:rsid w:val="004C28F6"/>
    <w:rsid w:val="004C2E4B"/>
    <w:rsid w:val="004C2E89"/>
    <w:rsid w:val="004C2F88"/>
    <w:rsid w:val="004C32F6"/>
    <w:rsid w:val="004C3511"/>
    <w:rsid w:val="004C3A37"/>
    <w:rsid w:val="004C3C72"/>
    <w:rsid w:val="004C3D63"/>
    <w:rsid w:val="004C41FF"/>
    <w:rsid w:val="004C4339"/>
    <w:rsid w:val="004C4AAC"/>
    <w:rsid w:val="004C4B2D"/>
    <w:rsid w:val="004C4DBF"/>
    <w:rsid w:val="004C4EBB"/>
    <w:rsid w:val="004C4EDF"/>
    <w:rsid w:val="004C5106"/>
    <w:rsid w:val="004C608B"/>
    <w:rsid w:val="004C6779"/>
    <w:rsid w:val="004C764D"/>
    <w:rsid w:val="004C7C01"/>
    <w:rsid w:val="004D02C2"/>
    <w:rsid w:val="004D0570"/>
    <w:rsid w:val="004D0875"/>
    <w:rsid w:val="004D0D8D"/>
    <w:rsid w:val="004D0F5A"/>
    <w:rsid w:val="004D10F0"/>
    <w:rsid w:val="004D2DD3"/>
    <w:rsid w:val="004D4479"/>
    <w:rsid w:val="004D44D4"/>
    <w:rsid w:val="004D4C5D"/>
    <w:rsid w:val="004D50DC"/>
    <w:rsid w:val="004D51CF"/>
    <w:rsid w:val="004D5BC9"/>
    <w:rsid w:val="004D67B9"/>
    <w:rsid w:val="004D695E"/>
    <w:rsid w:val="004D7020"/>
    <w:rsid w:val="004D725C"/>
    <w:rsid w:val="004D7780"/>
    <w:rsid w:val="004E001B"/>
    <w:rsid w:val="004E01B1"/>
    <w:rsid w:val="004E0A42"/>
    <w:rsid w:val="004E1FD3"/>
    <w:rsid w:val="004E2223"/>
    <w:rsid w:val="004E2CD3"/>
    <w:rsid w:val="004E3462"/>
    <w:rsid w:val="004E38B6"/>
    <w:rsid w:val="004E4513"/>
    <w:rsid w:val="004E4678"/>
    <w:rsid w:val="004E47A8"/>
    <w:rsid w:val="004E4C36"/>
    <w:rsid w:val="004E4EA6"/>
    <w:rsid w:val="004E5499"/>
    <w:rsid w:val="004E5C47"/>
    <w:rsid w:val="004E62C1"/>
    <w:rsid w:val="004E6706"/>
    <w:rsid w:val="004E6825"/>
    <w:rsid w:val="004E7483"/>
    <w:rsid w:val="004E7C29"/>
    <w:rsid w:val="004E7CD1"/>
    <w:rsid w:val="004E7E9A"/>
    <w:rsid w:val="004E7EAB"/>
    <w:rsid w:val="004F044A"/>
    <w:rsid w:val="004F06BE"/>
    <w:rsid w:val="004F13C5"/>
    <w:rsid w:val="004F213D"/>
    <w:rsid w:val="004F2196"/>
    <w:rsid w:val="004F25DF"/>
    <w:rsid w:val="004F2E0A"/>
    <w:rsid w:val="004F3565"/>
    <w:rsid w:val="004F3673"/>
    <w:rsid w:val="004F3C56"/>
    <w:rsid w:val="004F3E70"/>
    <w:rsid w:val="004F4345"/>
    <w:rsid w:val="004F4366"/>
    <w:rsid w:val="004F442B"/>
    <w:rsid w:val="004F44F6"/>
    <w:rsid w:val="004F46CE"/>
    <w:rsid w:val="004F49FE"/>
    <w:rsid w:val="004F4B3B"/>
    <w:rsid w:val="004F4DE2"/>
    <w:rsid w:val="004F4FD8"/>
    <w:rsid w:val="004F5295"/>
    <w:rsid w:val="004F714A"/>
    <w:rsid w:val="004F7315"/>
    <w:rsid w:val="00500B39"/>
    <w:rsid w:val="00500BB5"/>
    <w:rsid w:val="00500CDE"/>
    <w:rsid w:val="00501114"/>
    <w:rsid w:val="00501666"/>
    <w:rsid w:val="0050176B"/>
    <w:rsid w:val="00501B97"/>
    <w:rsid w:val="00501F11"/>
    <w:rsid w:val="00502229"/>
    <w:rsid w:val="00502443"/>
    <w:rsid w:val="00502B25"/>
    <w:rsid w:val="0050321E"/>
    <w:rsid w:val="00503CB0"/>
    <w:rsid w:val="00504308"/>
    <w:rsid w:val="00504435"/>
    <w:rsid w:val="00504839"/>
    <w:rsid w:val="00505D9B"/>
    <w:rsid w:val="005065F5"/>
    <w:rsid w:val="00506784"/>
    <w:rsid w:val="00506D38"/>
    <w:rsid w:val="00506E53"/>
    <w:rsid w:val="00507350"/>
    <w:rsid w:val="00507481"/>
    <w:rsid w:val="00507FB9"/>
    <w:rsid w:val="0051035A"/>
    <w:rsid w:val="005105AC"/>
    <w:rsid w:val="00510896"/>
    <w:rsid w:val="00510EA1"/>
    <w:rsid w:val="00511057"/>
    <w:rsid w:val="0051139B"/>
    <w:rsid w:val="00511C17"/>
    <w:rsid w:val="00511E6A"/>
    <w:rsid w:val="005129F2"/>
    <w:rsid w:val="00512D8C"/>
    <w:rsid w:val="00513AF6"/>
    <w:rsid w:val="00513F1B"/>
    <w:rsid w:val="005141F6"/>
    <w:rsid w:val="00514A94"/>
    <w:rsid w:val="00514C40"/>
    <w:rsid w:val="00514C7B"/>
    <w:rsid w:val="0051506E"/>
    <w:rsid w:val="0051563A"/>
    <w:rsid w:val="00515BA8"/>
    <w:rsid w:val="0051697D"/>
    <w:rsid w:val="0051781A"/>
    <w:rsid w:val="00517BCD"/>
    <w:rsid w:val="00520F17"/>
    <w:rsid w:val="005210FC"/>
    <w:rsid w:val="0052179B"/>
    <w:rsid w:val="00521816"/>
    <w:rsid w:val="00521AD4"/>
    <w:rsid w:val="00521E23"/>
    <w:rsid w:val="0052213C"/>
    <w:rsid w:val="0052243E"/>
    <w:rsid w:val="00522478"/>
    <w:rsid w:val="005235BE"/>
    <w:rsid w:val="00523A4D"/>
    <w:rsid w:val="00523B7E"/>
    <w:rsid w:val="00523BB3"/>
    <w:rsid w:val="00524B73"/>
    <w:rsid w:val="00524C09"/>
    <w:rsid w:val="00524EAB"/>
    <w:rsid w:val="00524FD8"/>
    <w:rsid w:val="00525114"/>
    <w:rsid w:val="00525271"/>
    <w:rsid w:val="005254A9"/>
    <w:rsid w:val="00525865"/>
    <w:rsid w:val="00525C4A"/>
    <w:rsid w:val="00525E87"/>
    <w:rsid w:val="00525FDE"/>
    <w:rsid w:val="00526AF9"/>
    <w:rsid w:val="00526B3A"/>
    <w:rsid w:val="00526D7B"/>
    <w:rsid w:val="0052706D"/>
    <w:rsid w:val="005270E1"/>
    <w:rsid w:val="0052793B"/>
    <w:rsid w:val="00527A24"/>
    <w:rsid w:val="005300D5"/>
    <w:rsid w:val="005303E6"/>
    <w:rsid w:val="0053045F"/>
    <w:rsid w:val="00530700"/>
    <w:rsid w:val="005307EE"/>
    <w:rsid w:val="00530DAD"/>
    <w:rsid w:val="00530F0F"/>
    <w:rsid w:val="00531753"/>
    <w:rsid w:val="00531ADC"/>
    <w:rsid w:val="0053227B"/>
    <w:rsid w:val="00532FE1"/>
    <w:rsid w:val="005339BB"/>
    <w:rsid w:val="005340BA"/>
    <w:rsid w:val="0053459B"/>
    <w:rsid w:val="005346F8"/>
    <w:rsid w:val="00534705"/>
    <w:rsid w:val="00534E9C"/>
    <w:rsid w:val="005350BD"/>
    <w:rsid w:val="00536165"/>
    <w:rsid w:val="00536352"/>
    <w:rsid w:val="005365CD"/>
    <w:rsid w:val="00536F2D"/>
    <w:rsid w:val="005373D0"/>
    <w:rsid w:val="00537C85"/>
    <w:rsid w:val="00537E45"/>
    <w:rsid w:val="0054013C"/>
    <w:rsid w:val="005405FB"/>
    <w:rsid w:val="00540BD9"/>
    <w:rsid w:val="0054170D"/>
    <w:rsid w:val="005427D7"/>
    <w:rsid w:val="005429B7"/>
    <w:rsid w:val="00542B14"/>
    <w:rsid w:val="00542C95"/>
    <w:rsid w:val="00542EA5"/>
    <w:rsid w:val="005445C1"/>
    <w:rsid w:val="0054585D"/>
    <w:rsid w:val="00545F33"/>
    <w:rsid w:val="005463BC"/>
    <w:rsid w:val="00546E98"/>
    <w:rsid w:val="0054714D"/>
    <w:rsid w:val="00547AAC"/>
    <w:rsid w:val="00550B02"/>
    <w:rsid w:val="00550B0D"/>
    <w:rsid w:val="0055330D"/>
    <w:rsid w:val="00553620"/>
    <w:rsid w:val="0055539B"/>
    <w:rsid w:val="00555C3C"/>
    <w:rsid w:val="0055680A"/>
    <w:rsid w:val="00556988"/>
    <w:rsid w:val="00556C8F"/>
    <w:rsid w:val="00557205"/>
    <w:rsid w:val="0055787E"/>
    <w:rsid w:val="00557AB2"/>
    <w:rsid w:val="00560104"/>
    <w:rsid w:val="005603F9"/>
    <w:rsid w:val="00560864"/>
    <w:rsid w:val="0056086D"/>
    <w:rsid w:val="00561797"/>
    <w:rsid w:val="00561C4A"/>
    <w:rsid w:val="00562102"/>
    <w:rsid w:val="00562767"/>
    <w:rsid w:val="00562F07"/>
    <w:rsid w:val="00563DF5"/>
    <w:rsid w:val="00564239"/>
    <w:rsid w:val="00564744"/>
    <w:rsid w:val="00564977"/>
    <w:rsid w:val="00565948"/>
    <w:rsid w:val="00566739"/>
    <w:rsid w:val="005668D2"/>
    <w:rsid w:val="00566E2B"/>
    <w:rsid w:val="0056713A"/>
    <w:rsid w:val="00567793"/>
    <w:rsid w:val="00570A02"/>
    <w:rsid w:val="0057122E"/>
    <w:rsid w:val="005725B6"/>
    <w:rsid w:val="005727A6"/>
    <w:rsid w:val="0057284B"/>
    <w:rsid w:val="00572B30"/>
    <w:rsid w:val="00572B34"/>
    <w:rsid w:val="00572F53"/>
    <w:rsid w:val="00574007"/>
    <w:rsid w:val="005744D4"/>
    <w:rsid w:val="005758F7"/>
    <w:rsid w:val="00575A3F"/>
    <w:rsid w:val="0057717A"/>
    <w:rsid w:val="00577396"/>
    <w:rsid w:val="005774C3"/>
    <w:rsid w:val="00580543"/>
    <w:rsid w:val="00580846"/>
    <w:rsid w:val="00581130"/>
    <w:rsid w:val="005824B9"/>
    <w:rsid w:val="00582EFB"/>
    <w:rsid w:val="005830DC"/>
    <w:rsid w:val="0058388A"/>
    <w:rsid w:val="00583D55"/>
    <w:rsid w:val="00583F04"/>
    <w:rsid w:val="00584A21"/>
    <w:rsid w:val="00585224"/>
    <w:rsid w:val="005854EB"/>
    <w:rsid w:val="00585611"/>
    <w:rsid w:val="0058582D"/>
    <w:rsid w:val="00585A54"/>
    <w:rsid w:val="00586343"/>
    <w:rsid w:val="005863FE"/>
    <w:rsid w:val="005869D4"/>
    <w:rsid w:val="005874A8"/>
    <w:rsid w:val="005877AF"/>
    <w:rsid w:val="0058780A"/>
    <w:rsid w:val="0058797D"/>
    <w:rsid w:val="00587EDB"/>
    <w:rsid w:val="005901B3"/>
    <w:rsid w:val="00590C33"/>
    <w:rsid w:val="00591221"/>
    <w:rsid w:val="00592073"/>
    <w:rsid w:val="00592348"/>
    <w:rsid w:val="00592E3F"/>
    <w:rsid w:val="0059360D"/>
    <w:rsid w:val="00593E99"/>
    <w:rsid w:val="00594044"/>
    <w:rsid w:val="00594563"/>
    <w:rsid w:val="005954FC"/>
    <w:rsid w:val="00595E2D"/>
    <w:rsid w:val="00596B3E"/>
    <w:rsid w:val="00597994"/>
    <w:rsid w:val="005A05B0"/>
    <w:rsid w:val="005A0E29"/>
    <w:rsid w:val="005A1523"/>
    <w:rsid w:val="005A1701"/>
    <w:rsid w:val="005A1CBB"/>
    <w:rsid w:val="005A1EA7"/>
    <w:rsid w:val="005A1EB4"/>
    <w:rsid w:val="005A1EFD"/>
    <w:rsid w:val="005A1F17"/>
    <w:rsid w:val="005A2361"/>
    <w:rsid w:val="005A2A87"/>
    <w:rsid w:val="005A2F2D"/>
    <w:rsid w:val="005A3482"/>
    <w:rsid w:val="005A3B92"/>
    <w:rsid w:val="005A3D1C"/>
    <w:rsid w:val="005A4170"/>
    <w:rsid w:val="005A4433"/>
    <w:rsid w:val="005A4CEC"/>
    <w:rsid w:val="005A576D"/>
    <w:rsid w:val="005A5D52"/>
    <w:rsid w:val="005A71E0"/>
    <w:rsid w:val="005A7435"/>
    <w:rsid w:val="005A763A"/>
    <w:rsid w:val="005A7D42"/>
    <w:rsid w:val="005B0002"/>
    <w:rsid w:val="005B0A10"/>
    <w:rsid w:val="005B0B4F"/>
    <w:rsid w:val="005B120E"/>
    <w:rsid w:val="005B1428"/>
    <w:rsid w:val="005B1804"/>
    <w:rsid w:val="005B1A21"/>
    <w:rsid w:val="005B1D8A"/>
    <w:rsid w:val="005B2506"/>
    <w:rsid w:val="005B28D4"/>
    <w:rsid w:val="005B3302"/>
    <w:rsid w:val="005B39E9"/>
    <w:rsid w:val="005B3F44"/>
    <w:rsid w:val="005B40A7"/>
    <w:rsid w:val="005B469D"/>
    <w:rsid w:val="005B4DED"/>
    <w:rsid w:val="005B4FC0"/>
    <w:rsid w:val="005B509B"/>
    <w:rsid w:val="005B50B8"/>
    <w:rsid w:val="005B5159"/>
    <w:rsid w:val="005B5820"/>
    <w:rsid w:val="005B5D28"/>
    <w:rsid w:val="005B5D5A"/>
    <w:rsid w:val="005B65DF"/>
    <w:rsid w:val="005B6950"/>
    <w:rsid w:val="005B6E85"/>
    <w:rsid w:val="005B72C4"/>
    <w:rsid w:val="005B74B5"/>
    <w:rsid w:val="005C00B3"/>
    <w:rsid w:val="005C12F6"/>
    <w:rsid w:val="005C172F"/>
    <w:rsid w:val="005C1944"/>
    <w:rsid w:val="005C2633"/>
    <w:rsid w:val="005C2D34"/>
    <w:rsid w:val="005C2D68"/>
    <w:rsid w:val="005C3050"/>
    <w:rsid w:val="005C31D6"/>
    <w:rsid w:val="005C3C65"/>
    <w:rsid w:val="005C4076"/>
    <w:rsid w:val="005C408C"/>
    <w:rsid w:val="005C4317"/>
    <w:rsid w:val="005C4603"/>
    <w:rsid w:val="005C48C8"/>
    <w:rsid w:val="005C49DE"/>
    <w:rsid w:val="005C51E8"/>
    <w:rsid w:val="005C5A0C"/>
    <w:rsid w:val="005C5C14"/>
    <w:rsid w:val="005C608B"/>
    <w:rsid w:val="005C6699"/>
    <w:rsid w:val="005C679A"/>
    <w:rsid w:val="005C679D"/>
    <w:rsid w:val="005C68BF"/>
    <w:rsid w:val="005C6CC5"/>
    <w:rsid w:val="005C6F0B"/>
    <w:rsid w:val="005C702B"/>
    <w:rsid w:val="005C7210"/>
    <w:rsid w:val="005C76B0"/>
    <w:rsid w:val="005D044B"/>
    <w:rsid w:val="005D0768"/>
    <w:rsid w:val="005D0BC6"/>
    <w:rsid w:val="005D0BEB"/>
    <w:rsid w:val="005D0EAE"/>
    <w:rsid w:val="005D11E3"/>
    <w:rsid w:val="005D13DC"/>
    <w:rsid w:val="005D147B"/>
    <w:rsid w:val="005D2049"/>
    <w:rsid w:val="005D252C"/>
    <w:rsid w:val="005D2807"/>
    <w:rsid w:val="005D2BB6"/>
    <w:rsid w:val="005D2DC7"/>
    <w:rsid w:val="005D2DD9"/>
    <w:rsid w:val="005D2F9A"/>
    <w:rsid w:val="005D3F64"/>
    <w:rsid w:val="005D444F"/>
    <w:rsid w:val="005D4695"/>
    <w:rsid w:val="005D4C4C"/>
    <w:rsid w:val="005D4D08"/>
    <w:rsid w:val="005D4EE3"/>
    <w:rsid w:val="005D51FA"/>
    <w:rsid w:val="005D554D"/>
    <w:rsid w:val="005D5862"/>
    <w:rsid w:val="005D58C8"/>
    <w:rsid w:val="005D5E4C"/>
    <w:rsid w:val="005D5F5C"/>
    <w:rsid w:val="005D61DB"/>
    <w:rsid w:val="005D6BE0"/>
    <w:rsid w:val="005D6D5C"/>
    <w:rsid w:val="005D7078"/>
    <w:rsid w:val="005D73A3"/>
    <w:rsid w:val="005D75C0"/>
    <w:rsid w:val="005D79B4"/>
    <w:rsid w:val="005D7C4B"/>
    <w:rsid w:val="005E0FC6"/>
    <w:rsid w:val="005E1898"/>
    <w:rsid w:val="005E38D4"/>
    <w:rsid w:val="005E39D4"/>
    <w:rsid w:val="005E3ADF"/>
    <w:rsid w:val="005E43AC"/>
    <w:rsid w:val="005E4568"/>
    <w:rsid w:val="005E4622"/>
    <w:rsid w:val="005E4759"/>
    <w:rsid w:val="005E4B75"/>
    <w:rsid w:val="005E5437"/>
    <w:rsid w:val="005E5B0B"/>
    <w:rsid w:val="005E5D51"/>
    <w:rsid w:val="005E61A2"/>
    <w:rsid w:val="005E62A9"/>
    <w:rsid w:val="005E62E6"/>
    <w:rsid w:val="005E6ABC"/>
    <w:rsid w:val="005E6DD0"/>
    <w:rsid w:val="005E7DCC"/>
    <w:rsid w:val="005F1552"/>
    <w:rsid w:val="005F22C1"/>
    <w:rsid w:val="005F2A1E"/>
    <w:rsid w:val="005F2CE4"/>
    <w:rsid w:val="005F3027"/>
    <w:rsid w:val="005F3C57"/>
    <w:rsid w:val="005F5D3E"/>
    <w:rsid w:val="005F5E4C"/>
    <w:rsid w:val="005F6558"/>
    <w:rsid w:val="005F72DC"/>
    <w:rsid w:val="005F7813"/>
    <w:rsid w:val="005F7818"/>
    <w:rsid w:val="005F7E61"/>
    <w:rsid w:val="00600A20"/>
    <w:rsid w:val="00600BDF"/>
    <w:rsid w:val="00600DD2"/>
    <w:rsid w:val="00600DF4"/>
    <w:rsid w:val="00600EF2"/>
    <w:rsid w:val="006024CC"/>
    <w:rsid w:val="0060261D"/>
    <w:rsid w:val="00602744"/>
    <w:rsid w:val="00602EB8"/>
    <w:rsid w:val="00602F95"/>
    <w:rsid w:val="00603D52"/>
    <w:rsid w:val="0060429D"/>
    <w:rsid w:val="00605686"/>
    <w:rsid w:val="00605870"/>
    <w:rsid w:val="00606E39"/>
    <w:rsid w:val="0060797E"/>
    <w:rsid w:val="00607D80"/>
    <w:rsid w:val="006104E4"/>
    <w:rsid w:val="00610B68"/>
    <w:rsid w:val="00610DCB"/>
    <w:rsid w:val="00610E4D"/>
    <w:rsid w:val="00610F6D"/>
    <w:rsid w:val="00611153"/>
    <w:rsid w:val="00611236"/>
    <w:rsid w:val="006118EC"/>
    <w:rsid w:val="00611AAC"/>
    <w:rsid w:val="00611C4A"/>
    <w:rsid w:val="006125EB"/>
    <w:rsid w:val="0061298A"/>
    <w:rsid w:val="00612A84"/>
    <w:rsid w:val="00612A90"/>
    <w:rsid w:val="00612B65"/>
    <w:rsid w:val="006138BD"/>
    <w:rsid w:val="00613B51"/>
    <w:rsid w:val="00613E87"/>
    <w:rsid w:val="00615317"/>
    <w:rsid w:val="00615544"/>
    <w:rsid w:val="00616051"/>
    <w:rsid w:val="006160A0"/>
    <w:rsid w:val="00616583"/>
    <w:rsid w:val="00616EE3"/>
    <w:rsid w:val="00617036"/>
    <w:rsid w:val="0061746C"/>
    <w:rsid w:val="0061778A"/>
    <w:rsid w:val="00617896"/>
    <w:rsid w:val="00617B5E"/>
    <w:rsid w:val="00617D01"/>
    <w:rsid w:val="0062032C"/>
    <w:rsid w:val="006204C9"/>
    <w:rsid w:val="0062175C"/>
    <w:rsid w:val="006219AF"/>
    <w:rsid w:val="00621B75"/>
    <w:rsid w:val="00621EE8"/>
    <w:rsid w:val="006220F9"/>
    <w:rsid w:val="006235D5"/>
    <w:rsid w:val="00623922"/>
    <w:rsid w:val="00623A78"/>
    <w:rsid w:val="00623A86"/>
    <w:rsid w:val="00625F33"/>
    <w:rsid w:val="0062602F"/>
    <w:rsid w:val="00626295"/>
    <w:rsid w:val="00626B89"/>
    <w:rsid w:val="006274B8"/>
    <w:rsid w:val="00627680"/>
    <w:rsid w:val="006276E7"/>
    <w:rsid w:val="00627A06"/>
    <w:rsid w:val="00627BA8"/>
    <w:rsid w:val="00627C47"/>
    <w:rsid w:val="00630272"/>
    <w:rsid w:val="006302B0"/>
    <w:rsid w:val="006303BC"/>
    <w:rsid w:val="006309A8"/>
    <w:rsid w:val="00630AF2"/>
    <w:rsid w:val="00630B62"/>
    <w:rsid w:val="00630F30"/>
    <w:rsid w:val="00631208"/>
    <w:rsid w:val="00631B43"/>
    <w:rsid w:val="006328CE"/>
    <w:rsid w:val="006329FF"/>
    <w:rsid w:val="00632D0A"/>
    <w:rsid w:val="006332E0"/>
    <w:rsid w:val="00633499"/>
    <w:rsid w:val="0063388A"/>
    <w:rsid w:val="00633A13"/>
    <w:rsid w:val="00633F2A"/>
    <w:rsid w:val="006344DA"/>
    <w:rsid w:val="00634615"/>
    <w:rsid w:val="0063469B"/>
    <w:rsid w:val="006346B2"/>
    <w:rsid w:val="00634CC8"/>
    <w:rsid w:val="0063539C"/>
    <w:rsid w:val="006353A6"/>
    <w:rsid w:val="00635447"/>
    <w:rsid w:val="00635545"/>
    <w:rsid w:val="00635575"/>
    <w:rsid w:val="006355DF"/>
    <w:rsid w:val="00635610"/>
    <w:rsid w:val="00635B37"/>
    <w:rsid w:val="00636440"/>
    <w:rsid w:val="00636445"/>
    <w:rsid w:val="006366EE"/>
    <w:rsid w:val="00636AB0"/>
    <w:rsid w:val="006376D3"/>
    <w:rsid w:val="00637904"/>
    <w:rsid w:val="00637DDC"/>
    <w:rsid w:val="0064001D"/>
    <w:rsid w:val="0064047B"/>
    <w:rsid w:val="0064077F"/>
    <w:rsid w:val="00641B3D"/>
    <w:rsid w:val="0064201B"/>
    <w:rsid w:val="0064274F"/>
    <w:rsid w:val="00642D1F"/>
    <w:rsid w:val="00642D92"/>
    <w:rsid w:val="0064327A"/>
    <w:rsid w:val="00643426"/>
    <w:rsid w:val="00644636"/>
    <w:rsid w:val="00644729"/>
    <w:rsid w:val="00644FE4"/>
    <w:rsid w:val="006452C1"/>
    <w:rsid w:val="00645375"/>
    <w:rsid w:val="006457E1"/>
    <w:rsid w:val="006467D3"/>
    <w:rsid w:val="00646985"/>
    <w:rsid w:val="00646DE9"/>
    <w:rsid w:val="00646F1A"/>
    <w:rsid w:val="00647333"/>
    <w:rsid w:val="006479BD"/>
    <w:rsid w:val="00650046"/>
    <w:rsid w:val="006500D2"/>
    <w:rsid w:val="006501CB"/>
    <w:rsid w:val="006503C6"/>
    <w:rsid w:val="006507E1"/>
    <w:rsid w:val="00650845"/>
    <w:rsid w:val="00650847"/>
    <w:rsid w:val="00651401"/>
    <w:rsid w:val="0065158C"/>
    <w:rsid w:val="006515CC"/>
    <w:rsid w:val="006518F5"/>
    <w:rsid w:val="00652168"/>
    <w:rsid w:val="00652396"/>
    <w:rsid w:val="00652668"/>
    <w:rsid w:val="00652F5B"/>
    <w:rsid w:val="00653457"/>
    <w:rsid w:val="006539DE"/>
    <w:rsid w:val="00653EAB"/>
    <w:rsid w:val="00654325"/>
    <w:rsid w:val="00655482"/>
    <w:rsid w:val="00655821"/>
    <w:rsid w:val="006566A9"/>
    <w:rsid w:val="00656D92"/>
    <w:rsid w:val="0065772A"/>
    <w:rsid w:val="00657C08"/>
    <w:rsid w:val="00660186"/>
    <w:rsid w:val="00660316"/>
    <w:rsid w:val="00660993"/>
    <w:rsid w:val="00660A73"/>
    <w:rsid w:val="00661669"/>
    <w:rsid w:val="0066212D"/>
    <w:rsid w:val="00662313"/>
    <w:rsid w:val="00662528"/>
    <w:rsid w:val="00662B56"/>
    <w:rsid w:val="00662D7F"/>
    <w:rsid w:val="00663C8B"/>
    <w:rsid w:val="0066432E"/>
    <w:rsid w:val="0066556F"/>
    <w:rsid w:val="00665AD3"/>
    <w:rsid w:val="00665CF9"/>
    <w:rsid w:val="00665F61"/>
    <w:rsid w:val="00666277"/>
    <w:rsid w:val="00666959"/>
    <w:rsid w:val="00666F76"/>
    <w:rsid w:val="00667578"/>
    <w:rsid w:val="00667A0E"/>
    <w:rsid w:val="00670440"/>
    <w:rsid w:val="00670FDE"/>
    <w:rsid w:val="006716BB"/>
    <w:rsid w:val="0067187A"/>
    <w:rsid w:val="00671F85"/>
    <w:rsid w:val="00672EF4"/>
    <w:rsid w:val="0067304F"/>
    <w:rsid w:val="006731FC"/>
    <w:rsid w:val="0067323C"/>
    <w:rsid w:val="006735F1"/>
    <w:rsid w:val="006736A1"/>
    <w:rsid w:val="006737A2"/>
    <w:rsid w:val="00674D4D"/>
    <w:rsid w:val="006757DF"/>
    <w:rsid w:val="00675B92"/>
    <w:rsid w:val="006763F6"/>
    <w:rsid w:val="00676502"/>
    <w:rsid w:val="006769EA"/>
    <w:rsid w:val="00676E65"/>
    <w:rsid w:val="00677218"/>
    <w:rsid w:val="00677AF3"/>
    <w:rsid w:val="00677D14"/>
    <w:rsid w:val="00680D08"/>
    <w:rsid w:val="00681053"/>
    <w:rsid w:val="00681A8A"/>
    <w:rsid w:val="00682912"/>
    <w:rsid w:val="00683290"/>
    <w:rsid w:val="006833A7"/>
    <w:rsid w:val="00683423"/>
    <w:rsid w:val="006834B6"/>
    <w:rsid w:val="006837FA"/>
    <w:rsid w:val="006838C3"/>
    <w:rsid w:val="0068529B"/>
    <w:rsid w:val="006854B8"/>
    <w:rsid w:val="00685573"/>
    <w:rsid w:val="006856AD"/>
    <w:rsid w:val="00685A63"/>
    <w:rsid w:val="0068609B"/>
    <w:rsid w:val="00686D40"/>
    <w:rsid w:val="006872C0"/>
    <w:rsid w:val="006873F9"/>
    <w:rsid w:val="00687736"/>
    <w:rsid w:val="00687ADC"/>
    <w:rsid w:val="0069093C"/>
    <w:rsid w:val="006914D0"/>
    <w:rsid w:val="00691BAF"/>
    <w:rsid w:val="006921F1"/>
    <w:rsid w:val="00693288"/>
    <w:rsid w:val="00693897"/>
    <w:rsid w:val="006940CF"/>
    <w:rsid w:val="00694725"/>
    <w:rsid w:val="00694B08"/>
    <w:rsid w:val="00694E30"/>
    <w:rsid w:val="006956EB"/>
    <w:rsid w:val="0069586F"/>
    <w:rsid w:val="00696005"/>
    <w:rsid w:val="00696425"/>
    <w:rsid w:val="00696927"/>
    <w:rsid w:val="00696A30"/>
    <w:rsid w:val="00696E7C"/>
    <w:rsid w:val="006970C9"/>
    <w:rsid w:val="00697279"/>
    <w:rsid w:val="006976AD"/>
    <w:rsid w:val="006A0742"/>
    <w:rsid w:val="006A0773"/>
    <w:rsid w:val="006A0C52"/>
    <w:rsid w:val="006A0D26"/>
    <w:rsid w:val="006A1633"/>
    <w:rsid w:val="006A2057"/>
    <w:rsid w:val="006A2BD6"/>
    <w:rsid w:val="006A38C2"/>
    <w:rsid w:val="006A3CBB"/>
    <w:rsid w:val="006A3CDC"/>
    <w:rsid w:val="006A42B8"/>
    <w:rsid w:val="006A44B0"/>
    <w:rsid w:val="006A47C1"/>
    <w:rsid w:val="006A48DF"/>
    <w:rsid w:val="006A50BF"/>
    <w:rsid w:val="006A5311"/>
    <w:rsid w:val="006A5AAD"/>
    <w:rsid w:val="006A61E5"/>
    <w:rsid w:val="006A6820"/>
    <w:rsid w:val="006A6E40"/>
    <w:rsid w:val="006A6EA6"/>
    <w:rsid w:val="006A7B57"/>
    <w:rsid w:val="006B0423"/>
    <w:rsid w:val="006B0673"/>
    <w:rsid w:val="006B06E3"/>
    <w:rsid w:val="006B0AEF"/>
    <w:rsid w:val="006B16FD"/>
    <w:rsid w:val="006B1C55"/>
    <w:rsid w:val="006B2232"/>
    <w:rsid w:val="006B2B91"/>
    <w:rsid w:val="006B2BBA"/>
    <w:rsid w:val="006B4280"/>
    <w:rsid w:val="006B46E5"/>
    <w:rsid w:val="006B4BA8"/>
    <w:rsid w:val="006B6060"/>
    <w:rsid w:val="006B6247"/>
    <w:rsid w:val="006B639A"/>
    <w:rsid w:val="006B63D0"/>
    <w:rsid w:val="006B689D"/>
    <w:rsid w:val="006B6A0F"/>
    <w:rsid w:val="006B6A5E"/>
    <w:rsid w:val="006B6D19"/>
    <w:rsid w:val="006B6DC2"/>
    <w:rsid w:val="006B75B9"/>
    <w:rsid w:val="006B7E2D"/>
    <w:rsid w:val="006C0685"/>
    <w:rsid w:val="006C120A"/>
    <w:rsid w:val="006C13E5"/>
    <w:rsid w:val="006C17B0"/>
    <w:rsid w:val="006C24E2"/>
    <w:rsid w:val="006C2CF7"/>
    <w:rsid w:val="006C2D20"/>
    <w:rsid w:val="006C2F69"/>
    <w:rsid w:val="006C3038"/>
    <w:rsid w:val="006C353F"/>
    <w:rsid w:val="006C354B"/>
    <w:rsid w:val="006C385E"/>
    <w:rsid w:val="006C3968"/>
    <w:rsid w:val="006C3F0B"/>
    <w:rsid w:val="006C52BD"/>
    <w:rsid w:val="006C6365"/>
    <w:rsid w:val="006C653C"/>
    <w:rsid w:val="006C6DEE"/>
    <w:rsid w:val="006C6F8F"/>
    <w:rsid w:val="006C7499"/>
    <w:rsid w:val="006C7830"/>
    <w:rsid w:val="006C7A0B"/>
    <w:rsid w:val="006C7A95"/>
    <w:rsid w:val="006C7F85"/>
    <w:rsid w:val="006D174B"/>
    <w:rsid w:val="006D191B"/>
    <w:rsid w:val="006D2713"/>
    <w:rsid w:val="006D28CA"/>
    <w:rsid w:val="006D2FBE"/>
    <w:rsid w:val="006D319D"/>
    <w:rsid w:val="006D3325"/>
    <w:rsid w:val="006D378F"/>
    <w:rsid w:val="006D41B0"/>
    <w:rsid w:val="006D4936"/>
    <w:rsid w:val="006D4A13"/>
    <w:rsid w:val="006D4C11"/>
    <w:rsid w:val="006D4CD5"/>
    <w:rsid w:val="006D54C0"/>
    <w:rsid w:val="006D5FBA"/>
    <w:rsid w:val="006D620C"/>
    <w:rsid w:val="006D623B"/>
    <w:rsid w:val="006D6305"/>
    <w:rsid w:val="006D6490"/>
    <w:rsid w:val="006D70D5"/>
    <w:rsid w:val="006E0CE1"/>
    <w:rsid w:val="006E1372"/>
    <w:rsid w:val="006E1467"/>
    <w:rsid w:val="006E1652"/>
    <w:rsid w:val="006E245C"/>
    <w:rsid w:val="006E299D"/>
    <w:rsid w:val="006E4D48"/>
    <w:rsid w:val="006E4E3A"/>
    <w:rsid w:val="006E5DC8"/>
    <w:rsid w:val="006E619E"/>
    <w:rsid w:val="006E6736"/>
    <w:rsid w:val="006E6DCE"/>
    <w:rsid w:val="006E7075"/>
    <w:rsid w:val="006E735A"/>
    <w:rsid w:val="006E76EB"/>
    <w:rsid w:val="006E7D67"/>
    <w:rsid w:val="006F02C6"/>
    <w:rsid w:val="006F109D"/>
    <w:rsid w:val="006F123E"/>
    <w:rsid w:val="006F13BE"/>
    <w:rsid w:val="006F15F4"/>
    <w:rsid w:val="006F194A"/>
    <w:rsid w:val="006F1966"/>
    <w:rsid w:val="006F2653"/>
    <w:rsid w:val="006F2656"/>
    <w:rsid w:val="006F26FA"/>
    <w:rsid w:val="006F283D"/>
    <w:rsid w:val="006F29FC"/>
    <w:rsid w:val="006F423B"/>
    <w:rsid w:val="006F4500"/>
    <w:rsid w:val="006F4BFE"/>
    <w:rsid w:val="006F4D16"/>
    <w:rsid w:val="006F4F67"/>
    <w:rsid w:val="006F5197"/>
    <w:rsid w:val="006F60B9"/>
    <w:rsid w:val="006F63B2"/>
    <w:rsid w:val="006F656F"/>
    <w:rsid w:val="006F7092"/>
    <w:rsid w:val="006F7127"/>
    <w:rsid w:val="006F725A"/>
    <w:rsid w:val="006F74AF"/>
    <w:rsid w:val="006F7CAC"/>
    <w:rsid w:val="006F7CF1"/>
    <w:rsid w:val="00700209"/>
    <w:rsid w:val="00700A3B"/>
    <w:rsid w:val="0070188B"/>
    <w:rsid w:val="00702BB6"/>
    <w:rsid w:val="00702BD3"/>
    <w:rsid w:val="0070411C"/>
    <w:rsid w:val="00704149"/>
    <w:rsid w:val="007045DB"/>
    <w:rsid w:val="007047D5"/>
    <w:rsid w:val="0070481C"/>
    <w:rsid w:val="0070506A"/>
    <w:rsid w:val="00706093"/>
    <w:rsid w:val="007063B3"/>
    <w:rsid w:val="0070678C"/>
    <w:rsid w:val="007068C6"/>
    <w:rsid w:val="00706A6A"/>
    <w:rsid w:val="00706AC7"/>
    <w:rsid w:val="00706BCF"/>
    <w:rsid w:val="00706C9A"/>
    <w:rsid w:val="00707215"/>
    <w:rsid w:val="0070765F"/>
    <w:rsid w:val="007077CB"/>
    <w:rsid w:val="007077CE"/>
    <w:rsid w:val="007078B9"/>
    <w:rsid w:val="00707B9F"/>
    <w:rsid w:val="00707BD5"/>
    <w:rsid w:val="007104C6"/>
    <w:rsid w:val="007108A1"/>
    <w:rsid w:val="007108FC"/>
    <w:rsid w:val="00710C72"/>
    <w:rsid w:val="00710F58"/>
    <w:rsid w:val="007120F1"/>
    <w:rsid w:val="00712428"/>
    <w:rsid w:val="007124A0"/>
    <w:rsid w:val="00712872"/>
    <w:rsid w:val="00712A8B"/>
    <w:rsid w:val="007131C1"/>
    <w:rsid w:val="007136E0"/>
    <w:rsid w:val="00713A28"/>
    <w:rsid w:val="00713B06"/>
    <w:rsid w:val="00713B64"/>
    <w:rsid w:val="00713D61"/>
    <w:rsid w:val="0071486A"/>
    <w:rsid w:val="00714C9C"/>
    <w:rsid w:val="00714CE7"/>
    <w:rsid w:val="00715A4F"/>
    <w:rsid w:val="007167B0"/>
    <w:rsid w:val="00716B2D"/>
    <w:rsid w:val="0071713A"/>
    <w:rsid w:val="0071717C"/>
    <w:rsid w:val="007172A8"/>
    <w:rsid w:val="00717C81"/>
    <w:rsid w:val="00717E4F"/>
    <w:rsid w:val="00717FC4"/>
    <w:rsid w:val="007201A0"/>
    <w:rsid w:val="007203E6"/>
    <w:rsid w:val="0072050B"/>
    <w:rsid w:val="00720C09"/>
    <w:rsid w:val="00720ECD"/>
    <w:rsid w:val="0072128A"/>
    <w:rsid w:val="007216E8"/>
    <w:rsid w:val="007221BD"/>
    <w:rsid w:val="00722388"/>
    <w:rsid w:val="007225D8"/>
    <w:rsid w:val="007226BB"/>
    <w:rsid w:val="00722899"/>
    <w:rsid w:val="00722FD1"/>
    <w:rsid w:val="0072386E"/>
    <w:rsid w:val="00723E2F"/>
    <w:rsid w:val="00723F83"/>
    <w:rsid w:val="00724217"/>
    <w:rsid w:val="00724387"/>
    <w:rsid w:val="00724571"/>
    <w:rsid w:val="00724722"/>
    <w:rsid w:val="007249AF"/>
    <w:rsid w:val="00724CF4"/>
    <w:rsid w:val="0072503B"/>
    <w:rsid w:val="00725524"/>
    <w:rsid w:val="00725B09"/>
    <w:rsid w:val="00725E66"/>
    <w:rsid w:val="00726913"/>
    <w:rsid w:val="00726925"/>
    <w:rsid w:val="00726F8E"/>
    <w:rsid w:val="0072755C"/>
    <w:rsid w:val="0072779F"/>
    <w:rsid w:val="007304FF"/>
    <w:rsid w:val="00730565"/>
    <w:rsid w:val="007305C2"/>
    <w:rsid w:val="00730763"/>
    <w:rsid w:val="0073152D"/>
    <w:rsid w:val="007317DA"/>
    <w:rsid w:val="00732DCD"/>
    <w:rsid w:val="00732EA4"/>
    <w:rsid w:val="00733B14"/>
    <w:rsid w:val="00733F7C"/>
    <w:rsid w:val="007340A7"/>
    <w:rsid w:val="00734485"/>
    <w:rsid w:val="00734A6E"/>
    <w:rsid w:val="00735161"/>
    <w:rsid w:val="00736D15"/>
    <w:rsid w:val="00736DB9"/>
    <w:rsid w:val="00736F44"/>
    <w:rsid w:val="00737578"/>
    <w:rsid w:val="007402B1"/>
    <w:rsid w:val="00740EBE"/>
    <w:rsid w:val="00741367"/>
    <w:rsid w:val="00741A4D"/>
    <w:rsid w:val="00741AAA"/>
    <w:rsid w:val="00742058"/>
    <w:rsid w:val="00742305"/>
    <w:rsid w:val="0074260F"/>
    <w:rsid w:val="00742B69"/>
    <w:rsid w:val="00743182"/>
    <w:rsid w:val="00743437"/>
    <w:rsid w:val="00743CB3"/>
    <w:rsid w:val="00744226"/>
    <w:rsid w:val="00744883"/>
    <w:rsid w:val="00744D3B"/>
    <w:rsid w:val="007458A1"/>
    <w:rsid w:val="007459B2"/>
    <w:rsid w:val="00745FE3"/>
    <w:rsid w:val="007460F2"/>
    <w:rsid w:val="00746DCD"/>
    <w:rsid w:val="00747236"/>
    <w:rsid w:val="00747B18"/>
    <w:rsid w:val="0075028F"/>
    <w:rsid w:val="00750700"/>
    <w:rsid w:val="00750A80"/>
    <w:rsid w:val="00750C75"/>
    <w:rsid w:val="00751F7F"/>
    <w:rsid w:val="00751FDB"/>
    <w:rsid w:val="007527B0"/>
    <w:rsid w:val="00752EC3"/>
    <w:rsid w:val="007532F8"/>
    <w:rsid w:val="00753B9F"/>
    <w:rsid w:val="0075454A"/>
    <w:rsid w:val="00754999"/>
    <w:rsid w:val="00754CA8"/>
    <w:rsid w:val="007559E6"/>
    <w:rsid w:val="007565DD"/>
    <w:rsid w:val="007565ED"/>
    <w:rsid w:val="0075756C"/>
    <w:rsid w:val="00757859"/>
    <w:rsid w:val="00757FE2"/>
    <w:rsid w:val="00760548"/>
    <w:rsid w:val="00760A37"/>
    <w:rsid w:val="007616C0"/>
    <w:rsid w:val="007627FA"/>
    <w:rsid w:val="00762C2A"/>
    <w:rsid w:val="007630AF"/>
    <w:rsid w:val="007631CE"/>
    <w:rsid w:val="007635E0"/>
    <w:rsid w:val="00763623"/>
    <w:rsid w:val="007636FC"/>
    <w:rsid w:val="007639F4"/>
    <w:rsid w:val="00763ABF"/>
    <w:rsid w:val="00763FD5"/>
    <w:rsid w:val="00764B62"/>
    <w:rsid w:val="00764FA9"/>
    <w:rsid w:val="007658F5"/>
    <w:rsid w:val="0076601D"/>
    <w:rsid w:val="0076657B"/>
    <w:rsid w:val="0076661E"/>
    <w:rsid w:val="00766A10"/>
    <w:rsid w:val="00766ECA"/>
    <w:rsid w:val="00767D89"/>
    <w:rsid w:val="007704AD"/>
    <w:rsid w:val="007709A2"/>
    <w:rsid w:val="00770E8D"/>
    <w:rsid w:val="00772DD2"/>
    <w:rsid w:val="007732CA"/>
    <w:rsid w:val="007734DD"/>
    <w:rsid w:val="00774C5A"/>
    <w:rsid w:val="007756C9"/>
    <w:rsid w:val="0077583F"/>
    <w:rsid w:val="007761F2"/>
    <w:rsid w:val="00776363"/>
    <w:rsid w:val="00776915"/>
    <w:rsid w:val="00777A79"/>
    <w:rsid w:val="00777C65"/>
    <w:rsid w:val="00781D38"/>
    <w:rsid w:val="00782B59"/>
    <w:rsid w:val="00782FDF"/>
    <w:rsid w:val="007834EC"/>
    <w:rsid w:val="00783F25"/>
    <w:rsid w:val="007844BE"/>
    <w:rsid w:val="00784774"/>
    <w:rsid w:val="007859F2"/>
    <w:rsid w:val="00785E7E"/>
    <w:rsid w:val="007863B4"/>
    <w:rsid w:val="00786CC7"/>
    <w:rsid w:val="00786F7E"/>
    <w:rsid w:val="007874CB"/>
    <w:rsid w:val="007901D2"/>
    <w:rsid w:val="007905EA"/>
    <w:rsid w:val="00790670"/>
    <w:rsid w:val="00791100"/>
    <w:rsid w:val="00792053"/>
    <w:rsid w:val="00792252"/>
    <w:rsid w:val="007925DC"/>
    <w:rsid w:val="0079263B"/>
    <w:rsid w:val="00792787"/>
    <w:rsid w:val="007928C7"/>
    <w:rsid w:val="00792E69"/>
    <w:rsid w:val="00793390"/>
    <w:rsid w:val="00793E93"/>
    <w:rsid w:val="00794065"/>
    <w:rsid w:val="0079408C"/>
    <w:rsid w:val="007950C7"/>
    <w:rsid w:val="007952A3"/>
    <w:rsid w:val="00795D51"/>
    <w:rsid w:val="00795D54"/>
    <w:rsid w:val="00795FC4"/>
    <w:rsid w:val="00795FD6"/>
    <w:rsid w:val="0079677A"/>
    <w:rsid w:val="00797042"/>
    <w:rsid w:val="007977F9"/>
    <w:rsid w:val="007A02A6"/>
    <w:rsid w:val="007A08FD"/>
    <w:rsid w:val="007A0A2B"/>
    <w:rsid w:val="007A0E5A"/>
    <w:rsid w:val="007A221A"/>
    <w:rsid w:val="007A24C3"/>
    <w:rsid w:val="007A2857"/>
    <w:rsid w:val="007A2B80"/>
    <w:rsid w:val="007A393F"/>
    <w:rsid w:val="007A3CF5"/>
    <w:rsid w:val="007A407D"/>
    <w:rsid w:val="007A50D3"/>
    <w:rsid w:val="007A566C"/>
    <w:rsid w:val="007A66E0"/>
    <w:rsid w:val="007A6C9E"/>
    <w:rsid w:val="007A6D85"/>
    <w:rsid w:val="007A7AFC"/>
    <w:rsid w:val="007A7D17"/>
    <w:rsid w:val="007B013F"/>
    <w:rsid w:val="007B040B"/>
    <w:rsid w:val="007B05D1"/>
    <w:rsid w:val="007B084D"/>
    <w:rsid w:val="007B135E"/>
    <w:rsid w:val="007B1A68"/>
    <w:rsid w:val="007B28BC"/>
    <w:rsid w:val="007B424A"/>
    <w:rsid w:val="007B42A6"/>
    <w:rsid w:val="007B4C6F"/>
    <w:rsid w:val="007B50A0"/>
    <w:rsid w:val="007B5218"/>
    <w:rsid w:val="007B56D0"/>
    <w:rsid w:val="007B6F2F"/>
    <w:rsid w:val="007B7473"/>
    <w:rsid w:val="007B77C4"/>
    <w:rsid w:val="007C088D"/>
    <w:rsid w:val="007C0A75"/>
    <w:rsid w:val="007C0D13"/>
    <w:rsid w:val="007C0DDC"/>
    <w:rsid w:val="007C0DDD"/>
    <w:rsid w:val="007C13B4"/>
    <w:rsid w:val="007C1F93"/>
    <w:rsid w:val="007C2344"/>
    <w:rsid w:val="007C2BD7"/>
    <w:rsid w:val="007C450E"/>
    <w:rsid w:val="007C4F85"/>
    <w:rsid w:val="007C5E5D"/>
    <w:rsid w:val="007C62A8"/>
    <w:rsid w:val="007C6811"/>
    <w:rsid w:val="007C6812"/>
    <w:rsid w:val="007C68B5"/>
    <w:rsid w:val="007C6C5E"/>
    <w:rsid w:val="007C7646"/>
    <w:rsid w:val="007C7A0B"/>
    <w:rsid w:val="007C7D6B"/>
    <w:rsid w:val="007D00F3"/>
    <w:rsid w:val="007D06E0"/>
    <w:rsid w:val="007D0777"/>
    <w:rsid w:val="007D0A61"/>
    <w:rsid w:val="007D13DD"/>
    <w:rsid w:val="007D1B6F"/>
    <w:rsid w:val="007D1CEB"/>
    <w:rsid w:val="007D1F16"/>
    <w:rsid w:val="007D2E5B"/>
    <w:rsid w:val="007D3429"/>
    <w:rsid w:val="007D45CF"/>
    <w:rsid w:val="007D4F1D"/>
    <w:rsid w:val="007D50C9"/>
    <w:rsid w:val="007D576E"/>
    <w:rsid w:val="007D57C2"/>
    <w:rsid w:val="007D5890"/>
    <w:rsid w:val="007D5D4B"/>
    <w:rsid w:val="007D65DB"/>
    <w:rsid w:val="007D6A0D"/>
    <w:rsid w:val="007E034C"/>
    <w:rsid w:val="007E0887"/>
    <w:rsid w:val="007E100B"/>
    <w:rsid w:val="007E1A07"/>
    <w:rsid w:val="007E2434"/>
    <w:rsid w:val="007E27AC"/>
    <w:rsid w:val="007E2CF0"/>
    <w:rsid w:val="007E3551"/>
    <w:rsid w:val="007E3984"/>
    <w:rsid w:val="007E3A15"/>
    <w:rsid w:val="007E3B70"/>
    <w:rsid w:val="007E3BAE"/>
    <w:rsid w:val="007E3DAB"/>
    <w:rsid w:val="007E4611"/>
    <w:rsid w:val="007E4D81"/>
    <w:rsid w:val="007E522E"/>
    <w:rsid w:val="007E6B8A"/>
    <w:rsid w:val="007E7546"/>
    <w:rsid w:val="007E793C"/>
    <w:rsid w:val="007E7E29"/>
    <w:rsid w:val="007F02CB"/>
    <w:rsid w:val="007F046B"/>
    <w:rsid w:val="007F0BB5"/>
    <w:rsid w:val="007F0D19"/>
    <w:rsid w:val="007F0E16"/>
    <w:rsid w:val="007F147A"/>
    <w:rsid w:val="007F1580"/>
    <w:rsid w:val="007F19E4"/>
    <w:rsid w:val="007F2044"/>
    <w:rsid w:val="007F20E4"/>
    <w:rsid w:val="007F2712"/>
    <w:rsid w:val="007F2C8A"/>
    <w:rsid w:val="007F359A"/>
    <w:rsid w:val="007F37CE"/>
    <w:rsid w:val="007F381D"/>
    <w:rsid w:val="007F4360"/>
    <w:rsid w:val="007F44DC"/>
    <w:rsid w:val="007F4969"/>
    <w:rsid w:val="007F4E37"/>
    <w:rsid w:val="007F5435"/>
    <w:rsid w:val="007F5456"/>
    <w:rsid w:val="007F76DA"/>
    <w:rsid w:val="007F77F9"/>
    <w:rsid w:val="007F7D31"/>
    <w:rsid w:val="0080036E"/>
    <w:rsid w:val="0080037C"/>
    <w:rsid w:val="008004C8"/>
    <w:rsid w:val="0080053E"/>
    <w:rsid w:val="00800810"/>
    <w:rsid w:val="00800A86"/>
    <w:rsid w:val="00800EF0"/>
    <w:rsid w:val="008011ED"/>
    <w:rsid w:val="00801293"/>
    <w:rsid w:val="0080140A"/>
    <w:rsid w:val="008017B0"/>
    <w:rsid w:val="00801808"/>
    <w:rsid w:val="00801ED1"/>
    <w:rsid w:val="00802283"/>
    <w:rsid w:val="00802693"/>
    <w:rsid w:val="008028A3"/>
    <w:rsid w:val="00802CEE"/>
    <w:rsid w:val="008039E2"/>
    <w:rsid w:val="00804252"/>
    <w:rsid w:val="00804C25"/>
    <w:rsid w:val="008056AD"/>
    <w:rsid w:val="008057BB"/>
    <w:rsid w:val="00805CB5"/>
    <w:rsid w:val="00805DDB"/>
    <w:rsid w:val="0080601B"/>
    <w:rsid w:val="0080613C"/>
    <w:rsid w:val="00806DF8"/>
    <w:rsid w:val="0080714B"/>
    <w:rsid w:val="00807834"/>
    <w:rsid w:val="00807943"/>
    <w:rsid w:val="00807AE5"/>
    <w:rsid w:val="00807E00"/>
    <w:rsid w:val="00810526"/>
    <w:rsid w:val="00810CE9"/>
    <w:rsid w:val="00810DD9"/>
    <w:rsid w:val="0081147D"/>
    <w:rsid w:val="008117DF"/>
    <w:rsid w:val="008129D9"/>
    <w:rsid w:val="00812E93"/>
    <w:rsid w:val="0081360B"/>
    <w:rsid w:val="008138FB"/>
    <w:rsid w:val="00813A30"/>
    <w:rsid w:val="008146FE"/>
    <w:rsid w:val="00815173"/>
    <w:rsid w:val="0081529E"/>
    <w:rsid w:val="00815F5E"/>
    <w:rsid w:val="008162A5"/>
    <w:rsid w:val="008168DE"/>
    <w:rsid w:val="0081698B"/>
    <w:rsid w:val="008170FF"/>
    <w:rsid w:val="008175C1"/>
    <w:rsid w:val="00820753"/>
    <w:rsid w:val="008225E5"/>
    <w:rsid w:val="00822695"/>
    <w:rsid w:val="0082277A"/>
    <w:rsid w:val="00822A2D"/>
    <w:rsid w:val="00822AA5"/>
    <w:rsid w:val="00822FA3"/>
    <w:rsid w:val="00824074"/>
    <w:rsid w:val="00824104"/>
    <w:rsid w:val="0082438F"/>
    <w:rsid w:val="00824578"/>
    <w:rsid w:val="00824D89"/>
    <w:rsid w:val="00825375"/>
    <w:rsid w:val="00825476"/>
    <w:rsid w:val="0082656A"/>
    <w:rsid w:val="00826A8D"/>
    <w:rsid w:val="00827371"/>
    <w:rsid w:val="00827729"/>
    <w:rsid w:val="00827923"/>
    <w:rsid w:val="00827A7E"/>
    <w:rsid w:val="00827C88"/>
    <w:rsid w:val="00827EB6"/>
    <w:rsid w:val="008301DC"/>
    <w:rsid w:val="008308ED"/>
    <w:rsid w:val="00830F37"/>
    <w:rsid w:val="008312F4"/>
    <w:rsid w:val="00831462"/>
    <w:rsid w:val="00831674"/>
    <w:rsid w:val="0083169E"/>
    <w:rsid w:val="0083205C"/>
    <w:rsid w:val="0083207E"/>
    <w:rsid w:val="008328DF"/>
    <w:rsid w:val="00832BDB"/>
    <w:rsid w:val="00832D08"/>
    <w:rsid w:val="00833106"/>
    <w:rsid w:val="008331D2"/>
    <w:rsid w:val="008335FD"/>
    <w:rsid w:val="008338A4"/>
    <w:rsid w:val="00834340"/>
    <w:rsid w:val="0083464F"/>
    <w:rsid w:val="0083467C"/>
    <w:rsid w:val="00834ABE"/>
    <w:rsid w:val="00834DDE"/>
    <w:rsid w:val="008353E1"/>
    <w:rsid w:val="008354FF"/>
    <w:rsid w:val="00835FE0"/>
    <w:rsid w:val="00836281"/>
    <w:rsid w:val="008376F4"/>
    <w:rsid w:val="00837B96"/>
    <w:rsid w:val="00837EAC"/>
    <w:rsid w:val="00841012"/>
    <w:rsid w:val="00841A68"/>
    <w:rsid w:val="00841DC9"/>
    <w:rsid w:val="00842348"/>
    <w:rsid w:val="00843B58"/>
    <w:rsid w:val="00843CB6"/>
    <w:rsid w:val="0084421E"/>
    <w:rsid w:val="00844AA7"/>
    <w:rsid w:val="00846634"/>
    <w:rsid w:val="00846D50"/>
    <w:rsid w:val="008470E5"/>
    <w:rsid w:val="00847103"/>
    <w:rsid w:val="008473A0"/>
    <w:rsid w:val="00847757"/>
    <w:rsid w:val="008479CC"/>
    <w:rsid w:val="00847BEC"/>
    <w:rsid w:val="00847C4E"/>
    <w:rsid w:val="00847F8A"/>
    <w:rsid w:val="00850111"/>
    <w:rsid w:val="008505C2"/>
    <w:rsid w:val="00850BC1"/>
    <w:rsid w:val="00850C9A"/>
    <w:rsid w:val="0085173D"/>
    <w:rsid w:val="008520D9"/>
    <w:rsid w:val="00852149"/>
    <w:rsid w:val="0085240F"/>
    <w:rsid w:val="008524B3"/>
    <w:rsid w:val="00852746"/>
    <w:rsid w:val="008527BE"/>
    <w:rsid w:val="008529B9"/>
    <w:rsid w:val="008530A3"/>
    <w:rsid w:val="00853F5B"/>
    <w:rsid w:val="008544FE"/>
    <w:rsid w:val="00855147"/>
    <w:rsid w:val="00856413"/>
    <w:rsid w:val="008573D2"/>
    <w:rsid w:val="00857B0F"/>
    <w:rsid w:val="00857B13"/>
    <w:rsid w:val="00857B89"/>
    <w:rsid w:val="0086003A"/>
    <w:rsid w:val="008601EC"/>
    <w:rsid w:val="00860AC3"/>
    <w:rsid w:val="00860DFB"/>
    <w:rsid w:val="0086118D"/>
    <w:rsid w:val="00861858"/>
    <w:rsid w:val="00861E76"/>
    <w:rsid w:val="00861F4D"/>
    <w:rsid w:val="00861F59"/>
    <w:rsid w:val="00862148"/>
    <w:rsid w:val="00863343"/>
    <w:rsid w:val="0086399C"/>
    <w:rsid w:val="00863B07"/>
    <w:rsid w:val="008640F6"/>
    <w:rsid w:val="008646E9"/>
    <w:rsid w:val="00864735"/>
    <w:rsid w:val="00864F3D"/>
    <w:rsid w:val="00865672"/>
    <w:rsid w:val="008661B5"/>
    <w:rsid w:val="00866516"/>
    <w:rsid w:val="00866ABA"/>
    <w:rsid w:val="008673E8"/>
    <w:rsid w:val="00867E55"/>
    <w:rsid w:val="008700D8"/>
    <w:rsid w:val="008701C6"/>
    <w:rsid w:val="008703C6"/>
    <w:rsid w:val="00870BCF"/>
    <w:rsid w:val="00871685"/>
    <w:rsid w:val="008719AF"/>
    <w:rsid w:val="00871FB0"/>
    <w:rsid w:val="00872206"/>
    <w:rsid w:val="00873061"/>
    <w:rsid w:val="00873652"/>
    <w:rsid w:val="00873BB5"/>
    <w:rsid w:val="00873CAF"/>
    <w:rsid w:val="00873D5B"/>
    <w:rsid w:val="00873F57"/>
    <w:rsid w:val="00874BB5"/>
    <w:rsid w:val="0087523F"/>
    <w:rsid w:val="0087667E"/>
    <w:rsid w:val="00876D67"/>
    <w:rsid w:val="00880120"/>
    <w:rsid w:val="00880645"/>
    <w:rsid w:val="008812E1"/>
    <w:rsid w:val="00881DBC"/>
    <w:rsid w:val="008820A7"/>
    <w:rsid w:val="008823B4"/>
    <w:rsid w:val="0088262B"/>
    <w:rsid w:val="00882E29"/>
    <w:rsid w:val="008834E6"/>
    <w:rsid w:val="008834E9"/>
    <w:rsid w:val="008834F8"/>
    <w:rsid w:val="00884798"/>
    <w:rsid w:val="00884DAB"/>
    <w:rsid w:val="008853C9"/>
    <w:rsid w:val="00885844"/>
    <w:rsid w:val="00885E32"/>
    <w:rsid w:val="00886187"/>
    <w:rsid w:val="0088624E"/>
    <w:rsid w:val="00886538"/>
    <w:rsid w:val="00886855"/>
    <w:rsid w:val="00886EDA"/>
    <w:rsid w:val="0088707F"/>
    <w:rsid w:val="0088712F"/>
    <w:rsid w:val="00887D49"/>
    <w:rsid w:val="00890156"/>
    <w:rsid w:val="00890427"/>
    <w:rsid w:val="00890521"/>
    <w:rsid w:val="00890659"/>
    <w:rsid w:val="00890745"/>
    <w:rsid w:val="0089086B"/>
    <w:rsid w:val="00891803"/>
    <w:rsid w:val="00891D60"/>
    <w:rsid w:val="00891E08"/>
    <w:rsid w:val="00891EC6"/>
    <w:rsid w:val="00892B13"/>
    <w:rsid w:val="00892B9F"/>
    <w:rsid w:val="00892E84"/>
    <w:rsid w:val="008930E8"/>
    <w:rsid w:val="008939D5"/>
    <w:rsid w:val="00893F8F"/>
    <w:rsid w:val="008943D5"/>
    <w:rsid w:val="008959AB"/>
    <w:rsid w:val="00895A32"/>
    <w:rsid w:val="00895FB4"/>
    <w:rsid w:val="00895FCC"/>
    <w:rsid w:val="00896233"/>
    <w:rsid w:val="0089628E"/>
    <w:rsid w:val="008968C9"/>
    <w:rsid w:val="00896DE2"/>
    <w:rsid w:val="00897062"/>
    <w:rsid w:val="00897E45"/>
    <w:rsid w:val="008A021B"/>
    <w:rsid w:val="008A0841"/>
    <w:rsid w:val="008A1A4C"/>
    <w:rsid w:val="008A1BC7"/>
    <w:rsid w:val="008A22CC"/>
    <w:rsid w:val="008A293D"/>
    <w:rsid w:val="008A2E50"/>
    <w:rsid w:val="008A3760"/>
    <w:rsid w:val="008A41EB"/>
    <w:rsid w:val="008A4762"/>
    <w:rsid w:val="008A4949"/>
    <w:rsid w:val="008A4ACC"/>
    <w:rsid w:val="008A4B18"/>
    <w:rsid w:val="008A4C77"/>
    <w:rsid w:val="008A4F74"/>
    <w:rsid w:val="008A5C55"/>
    <w:rsid w:val="008A64C2"/>
    <w:rsid w:val="008A6B26"/>
    <w:rsid w:val="008A7647"/>
    <w:rsid w:val="008B0B6C"/>
    <w:rsid w:val="008B0F30"/>
    <w:rsid w:val="008B1333"/>
    <w:rsid w:val="008B1386"/>
    <w:rsid w:val="008B1714"/>
    <w:rsid w:val="008B1B84"/>
    <w:rsid w:val="008B2071"/>
    <w:rsid w:val="008B270A"/>
    <w:rsid w:val="008B2E2E"/>
    <w:rsid w:val="008B30D3"/>
    <w:rsid w:val="008B3AD4"/>
    <w:rsid w:val="008B40E6"/>
    <w:rsid w:val="008B46D6"/>
    <w:rsid w:val="008B488F"/>
    <w:rsid w:val="008B4B45"/>
    <w:rsid w:val="008B4D6D"/>
    <w:rsid w:val="008B5388"/>
    <w:rsid w:val="008B6090"/>
    <w:rsid w:val="008B6640"/>
    <w:rsid w:val="008B67E1"/>
    <w:rsid w:val="008B6BAA"/>
    <w:rsid w:val="008B6EFB"/>
    <w:rsid w:val="008B7C08"/>
    <w:rsid w:val="008C0017"/>
    <w:rsid w:val="008C0709"/>
    <w:rsid w:val="008C0A3D"/>
    <w:rsid w:val="008C108B"/>
    <w:rsid w:val="008C1193"/>
    <w:rsid w:val="008C155F"/>
    <w:rsid w:val="008C19ED"/>
    <w:rsid w:val="008C2622"/>
    <w:rsid w:val="008C28A4"/>
    <w:rsid w:val="008C2EA5"/>
    <w:rsid w:val="008C30FF"/>
    <w:rsid w:val="008C40F5"/>
    <w:rsid w:val="008C4681"/>
    <w:rsid w:val="008C4B48"/>
    <w:rsid w:val="008C4FB5"/>
    <w:rsid w:val="008C57A2"/>
    <w:rsid w:val="008C69D4"/>
    <w:rsid w:val="008C6DFD"/>
    <w:rsid w:val="008C71B4"/>
    <w:rsid w:val="008C752C"/>
    <w:rsid w:val="008C778E"/>
    <w:rsid w:val="008D092B"/>
    <w:rsid w:val="008D0A8B"/>
    <w:rsid w:val="008D0BF4"/>
    <w:rsid w:val="008D1101"/>
    <w:rsid w:val="008D1388"/>
    <w:rsid w:val="008D15A4"/>
    <w:rsid w:val="008D1EEE"/>
    <w:rsid w:val="008D2670"/>
    <w:rsid w:val="008D29E9"/>
    <w:rsid w:val="008D2C88"/>
    <w:rsid w:val="008D2D69"/>
    <w:rsid w:val="008D393A"/>
    <w:rsid w:val="008D3D9E"/>
    <w:rsid w:val="008D3E56"/>
    <w:rsid w:val="008D4BD7"/>
    <w:rsid w:val="008D54CF"/>
    <w:rsid w:val="008D551E"/>
    <w:rsid w:val="008D55DA"/>
    <w:rsid w:val="008D56C5"/>
    <w:rsid w:val="008D5D8B"/>
    <w:rsid w:val="008D5F2B"/>
    <w:rsid w:val="008D66A5"/>
    <w:rsid w:val="008D6753"/>
    <w:rsid w:val="008D74E6"/>
    <w:rsid w:val="008D78B6"/>
    <w:rsid w:val="008E0403"/>
    <w:rsid w:val="008E0BA7"/>
    <w:rsid w:val="008E157F"/>
    <w:rsid w:val="008E1B2E"/>
    <w:rsid w:val="008E2635"/>
    <w:rsid w:val="008E3DDA"/>
    <w:rsid w:val="008E4425"/>
    <w:rsid w:val="008E477F"/>
    <w:rsid w:val="008E495F"/>
    <w:rsid w:val="008E58A2"/>
    <w:rsid w:val="008E5D6D"/>
    <w:rsid w:val="008E6B54"/>
    <w:rsid w:val="008E6B8D"/>
    <w:rsid w:val="008E6CD5"/>
    <w:rsid w:val="008E6E39"/>
    <w:rsid w:val="008E7626"/>
    <w:rsid w:val="008F04A5"/>
    <w:rsid w:val="008F07AE"/>
    <w:rsid w:val="008F0CD0"/>
    <w:rsid w:val="008F13D0"/>
    <w:rsid w:val="008F185D"/>
    <w:rsid w:val="008F1928"/>
    <w:rsid w:val="008F2382"/>
    <w:rsid w:val="008F2407"/>
    <w:rsid w:val="008F2C47"/>
    <w:rsid w:val="008F2E5C"/>
    <w:rsid w:val="008F314D"/>
    <w:rsid w:val="008F39D1"/>
    <w:rsid w:val="008F3BB3"/>
    <w:rsid w:val="008F3C40"/>
    <w:rsid w:val="008F4D7B"/>
    <w:rsid w:val="008F4DCF"/>
    <w:rsid w:val="008F5291"/>
    <w:rsid w:val="008F5591"/>
    <w:rsid w:val="008F57D0"/>
    <w:rsid w:val="008F5946"/>
    <w:rsid w:val="008F6624"/>
    <w:rsid w:val="008F69E2"/>
    <w:rsid w:val="008F6DE3"/>
    <w:rsid w:val="008F6F32"/>
    <w:rsid w:val="008F7880"/>
    <w:rsid w:val="008F7D4D"/>
    <w:rsid w:val="008F7D88"/>
    <w:rsid w:val="009009E5"/>
    <w:rsid w:val="00900B71"/>
    <w:rsid w:val="00900DE2"/>
    <w:rsid w:val="00901975"/>
    <w:rsid w:val="00901E90"/>
    <w:rsid w:val="009025C9"/>
    <w:rsid w:val="0090286D"/>
    <w:rsid w:val="00902936"/>
    <w:rsid w:val="00902970"/>
    <w:rsid w:val="00902D6B"/>
    <w:rsid w:val="00902E7D"/>
    <w:rsid w:val="0090310C"/>
    <w:rsid w:val="0090374D"/>
    <w:rsid w:val="0090407B"/>
    <w:rsid w:val="00904C7E"/>
    <w:rsid w:val="00905529"/>
    <w:rsid w:val="00905F1F"/>
    <w:rsid w:val="00906648"/>
    <w:rsid w:val="00906926"/>
    <w:rsid w:val="00906EC2"/>
    <w:rsid w:val="00906F6D"/>
    <w:rsid w:val="00907D39"/>
    <w:rsid w:val="00910752"/>
    <w:rsid w:val="00910E70"/>
    <w:rsid w:val="00910FCA"/>
    <w:rsid w:val="00911143"/>
    <w:rsid w:val="009115CA"/>
    <w:rsid w:val="0091166E"/>
    <w:rsid w:val="0091176C"/>
    <w:rsid w:val="00911926"/>
    <w:rsid w:val="00912201"/>
    <w:rsid w:val="0091316A"/>
    <w:rsid w:val="0091331B"/>
    <w:rsid w:val="0091352D"/>
    <w:rsid w:val="00913690"/>
    <w:rsid w:val="0091439A"/>
    <w:rsid w:val="009147AE"/>
    <w:rsid w:val="009147FF"/>
    <w:rsid w:val="00914983"/>
    <w:rsid w:val="00914B63"/>
    <w:rsid w:val="00914BF2"/>
    <w:rsid w:val="00915908"/>
    <w:rsid w:val="009166BD"/>
    <w:rsid w:val="00916C25"/>
    <w:rsid w:val="009171E3"/>
    <w:rsid w:val="009174D6"/>
    <w:rsid w:val="00917C15"/>
    <w:rsid w:val="009206DE"/>
    <w:rsid w:val="00920CEA"/>
    <w:rsid w:val="0092187C"/>
    <w:rsid w:val="009218A6"/>
    <w:rsid w:val="00922726"/>
    <w:rsid w:val="00922BF2"/>
    <w:rsid w:val="00922D6B"/>
    <w:rsid w:val="00922F54"/>
    <w:rsid w:val="00923489"/>
    <w:rsid w:val="009236B9"/>
    <w:rsid w:val="0092378D"/>
    <w:rsid w:val="00923941"/>
    <w:rsid w:val="00923976"/>
    <w:rsid w:val="00923B23"/>
    <w:rsid w:val="009242CB"/>
    <w:rsid w:val="00924544"/>
    <w:rsid w:val="00924744"/>
    <w:rsid w:val="0092474C"/>
    <w:rsid w:val="009264EC"/>
    <w:rsid w:val="009264FD"/>
    <w:rsid w:val="00926605"/>
    <w:rsid w:val="00926AEC"/>
    <w:rsid w:val="00926D59"/>
    <w:rsid w:val="00926F2D"/>
    <w:rsid w:val="00927758"/>
    <w:rsid w:val="00927DE0"/>
    <w:rsid w:val="009300AF"/>
    <w:rsid w:val="009303A0"/>
    <w:rsid w:val="00931255"/>
    <w:rsid w:val="00931402"/>
    <w:rsid w:val="00931407"/>
    <w:rsid w:val="00931531"/>
    <w:rsid w:val="0093192B"/>
    <w:rsid w:val="00931AE1"/>
    <w:rsid w:val="00932034"/>
    <w:rsid w:val="009327B4"/>
    <w:rsid w:val="00932C72"/>
    <w:rsid w:val="0093315A"/>
    <w:rsid w:val="00933576"/>
    <w:rsid w:val="00933CFA"/>
    <w:rsid w:val="0093461C"/>
    <w:rsid w:val="0093560E"/>
    <w:rsid w:val="0093566C"/>
    <w:rsid w:val="009357EB"/>
    <w:rsid w:val="009365E3"/>
    <w:rsid w:val="009366D5"/>
    <w:rsid w:val="009367D9"/>
    <w:rsid w:val="00936D2F"/>
    <w:rsid w:val="0093701A"/>
    <w:rsid w:val="0093754A"/>
    <w:rsid w:val="0093781D"/>
    <w:rsid w:val="00937A90"/>
    <w:rsid w:val="00941065"/>
    <w:rsid w:val="00941E95"/>
    <w:rsid w:val="0094207A"/>
    <w:rsid w:val="00942562"/>
    <w:rsid w:val="00942DA1"/>
    <w:rsid w:val="009430BD"/>
    <w:rsid w:val="009437C4"/>
    <w:rsid w:val="00944063"/>
    <w:rsid w:val="00944CCC"/>
    <w:rsid w:val="00944D21"/>
    <w:rsid w:val="00944DC3"/>
    <w:rsid w:val="00944FBF"/>
    <w:rsid w:val="00945A41"/>
    <w:rsid w:val="00945C26"/>
    <w:rsid w:val="00945D8E"/>
    <w:rsid w:val="009469B0"/>
    <w:rsid w:val="009472F4"/>
    <w:rsid w:val="00947B0B"/>
    <w:rsid w:val="00950951"/>
    <w:rsid w:val="00950F2F"/>
    <w:rsid w:val="0095129A"/>
    <w:rsid w:val="009519AA"/>
    <w:rsid w:val="0095200B"/>
    <w:rsid w:val="009525D6"/>
    <w:rsid w:val="00952847"/>
    <w:rsid w:val="0095284D"/>
    <w:rsid w:val="00952E21"/>
    <w:rsid w:val="00952FF6"/>
    <w:rsid w:val="009532AE"/>
    <w:rsid w:val="00953C4F"/>
    <w:rsid w:val="00954095"/>
    <w:rsid w:val="00954B0B"/>
    <w:rsid w:val="00954CAB"/>
    <w:rsid w:val="0095572E"/>
    <w:rsid w:val="0095579D"/>
    <w:rsid w:val="00955C9D"/>
    <w:rsid w:val="009563E7"/>
    <w:rsid w:val="0095673F"/>
    <w:rsid w:val="009569BE"/>
    <w:rsid w:val="00956A4A"/>
    <w:rsid w:val="0095710E"/>
    <w:rsid w:val="009573BC"/>
    <w:rsid w:val="0095740E"/>
    <w:rsid w:val="0095791E"/>
    <w:rsid w:val="009605A2"/>
    <w:rsid w:val="009621F5"/>
    <w:rsid w:val="00962308"/>
    <w:rsid w:val="00962CEC"/>
    <w:rsid w:val="0096304F"/>
    <w:rsid w:val="0096306F"/>
    <w:rsid w:val="00963BA7"/>
    <w:rsid w:val="00964561"/>
    <w:rsid w:val="009656A7"/>
    <w:rsid w:val="009707FC"/>
    <w:rsid w:val="0097161C"/>
    <w:rsid w:val="00971CC3"/>
    <w:rsid w:val="009721F7"/>
    <w:rsid w:val="00973E48"/>
    <w:rsid w:val="00973FA5"/>
    <w:rsid w:val="0097463A"/>
    <w:rsid w:val="00974ACE"/>
    <w:rsid w:val="00974D89"/>
    <w:rsid w:val="00974F12"/>
    <w:rsid w:val="00975622"/>
    <w:rsid w:val="00975A01"/>
    <w:rsid w:val="009765B3"/>
    <w:rsid w:val="00976A0D"/>
    <w:rsid w:val="00976A32"/>
    <w:rsid w:val="00976FD4"/>
    <w:rsid w:val="0097724A"/>
    <w:rsid w:val="00981221"/>
    <w:rsid w:val="00981A44"/>
    <w:rsid w:val="00981C5A"/>
    <w:rsid w:val="00981E74"/>
    <w:rsid w:val="009827FC"/>
    <w:rsid w:val="00982B8D"/>
    <w:rsid w:val="00983774"/>
    <w:rsid w:val="009840AA"/>
    <w:rsid w:val="0098416A"/>
    <w:rsid w:val="009847C7"/>
    <w:rsid w:val="00984934"/>
    <w:rsid w:val="00984A7B"/>
    <w:rsid w:val="00984EAD"/>
    <w:rsid w:val="00985151"/>
    <w:rsid w:val="009854ED"/>
    <w:rsid w:val="009857A9"/>
    <w:rsid w:val="00986117"/>
    <w:rsid w:val="0098691D"/>
    <w:rsid w:val="00986A9E"/>
    <w:rsid w:val="00986E9D"/>
    <w:rsid w:val="00987592"/>
    <w:rsid w:val="00987CDE"/>
    <w:rsid w:val="00990085"/>
    <w:rsid w:val="009905A1"/>
    <w:rsid w:val="00990947"/>
    <w:rsid w:val="009911A6"/>
    <w:rsid w:val="009916A1"/>
    <w:rsid w:val="00992709"/>
    <w:rsid w:val="0099271E"/>
    <w:rsid w:val="00992940"/>
    <w:rsid w:val="00993943"/>
    <w:rsid w:val="00995EC4"/>
    <w:rsid w:val="00996343"/>
    <w:rsid w:val="00996D0F"/>
    <w:rsid w:val="0099734C"/>
    <w:rsid w:val="00997923"/>
    <w:rsid w:val="00997EDA"/>
    <w:rsid w:val="009A07B8"/>
    <w:rsid w:val="009A0E59"/>
    <w:rsid w:val="009A107D"/>
    <w:rsid w:val="009A11A9"/>
    <w:rsid w:val="009A124C"/>
    <w:rsid w:val="009A1453"/>
    <w:rsid w:val="009A190B"/>
    <w:rsid w:val="009A1A31"/>
    <w:rsid w:val="009A264A"/>
    <w:rsid w:val="009A336A"/>
    <w:rsid w:val="009A337F"/>
    <w:rsid w:val="009A3FFC"/>
    <w:rsid w:val="009A4034"/>
    <w:rsid w:val="009A5417"/>
    <w:rsid w:val="009A5AF5"/>
    <w:rsid w:val="009A6518"/>
    <w:rsid w:val="009A6690"/>
    <w:rsid w:val="009A6E33"/>
    <w:rsid w:val="009A7DB4"/>
    <w:rsid w:val="009B0115"/>
    <w:rsid w:val="009B03F2"/>
    <w:rsid w:val="009B128B"/>
    <w:rsid w:val="009B1BB9"/>
    <w:rsid w:val="009B1DC6"/>
    <w:rsid w:val="009B1ECC"/>
    <w:rsid w:val="009B232A"/>
    <w:rsid w:val="009B2AD1"/>
    <w:rsid w:val="009B2F5D"/>
    <w:rsid w:val="009B2FEE"/>
    <w:rsid w:val="009B3431"/>
    <w:rsid w:val="009B4007"/>
    <w:rsid w:val="009B47E6"/>
    <w:rsid w:val="009B4D22"/>
    <w:rsid w:val="009B59DB"/>
    <w:rsid w:val="009B5BFA"/>
    <w:rsid w:val="009B5F0B"/>
    <w:rsid w:val="009B5FA5"/>
    <w:rsid w:val="009B6332"/>
    <w:rsid w:val="009B6764"/>
    <w:rsid w:val="009B6CBC"/>
    <w:rsid w:val="009B6E1F"/>
    <w:rsid w:val="009B724D"/>
    <w:rsid w:val="009C0AB1"/>
    <w:rsid w:val="009C244F"/>
    <w:rsid w:val="009C24DB"/>
    <w:rsid w:val="009C2D7C"/>
    <w:rsid w:val="009C3146"/>
    <w:rsid w:val="009C38B3"/>
    <w:rsid w:val="009C48ED"/>
    <w:rsid w:val="009C5653"/>
    <w:rsid w:val="009C6016"/>
    <w:rsid w:val="009C6520"/>
    <w:rsid w:val="009C7043"/>
    <w:rsid w:val="009C75B9"/>
    <w:rsid w:val="009D0009"/>
    <w:rsid w:val="009D0165"/>
    <w:rsid w:val="009D052D"/>
    <w:rsid w:val="009D06A7"/>
    <w:rsid w:val="009D1A0F"/>
    <w:rsid w:val="009D20D3"/>
    <w:rsid w:val="009D25F1"/>
    <w:rsid w:val="009D2A87"/>
    <w:rsid w:val="009D36E0"/>
    <w:rsid w:val="009D3812"/>
    <w:rsid w:val="009D4149"/>
    <w:rsid w:val="009D434C"/>
    <w:rsid w:val="009D4553"/>
    <w:rsid w:val="009D4745"/>
    <w:rsid w:val="009D52B0"/>
    <w:rsid w:val="009D55BD"/>
    <w:rsid w:val="009D56FC"/>
    <w:rsid w:val="009D5A70"/>
    <w:rsid w:val="009D5D06"/>
    <w:rsid w:val="009D5D86"/>
    <w:rsid w:val="009D5DD5"/>
    <w:rsid w:val="009D763B"/>
    <w:rsid w:val="009D78F4"/>
    <w:rsid w:val="009D79B9"/>
    <w:rsid w:val="009D7B23"/>
    <w:rsid w:val="009E064D"/>
    <w:rsid w:val="009E095E"/>
    <w:rsid w:val="009E0A86"/>
    <w:rsid w:val="009E0DCE"/>
    <w:rsid w:val="009E0E9E"/>
    <w:rsid w:val="009E10F8"/>
    <w:rsid w:val="009E16C1"/>
    <w:rsid w:val="009E1944"/>
    <w:rsid w:val="009E1B70"/>
    <w:rsid w:val="009E1DAA"/>
    <w:rsid w:val="009E1DBC"/>
    <w:rsid w:val="009E241E"/>
    <w:rsid w:val="009E25C7"/>
    <w:rsid w:val="009E2BC8"/>
    <w:rsid w:val="009E2E6A"/>
    <w:rsid w:val="009E307E"/>
    <w:rsid w:val="009E33EE"/>
    <w:rsid w:val="009E4790"/>
    <w:rsid w:val="009E5270"/>
    <w:rsid w:val="009E5B05"/>
    <w:rsid w:val="009E5B3D"/>
    <w:rsid w:val="009E6570"/>
    <w:rsid w:val="009E6873"/>
    <w:rsid w:val="009E7880"/>
    <w:rsid w:val="009E7E72"/>
    <w:rsid w:val="009F012F"/>
    <w:rsid w:val="009F05FF"/>
    <w:rsid w:val="009F081F"/>
    <w:rsid w:val="009F0E73"/>
    <w:rsid w:val="009F10D8"/>
    <w:rsid w:val="009F13DF"/>
    <w:rsid w:val="009F1628"/>
    <w:rsid w:val="009F20F7"/>
    <w:rsid w:val="009F21DB"/>
    <w:rsid w:val="009F2480"/>
    <w:rsid w:val="009F2902"/>
    <w:rsid w:val="009F2A73"/>
    <w:rsid w:val="009F2B04"/>
    <w:rsid w:val="009F359F"/>
    <w:rsid w:val="009F3769"/>
    <w:rsid w:val="009F3C44"/>
    <w:rsid w:val="009F437D"/>
    <w:rsid w:val="009F4834"/>
    <w:rsid w:val="009F4B5F"/>
    <w:rsid w:val="009F4DD9"/>
    <w:rsid w:val="009F64DA"/>
    <w:rsid w:val="009F6C8D"/>
    <w:rsid w:val="009F7200"/>
    <w:rsid w:val="009F7442"/>
    <w:rsid w:val="009F7614"/>
    <w:rsid w:val="00A006AE"/>
    <w:rsid w:val="00A0105F"/>
    <w:rsid w:val="00A0181C"/>
    <w:rsid w:val="00A020FE"/>
    <w:rsid w:val="00A02195"/>
    <w:rsid w:val="00A023CC"/>
    <w:rsid w:val="00A02497"/>
    <w:rsid w:val="00A02F19"/>
    <w:rsid w:val="00A03233"/>
    <w:rsid w:val="00A03501"/>
    <w:rsid w:val="00A04239"/>
    <w:rsid w:val="00A044F6"/>
    <w:rsid w:val="00A04BC5"/>
    <w:rsid w:val="00A05134"/>
    <w:rsid w:val="00A05690"/>
    <w:rsid w:val="00A06033"/>
    <w:rsid w:val="00A06272"/>
    <w:rsid w:val="00A06E36"/>
    <w:rsid w:val="00A0767A"/>
    <w:rsid w:val="00A07DD9"/>
    <w:rsid w:val="00A102F8"/>
    <w:rsid w:val="00A10938"/>
    <w:rsid w:val="00A11334"/>
    <w:rsid w:val="00A1135C"/>
    <w:rsid w:val="00A11631"/>
    <w:rsid w:val="00A11752"/>
    <w:rsid w:val="00A11829"/>
    <w:rsid w:val="00A128CE"/>
    <w:rsid w:val="00A129E6"/>
    <w:rsid w:val="00A12D7F"/>
    <w:rsid w:val="00A12FA7"/>
    <w:rsid w:val="00A1423F"/>
    <w:rsid w:val="00A14405"/>
    <w:rsid w:val="00A149E6"/>
    <w:rsid w:val="00A15747"/>
    <w:rsid w:val="00A15E10"/>
    <w:rsid w:val="00A164B2"/>
    <w:rsid w:val="00A179FF"/>
    <w:rsid w:val="00A2011A"/>
    <w:rsid w:val="00A20AC4"/>
    <w:rsid w:val="00A20C78"/>
    <w:rsid w:val="00A20D6B"/>
    <w:rsid w:val="00A21B3F"/>
    <w:rsid w:val="00A22210"/>
    <w:rsid w:val="00A22C08"/>
    <w:rsid w:val="00A22E98"/>
    <w:rsid w:val="00A23600"/>
    <w:rsid w:val="00A236CB"/>
    <w:rsid w:val="00A23DEE"/>
    <w:rsid w:val="00A23E21"/>
    <w:rsid w:val="00A2481F"/>
    <w:rsid w:val="00A2512C"/>
    <w:rsid w:val="00A256D5"/>
    <w:rsid w:val="00A256FF"/>
    <w:rsid w:val="00A25930"/>
    <w:rsid w:val="00A25953"/>
    <w:rsid w:val="00A25E48"/>
    <w:rsid w:val="00A27207"/>
    <w:rsid w:val="00A27881"/>
    <w:rsid w:val="00A27954"/>
    <w:rsid w:val="00A3169B"/>
    <w:rsid w:val="00A31F3A"/>
    <w:rsid w:val="00A31F4F"/>
    <w:rsid w:val="00A32252"/>
    <w:rsid w:val="00A32AED"/>
    <w:rsid w:val="00A32ED6"/>
    <w:rsid w:val="00A33A9B"/>
    <w:rsid w:val="00A33E31"/>
    <w:rsid w:val="00A34D58"/>
    <w:rsid w:val="00A34FC9"/>
    <w:rsid w:val="00A3582F"/>
    <w:rsid w:val="00A3584F"/>
    <w:rsid w:val="00A3637D"/>
    <w:rsid w:val="00A37142"/>
    <w:rsid w:val="00A37249"/>
    <w:rsid w:val="00A37CAF"/>
    <w:rsid w:val="00A40911"/>
    <w:rsid w:val="00A411D3"/>
    <w:rsid w:val="00A4126E"/>
    <w:rsid w:val="00A41946"/>
    <w:rsid w:val="00A4300F"/>
    <w:rsid w:val="00A432EB"/>
    <w:rsid w:val="00A438EF"/>
    <w:rsid w:val="00A43CDB"/>
    <w:rsid w:val="00A441F4"/>
    <w:rsid w:val="00A44DC0"/>
    <w:rsid w:val="00A4505D"/>
    <w:rsid w:val="00A451CE"/>
    <w:rsid w:val="00A455CB"/>
    <w:rsid w:val="00A45B2A"/>
    <w:rsid w:val="00A4652F"/>
    <w:rsid w:val="00A468DD"/>
    <w:rsid w:val="00A46C8B"/>
    <w:rsid w:val="00A46E38"/>
    <w:rsid w:val="00A46F94"/>
    <w:rsid w:val="00A47383"/>
    <w:rsid w:val="00A4755D"/>
    <w:rsid w:val="00A47B71"/>
    <w:rsid w:val="00A5000C"/>
    <w:rsid w:val="00A500E9"/>
    <w:rsid w:val="00A50527"/>
    <w:rsid w:val="00A51137"/>
    <w:rsid w:val="00A5166D"/>
    <w:rsid w:val="00A51B66"/>
    <w:rsid w:val="00A5209F"/>
    <w:rsid w:val="00A52165"/>
    <w:rsid w:val="00A52288"/>
    <w:rsid w:val="00A5230C"/>
    <w:rsid w:val="00A529D5"/>
    <w:rsid w:val="00A52C18"/>
    <w:rsid w:val="00A53A93"/>
    <w:rsid w:val="00A53AFD"/>
    <w:rsid w:val="00A53E95"/>
    <w:rsid w:val="00A541DD"/>
    <w:rsid w:val="00A54418"/>
    <w:rsid w:val="00A54CC7"/>
    <w:rsid w:val="00A54FA2"/>
    <w:rsid w:val="00A55004"/>
    <w:rsid w:val="00A556E4"/>
    <w:rsid w:val="00A55E68"/>
    <w:rsid w:val="00A5664E"/>
    <w:rsid w:val="00A56CC0"/>
    <w:rsid w:val="00A56D19"/>
    <w:rsid w:val="00A57054"/>
    <w:rsid w:val="00A57914"/>
    <w:rsid w:val="00A57BAB"/>
    <w:rsid w:val="00A57CB4"/>
    <w:rsid w:val="00A57CBA"/>
    <w:rsid w:val="00A601AB"/>
    <w:rsid w:val="00A602FE"/>
    <w:rsid w:val="00A60907"/>
    <w:rsid w:val="00A60F7A"/>
    <w:rsid w:val="00A61427"/>
    <w:rsid w:val="00A6175A"/>
    <w:rsid w:val="00A61B32"/>
    <w:rsid w:val="00A62023"/>
    <w:rsid w:val="00A627D5"/>
    <w:rsid w:val="00A637B7"/>
    <w:rsid w:val="00A63DFD"/>
    <w:rsid w:val="00A643D6"/>
    <w:rsid w:val="00A6468A"/>
    <w:rsid w:val="00A646C1"/>
    <w:rsid w:val="00A65093"/>
    <w:rsid w:val="00A654C8"/>
    <w:rsid w:val="00A65762"/>
    <w:rsid w:val="00A65895"/>
    <w:rsid w:val="00A65E0B"/>
    <w:rsid w:val="00A65E66"/>
    <w:rsid w:val="00A66299"/>
    <w:rsid w:val="00A66D89"/>
    <w:rsid w:val="00A676F8"/>
    <w:rsid w:val="00A67820"/>
    <w:rsid w:val="00A67C26"/>
    <w:rsid w:val="00A705E6"/>
    <w:rsid w:val="00A70C6D"/>
    <w:rsid w:val="00A70DBD"/>
    <w:rsid w:val="00A7109A"/>
    <w:rsid w:val="00A71B17"/>
    <w:rsid w:val="00A720D6"/>
    <w:rsid w:val="00A722EA"/>
    <w:rsid w:val="00A72347"/>
    <w:rsid w:val="00A7285D"/>
    <w:rsid w:val="00A7346A"/>
    <w:rsid w:val="00A73540"/>
    <w:rsid w:val="00A73770"/>
    <w:rsid w:val="00A73FD6"/>
    <w:rsid w:val="00A744DD"/>
    <w:rsid w:val="00A74AD6"/>
    <w:rsid w:val="00A74B1B"/>
    <w:rsid w:val="00A74DF7"/>
    <w:rsid w:val="00A74F0A"/>
    <w:rsid w:val="00A758A7"/>
    <w:rsid w:val="00A75C10"/>
    <w:rsid w:val="00A75CC5"/>
    <w:rsid w:val="00A768F6"/>
    <w:rsid w:val="00A76A4C"/>
    <w:rsid w:val="00A76CE9"/>
    <w:rsid w:val="00A76D0D"/>
    <w:rsid w:val="00A76D50"/>
    <w:rsid w:val="00A77951"/>
    <w:rsid w:val="00A8008D"/>
    <w:rsid w:val="00A80902"/>
    <w:rsid w:val="00A80EC0"/>
    <w:rsid w:val="00A810EA"/>
    <w:rsid w:val="00A832E6"/>
    <w:rsid w:val="00A83557"/>
    <w:rsid w:val="00A8356C"/>
    <w:rsid w:val="00A83AED"/>
    <w:rsid w:val="00A84A38"/>
    <w:rsid w:val="00A85446"/>
    <w:rsid w:val="00A858C7"/>
    <w:rsid w:val="00A858EA"/>
    <w:rsid w:val="00A859E1"/>
    <w:rsid w:val="00A85CB2"/>
    <w:rsid w:val="00A860E8"/>
    <w:rsid w:val="00A86618"/>
    <w:rsid w:val="00A86B0C"/>
    <w:rsid w:val="00A90334"/>
    <w:rsid w:val="00A90914"/>
    <w:rsid w:val="00A90A67"/>
    <w:rsid w:val="00A90F98"/>
    <w:rsid w:val="00A91024"/>
    <w:rsid w:val="00A910D7"/>
    <w:rsid w:val="00A915B3"/>
    <w:rsid w:val="00A918AD"/>
    <w:rsid w:val="00A91B08"/>
    <w:rsid w:val="00A91F0D"/>
    <w:rsid w:val="00A922C7"/>
    <w:rsid w:val="00A92C64"/>
    <w:rsid w:val="00A93310"/>
    <w:rsid w:val="00A93637"/>
    <w:rsid w:val="00A93860"/>
    <w:rsid w:val="00A93FA5"/>
    <w:rsid w:val="00A94FCB"/>
    <w:rsid w:val="00A95589"/>
    <w:rsid w:val="00A957A1"/>
    <w:rsid w:val="00A95B1E"/>
    <w:rsid w:val="00A96111"/>
    <w:rsid w:val="00A966DC"/>
    <w:rsid w:val="00A96972"/>
    <w:rsid w:val="00A96ADA"/>
    <w:rsid w:val="00A96D00"/>
    <w:rsid w:val="00A96DD3"/>
    <w:rsid w:val="00A97090"/>
    <w:rsid w:val="00AA0344"/>
    <w:rsid w:val="00AA0FED"/>
    <w:rsid w:val="00AA1241"/>
    <w:rsid w:val="00AA19C8"/>
    <w:rsid w:val="00AA2AE1"/>
    <w:rsid w:val="00AA2B32"/>
    <w:rsid w:val="00AA2C0D"/>
    <w:rsid w:val="00AA2D10"/>
    <w:rsid w:val="00AA2EA1"/>
    <w:rsid w:val="00AA2EF5"/>
    <w:rsid w:val="00AA3BB6"/>
    <w:rsid w:val="00AA3D9B"/>
    <w:rsid w:val="00AA486C"/>
    <w:rsid w:val="00AA52BA"/>
    <w:rsid w:val="00AA581B"/>
    <w:rsid w:val="00AA5DAC"/>
    <w:rsid w:val="00AA6641"/>
    <w:rsid w:val="00AB05B2"/>
    <w:rsid w:val="00AB06F4"/>
    <w:rsid w:val="00AB2079"/>
    <w:rsid w:val="00AB2390"/>
    <w:rsid w:val="00AB2576"/>
    <w:rsid w:val="00AB2B92"/>
    <w:rsid w:val="00AB2CDA"/>
    <w:rsid w:val="00AB3E59"/>
    <w:rsid w:val="00AB408A"/>
    <w:rsid w:val="00AB42E8"/>
    <w:rsid w:val="00AB4B3A"/>
    <w:rsid w:val="00AB52FC"/>
    <w:rsid w:val="00AB5847"/>
    <w:rsid w:val="00AB5A97"/>
    <w:rsid w:val="00AB5CD7"/>
    <w:rsid w:val="00AB5E47"/>
    <w:rsid w:val="00AB5F23"/>
    <w:rsid w:val="00AB62D1"/>
    <w:rsid w:val="00AB64D5"/>
    <w:rsid w:val="00AB6D14"/>
    <w:rsid w:val="00AB793C"/>
    <w:rsid w:val="00AB7FCC"/>
    <w:rsid w:val="00AC05F4"/>
    <w:rsid w:val="00AC105A"/>
    <w:rsid w:val="00AC1253"/>
    <w:rsid w:val="00AC2293"/>
    <w:rsid w:val="00AC241A"/>
    <w:rsid w:val="00AC2618"/>
    <w:rsid w:val="00AC28BD"/>
    <w:rsid w:val="00AC3123"/>
    <w:rsid w:val="00AC3235"/>
    <w:rsid w:val="00AC32BE"/>
    <w:rsid w:val="00AC3B41"/>
    <w:rsid w:val="00AC523A"/>
    <w:rsid w:val="00AC5F2E"/>
    <w:rsid w:val="00AC605F"/>
    <w:rsid w:val="00AC6B0D"/>
    <w:rsid w:val="00AC79AA"/>
    <w:rsid w:val="00AC7A58"/>
    <w:rsid w:val="00AD1862"/>
    <w:rsid w:val="00AD1987"/>
    <w:rsid w:val="00AD2951"/>
    <w:rsid w:val="00AD2CAA"/>
    <w:rsid w:val="00AD2FEC"/>
    <w:rsid w:val="00AD47C4"/>
    <w:rsid w:val="00AD4D49"/>
    <w:rsid w:val="00AD4E75"/>
    <w:rsid w:val="00AD57C2"/>
    <w:rsid w:val="00AD5C88"/>
    <w:rsid w:val="00AD5EE2"/>
    <w:rsid w:val="00AD60F1"/>
    <w:rsid w:val="00AD6365"/>
    <w:rsid w:val="00AD6438"/>
    <w:rsid w:val="00AD6EE3"/>
    <w:rsid w:val="00AD727D"/>
    <w:rsid w:val="00AD72A1"/>
    <w:rsid w:val="00AD757C"/>
    <w:rsid w:val="00AD7832"/>
    <w:rsid w:val="00AD7F28"/>
    <w:rsid w:val="00AE0541"/>
    <w:rsid w:val="00AE0F05"/>
    <w:rsid w:val="00AE0FA1"/>
    <w:rsid w:val="00AE103D"/>
    <w:rsid w:val="00AE1EEA"/>
    <w:rsid w:val="00AE2EEA"/>
    <w:rsid w:val="00AE2FC6"/>
    <w:rsid w:val="00AE3709"/>
    <w:rsid w:val="00AE3BF6"/>
    <w:rsid w:val="00AE3CFB"/>
    <w:rsid w:val="00AE4041"/>
    <w:rsid w:val="00AE4087"/>
    <w:rsid w:val="00AE4428"/>
    <w:rsid w:val="00AE4979"/>
    <w:rsid w:val="00AE4D0A"/>
    <w:rsid w:val="00AE526D"/>
    <w:rsid w:val="00AE55A6"/>
    <w:rsid w:val="00AE754B"/>
    <w:rsid w:val="00AE7623"/>
    <w:rsid w:val="00AE7C04"/>
    <w:rsid w:val="00AF0175"/>
    <w:rsid w:val="00AF01B4"/>
    <w:rsid w:val="00AF0966"/>
    <w:rsid w:val="00AF1141"/>
    <w:rsid w:val="00AF1208"/>
    <w:rsid w:val="00AF1221"/>
    <w:rsid w:val="00AF1C74"/>
    <w:rsid w:val="00AF1E00"/>
    <w:rsid w:val="00AF2202"/>
    <w:rsid w:val="00AF26DB"/>
    <w:rsid w:val="00AF2D57"/>
    <w:rsid w:val="00AF3486"/>
    <w:rsid w:val="00AF36C4"/>
    <w:rsid w:val="00AF47CF"/>
    <w:rsid w:val="00AF491B"/>
    <w:rsid w:val="00AF4FD3"/>
    <w:rsid w:val="00AF51AA"/>
    <w:rsid w:val="00AF567F"/>
    <w:rsid w:val="00AF59BF"/>
    <w:rsid w:val="00AF5D26"/>
    <w:rsid w:val="00AF5DDD"/>
    <w:rsid w:val="00AF5E66"/>
    <w:rsid w:val="00AF6C03"/>
    <w:rsid w:val="00AF6E14"/>
    <w:rsid w:val="00AF7B89"/>
    <w:rsid w:val="00B0035D"/>
    <w:rsid w:val="00B01506"/>
    <w:rsid w:val="00B01DC1"/>
    <w:rsid w:val="00B0280E"/>
    <w:rsid w:val="00B02A41"/>
    <w:rsid w:val="00B02FA0"/>
    <w:rsid w:val="00B03033"/>
    <w:rsid w:val="00B046D5"/>
    <w:rsid w:val="00B047E1"/>
    <w:rsid w:val="00B04A4F"/>
    <w:rsid w:val="00B04CC1"/>
    <w:rsid w:val="00B056D8"/>
    <w:rsid w:val="00B05970"/>
    <w:rsid w:val="00B06A62"/>
    <w:rsid w:val="00B06EE7"/>
    <w:rsid w:val="00B07313"/>
    <w:rsid w:val="00B074A5"/>
    <w:rsid w:val="00B07701"/>
    <w:rsid w:val="00B1099A"/>
    <w:rsid w:val="00B110A4"/>
    <w:rsid w:val="00B11274"/>
    <w:rsid w:val="00B11386"/>
    <w:rsid w:val="00B116C2"/>
    <w:rsid w:val="00B1190E"/>
    <w:rsid w:val="00B11BE0"/>
    <w:rsid w:val="00B11F6B"/>
    <w:rsid w:val="00B1225D"/>
    <w:rsid w:val="00B1234E"/>
    <w:rsid w:val="00B1380A"/>
    <w:rsid w:val="00B139E4"/>
    <w:rsid w:val="00B141CA"/>
    <w:rsid w:val="00B1467E"/>
    <w:rsid w:val="00B147DB"/>
    <w:rsid w:val="00B148A2"/>
    <w:rsid w:val="00B14C26"/>
    <w:rsid w:val="00B14DA3"/>
    <w:rsid w:val="00B156A3"/>
    <w:rsid w:val="00B15D39"/>
    <w:rsid w:val="00B171CB"/>
    <w:rsid w:val="00B17763"/>
    <w:rsid w:val="00B17F1F"/>
    <w:rsid w:val="00B20FE6"/>
    <w:rsid w:val="00B21197"/>
    <w:rsid w:val="00B216E8"/>
    <w:rsid w:val="00B2196E"/>
    <w:rsid w:val="00B21EF1"/>
    <w:rsid w:val="00B22D77"/>
    <w:rsid w:val="00B23675"/>
    <w:rsid w:val="00B23D36"/>
    <w:rsid w:val="00B23DA8"/>
    <w:rsid w:val="00B23FB0"/>
    <w:rsid w:val="00B2468A"/>
    <w:rsid w:val="00B25A1C"/>
    <w:rsid w:val="00B25C7E"/>
    <w:rsid w:val="00B25DDA"/>
    <w:rsid w:val="00B26813"/>
    <w:rsid w:val="00B26968"/>
    <w:rsid w:val="00B26FA2"/>
    <w:rsid w:val="00B2721C"/>
    <w:rsid w:val="00B2776A"/>
    <w:rsid w:val="00B300CD"/>
    <w:rsid w:val="00B30A61"/>
    <w:rsid w:val="00B31027"/>
    <w:rsid w:val="00B31314"/>
    <w:rsid w:val="00B315EC"/>
    <w:rsid w:val="00B31D28"/>
    <w:rsid w:val="00B31E86"/>
    <w:rsid w:val="00B32B0C"/>
    <w:rsid w:val="00B348EC"/>
    <w:rsid w:val="00B34AF0"/>
    <w:rsid w:val="00B35426"/>
    <w:rsid w:val="00B35EE3"/>
    <w:rsid w:val="00B362B1"/>
    <w:rsid w:val="00B36D85"/>
    <w:rsid w:val="00B37463"/>
    <w:rsid w:val="00B37B7B"/>
    <w:rsid w:val="00B4040B"/>
    <w:rsid w:val="00B40645"/>
    <w:rsid w:val="00B406D2"/>
    <w:rsid w:val="00B41007"/>
    <w:rsid w:val="00B412C1"/>
    <w:rsid w:val="00B4151A"/>
    <w:rsid w:val="00B41755"/>
    <w:rsid w:val="00B4223F"/>
    <w:rsid w:val="00B42C4B"/>
    <w:rsid w:val="00B42C4D"/>
    <w:rsid w:val="00B43D94"/>
    <w:rsid w:val="00B449E9"/>
    <w:rsid w:val="00B452EC"/>
    <w:rsid w:val="00B458B1"/>
    <w:rsid w:val="00B45ACA"/>
    <w:rsid w:val="00B45C16"/>
    <w:rsid w:val="00B45C18"/>
    <w:rsid w:val="00B45D0C"/>
    <w:rsid w:val="00B46124"/>
    <w:rsid w:val="00B46821"/>
    <w:rsid w:val="00B46E4C"/>
    <w:rsid w:val="00B47E96"/>
    <w:rsid w:val="00B512EC"/>
    <w:rsid w:val="00B513CE"/>
    <w:rsid w:val="00B51986"/>
    <w:rsid w:val="00B51D50"/>
    <w:rsid w:val="00B51EE4"/>
    <w:rsid w:val="00B521E6"/>
    <w:rsid w:val="00B52A01"/>
    <w:rsid w:val="00B52AC0"/>
    <w:rsid w:val="00B53223"/>
    <w:rsid w:val="00B53830"/>
    <w:rsid w:val="00B53A73"/>
    <w:rsid w:val="00B54877"/>
    <w:rsid w:val="00B55404"/>
    <w:rsid w:val="00B55570"/>
    <w:rsid w:val="00B55618"/>
    <w:rsid w:val="00B55717"/>
    <w:rsid w:val="00B566D7"/>
    <w:rsid w:val="00B56846"/>
    <w:rsid w:val="00B57303"/>
    <w:rsid w:val="00B6060B"/>
    <w:rsid w:val="00B6068B"/>
    <w:rsid w:val="00B60B2B"/>
    <w:rsid w:val="00B60EDB"/>
    <w:rsid w:val="00B61AD1"/>
    <w:rsid w:val="00B61DC9"/>
    <w:rsid w:val="00B621CD"/>
    <w:rsid w:val="00B6255A"/>
    <w:rsid w:val="00B6294A"/>
    <w:rsid w:val="00B62ACB"/>
    <w:rsid w:val="00B6329C"/>
    <w:rsid w:val="00B6360D"/>
    <w:rsid w:val="00B6424E"/>
    <w:rsid w:val="00B6475C"/>
    <w:rsid w:val="00B64844"/>
    <w:rsid w:val="00B653C6"/>
    <w:rsid w:val="00B65AA8"/>
    <w:rsid w:val="00B67417"/>
    <w:rsid w:val="00B67950"/>
    <w:rsid w:val="00B67D21"/>
    <w:rsid w:val="00B67E33"/>
    <w:rsid w:val="00B70AB3"/>
    <w:rsid w:val="00B70BEE"/>
    <w:rsid w:val="00B70FA4"/>
    <w:rsid w:val="00B71181"/>
    <w:rsid w:val="00B722DF"/>
    <w:rsid w:val="00B723EC"/>
    <w:rsid w:val="00B72851"/>
    <w:rsid w:val="00B72C45"/>
    <w:rsid w:val="00B72FE5"/>
    <w:rsid w:val="00B73287"/>
    <w:rsid w:val="00B73E3B"/>
    <w:rsid w:val="00B73ECB"/>
    <w:rsid w:val="00B740AF"/>
    <w:rsid w:val="00B74B10"/>
    <w:rsid w:val="00B74F35"/>
    <w:rsid w:val="00B755BD"/>
    <w:rsid w:val="00B75708"/>
    <w:rsid w:val="00B75B35"/>
    <w:rsid w:val="00B7626F"/>
    <w:rsid w:val="00B771E1"/>
    <w:rsid w:val="00B77C73"/>
    <w:rsid w:val="00B77DC8"/>
    <w:rsid w:val="00B8031F"/>
    <w:rsid w:val="00B8035B"/>
    <w:rsid w:val="00B80499"/>
    <w:rsid w:val="00B80910"/>
    <w:rsid w:val="00B80AB5"/>
    <w:rsid w:val="00B812FF"/>
    <w:rsid w:val="00B81879"/>
    <w:rsid w:val="00B81CAC"/>
    <w:rsid w:val="00B8217C"/>
    <w:rsid w:val="00B83513"/>
    <w:rsid w:val="00B83D1B"/>
    <w:rsid w:val="00B83DD2"/>
    <w:rsid w:val="00B84212"/>
    <w:rsid w:val="00B84502"/>
    <w:rsid w:val="00B845C0"/>
    <w:rsid w:val="00B846B7"/>
    <w:rsid w:val="00B8497D"/>
    <w:rsid w:val="00B84CF7"/>
    <w:rsid w:val="00B8564C"/>
    <w:rsid w:val="00B861C7"/>
    <w:rsid w:val="00B86734"/>
    <w:rsid w:val="00B87174"/>
    <w:rsid w:val="00B87380"/>
    <w:rsid w:val="00B878E0"/>
    <w:rsid w:val="00B87FBC"/>
    <w:rsid w:val="00B90028"/>
    <w:rsid w:val="00B903F7"/>
    <w:rsid w:val="00B90576"/>
    <w:rsid w:val="00B910AE"/>
    <w:rsid w:val="00B910B2"/>
    <w:rsid w:val="00B917B9"/>
    <w:rsid w:val="00B91E48"/>
    <w:rsid w:val="00B91FAF"/>
    <w:rsid w:val="00B92026"/>
    <w:rsid w:val="00B923D6"/>
    <w:rsid w:val="00B92C5A"/>
    <w:rsid w:val="00B93185"/>
    <w:rsid w:val="00B93348"/>
    <w:rsid w:val="00B937A0"/>
    <w:rsid w:val="00B93889"/>
    <w:rsid w:val="00B93CC7"/>
    <w:rsid w:val="00B93E0E"/>
    <w:rsid w:val="00B93F0A"/>
    <w:rsid w:val="00B947D6"/>
    <w:rsid w:val="00B94A55"/>
    <w:rsid w:val="00B95B2E"/>
    <w:rsid w:val="00B966A0"/>
    <w:rsid w:val="00B96803"/>
    <w:rsid w:val="00B96990"/>
    <w:rsid w:val="00B96F76"/>
    <w:rsid w:val="00B97249"/>
    <w:rsid w:val="00B975B8"/>
    <w:rsid w:val="00B97AC8"/>
    <w:rsid w:val="00BA0582"/>
    <w:rsid w:val="00BA08D0"/>
    <w:rsid w:val="00BA1404"/>
    <w:rsid w:val="00BA1B9D"/>
    <w:rsid w:val="00BA2275"/>
    <w:rsid w:val="00BA22E8"/>
    <w:rsid w:val="00BA2332"/>
    <w:rsid w:val="00BA2A3B"/>
    <w:rsid w:val="00BA2D99"/>
    <w:rsid w:val="00BA31C5"/>
    <w:rsid w:val="00BA32BC"/>
    <w:rsid w:val="00BA40BF"/>
    <w:rsid w:val="00BA40C8"/>
    <w:rsid w:val="00BA4E2A"/>
    <w:rsid w:val="00BA4FF1"/>
    <w:rsid w:val="00BA514E"/>
    <w:rsid w:val="00BA587F"/>
    <w:rsid w:val="00BA7A8D"/>
    <w:rsid w:val="00BA7ED9"/>
    <w:rsid w:val="00BB0304"/>
    <w:rsid w:val="00BB079E"/>
    <w:rsid w:val="00BB0972"/>
    <w:rsid w:val="00BB15B7"/>
    <w:rsid w:val="00BB1BE7"/>
    <w:rsid w:val="00BB20A3"/>
    <w:rsid w:val="00BB293A"/>
    <w:rsid w:val="00BB2CE7"/>
    <w:rsid w:val="00BB300D"/>
    <w:rsid w:val="00BB323F"/>
    <w:rsid w:val="00BB38B6"/>
    <w:rsid w:val="00BB3A50"/>
    <w:rsid w:val="00BB448D"/>
    <w:rsid w:val="00BB46E4"/>
    <w:rsid w:val="00BB4B6F"/>
    <w:rsid w:val="00BB4CE1"/>
    <w:rsid w:val="00BB4EB3"/>
    <w:rsid w:val="00BB593D"/>
    <w:rsid w:val="00BB59CE"/>
    <w:rsid w:val="00BB59DA"/>
    <w:rsid w:val="00BB5ECB"/>
    <w:rsid w:val="00BB625F"/>
    <w:rsid w:val="00BB62EC"/>
    <w:rsid w:val="00BB71E4"/>
    <w:rsid w:val="00BB763F"/>
    <w:rsid w:val="00BB7C3D"/>
    <w:rsid w:val="00BC011E"/>
    <w:rsid w:val="00BC0366"/>
    <w:rsid w:val="00BC1030"/>
    <w:rsid w:val="00BC1240"/>
    <w:rsid w:val="00BC1518"/>
    <w:rsid w:val="00BC16D9"/>
    <w:rsid w:val="00BC1CBA"/>
    <w:rsid w:val="00BC1E03"/>
    <w:rsid w:val="00BC2719"/>
    <w:rsid w:val="00BC2B3C"/>
    <w:rsid w:val="00BC2D5B"/>
    <w:rsid w:val="00BC30C0"/>
    <w:rsid w:val="00BC3518"/>
    <w:rsid w:val="00BC37A3"/>
    <w:rsid w:val="00BC402B"/>
    <w:rsid w:val="00BC42AF"/>
    <w:rsid w:val="00BC4853"/>
    <w:rsid w:val="00BC495E"/>
    <w:rsid w:val="00BC4F81"/>
    <w:rsid w:val="00BC5687"/>
    <w:rsid w:val="00BC60AF"/>
    <w:rsid w:val="00BC6E86"/>
    <w:rsid w:val="00BC6EDE"/>
    <w:rsid w:val="00BC6F90"/>
    <w:rsid w:val="00BC70E2"/>
    <w:rsid w:val="00BC7A8E"/>
    <w:rsid w:val="00BC7D4B"/>
    <w:rsid w:val="00BC7F71"/>
    <w:rsid w:val="00BD0266"/>
    <w:rsid w:val="00BD0340"/>
    <w:rsid w:val="00BD0520"/>
    <w:rsid w:val="00BD0698"/>
    <w:rsid w:val="00BD0D39"/>
    <w:rsid w:val="00BD1407"/>
    <w:rsid w:val="00BD1941"/>
    <w:rsid w:val="00BD1953"/>
    <w:rsid w:val="00BD2067"/>
    <w:rsid w:val="00BD20DF"/>
    <w:rsid w:val="00BD2614"/>
    <w:rsid w:val="00BD331F"/>
    <w:rsid w:val="00BD3491"/>
    <w:rsid w:val="00BD34E3"/>
    <w:rsid w:val="00BD34F4"/>
    <w:rsid w:val="00BD37E2"/>
    <w:rsid w:val="00BD3E06"/>
    <w:rsid w:val="00BD3FD9"/>
    <w:rsid w:val="00BD47F1"/>
    <w:rsid w:val="00BD518A"/>
    <w:rsid w:val="00BD5354"/>
    <w:rsid w:val="00BD6327"/>
    <w:rsid w:val="00BD6A93"/>
    <w:rsid w:val="00BD7166"/>
    <w:rsid w:val="00BE0314"/>
    <w:rsid w:val="00BE09AF"/>
    <w:rsid w:val="00BE09DC"/>
    <w:rsid w:val="00BE0F42"/>
    <w:rsid w:val="00BE0F7F"/>
    <w:rsid w:val="00BE1299"/>
    <w:rsid w:val="00BE15B5"/>
    <w:rsid w:val="00BE1B38"/>
    <w:rsid w:val="00BE22DC"/>
    <w:rsid w:val="00BE2BCD"/>
    <w:rsid w:val="00BE3241"/>
    <w:rsid w:val="00BE34AB"/>
    <w:rsid w:val="00BE3783"/>
    <w:rsid w:val="00BE3D0C"/>
    <w:rsid w:val="00BE3E50"/>
    <w:rsid w:val="00BE42BD"/>
    <w:rsid w:val="00BE42C8"/>
    <w:rsid w:val="00BE5760"/>
    <w:rsid w:val="00BE62DF"/>
    <w:rsid w:val="00BE68A2"/>
    <w:rsid w:val="00BE70EE"/>
    <w:rsid w:val="00BE7698"/>
    <w:rsid w:val="00BE7E14"/>
    <w:rsid w:val="00BF0641"/>
    <w:rsid w:val="00BF0744"/>
    <w:rsid w:val="00BF1216"/>
    <w:rsid w:val="00BF150A"/>
    <w:rsid w:val="00BF1868"/>
    <w:rsid w:val="00BF1B91"/>
    <w:rsid w:val="00BF2101"/>
    <w:rsid w:val="00BF2274"/>
    <w:rsid w:val="00BF2762"/>
    <w:rsid w:val="00BF2E6A"/>
    <w:rsid w:val="00BF322A"/>
    <w:rsid w:val="00BF32C1"/>
    <w:rsid w:val="00BF3767"/>
    <w:rsid w:val="00BF4282"/>
    <w:rsid w:val="00BF4711"/>
    <w:rsid w:val="00BF4C0E"/>
    <w:rsid w:val="00BF4CAC"/>
    <w:rsid w:val="00BF4F21"/>
    <w:rsid w:val="00BF4FF1"/>
    <w:rsid w:val="00BF506F"/>
    <w:rsid w:val="00BF571E"/>
    <w:rsid w:val="00BF59B2"/>
    <w:rsid w:val="00BF5CDD"/>
    <w:rsid w:val="00BF696C"/>
    <w:rsid w:val="00BF75C4"/>
    <w:rsid w:val="00BF79D1"/>
    <w:rsid w:val="00BF7A3D"/>
    <w:rsid w:val="00C00887"/>
    <w:rsid w:val="00C014C0"/>
    <w:rsid w:val="00C022AC"/>
    <w:rsid w:val="00C02F82"/>
    <w:rsid w:val="00C032C9"/>
    <w:rsid w:val="00C032E8"/>
    <w:rsid w:val="00C03B9E"/>
    <w:rsid w:val="00C0414F"/>
    <w:rsid w:val="00C04CF3"/>
    <w:rsid w:val="00C04FB7"/>
    <w:rsid w:val="00C0534A"/>
    <w:rsid w:val="00C066A1"/>
    <w:rsid w:val="00C07753"/>
    <w:rsid w:val="00C07B52"/>
    <w:rsid w:val="00C07BC2"/>
    <w:rsid w:val="00C07C20"/>
    <w:rsid w:val="00C07CCB"/>
    <w:rsid w:val="00C10798"/>
    <w:rsid w:val="00C10A9D"/>
    <w:rsid w:val="00C11838"/>
    <w:rsid w:val="00C11D2A"/>
    <w:rsid w:val="00C12072"/>
    <w:rsid w:val="00C128AE"/>
    <w:rsid w:val="00C12B65"/>
    <w:rsid w:val="00C12DD0"/>
    <w:rsid w:val="00C12EC1"/>
    <w:rsid w:val="00C1364B"/>
    <w:rsid w:val="00C145BF"/>
    <w:rsid w:val="00C14AE1"/>
    <w:rsid w:val="00C15448"/>
    <w:rsid w:val="00C156C6"/>
    <w:rsid w:val="00C166BB"/>
    <w:rsid w:val="00C16AF1"/>
    <w:rsid w:val="00C16E6B"/>
    <w:rsid w:val="00C17292"/>
    <w:rsid w:val="00C2012E"/>
    <w:rsid w:val="00C20D7E"/>
    <w:rsid w:val="00C210B9"/>
    <w:rsid w:val="00C21577"/>
    <w:rsid w:val="00C21985"/>
    <w:rsid w:val="00C226A9"/>
    <w:rsid w:val="00C22748"/>
    <w:rsid w:val="00C2283E"/>
    <w:rsid w:val="00C22FAD"/>
    <w:rsid w:val="00C23ADE"/>
    <w:rsid w:val="00C23B68"/>
    <w:rsid w:val="00C23C67"/>
    <w:rsid w:val="00C23CB2"/>
    <w:rsid w:val="00C24076"/>
    <w:rsid w:val="00C2424D"/>
    <w:rsid w:val="00C245CC"/>
    <w:rsid w:val="00C25238"/>
    <w:rsid w:val="00C266AF"/>
    <w:rsid w:val="00C26787"/>
    <w:rsid w:val="00C27136"/>
    <w:rsid w:val="00C2742A"/>
    <w:rsid w:val="00C30065"/>
    <w:rsid w:val="00C302C7"/>
    <w:rsid w:val="00C308B9"/>
    <w:rsid w:val="00C3138E"/>
    <w:rsid w:val="00C313F2"/>
    <w:rsid w:val="00C319D6"/>
    <w:rsid w:val="00C321F4"/>
    <w:rsid w:val="00C325F8"/>
    <w:rsid w:val="00C32B2D"/>
    <w:rsid w:val="00C330E4"/>
    <w:rsid w:val="00C339A2"/>
    <w:rsid w:val="00C33EF9"/>
    <w:rsid w:val="00C34243"/>
    <w:rsid w:val="00C348CA"/>
    <w:rsid w:val="00C350AD"/>
    <w:rsid w:val="00C35318"/>
    <w:rsid w:val="00C365B7"/>
    <w:rsid w:val="00C3710D"/>
    <w:rsid w:val="00C37175"/>
    <w:rsid w:val="00C378EA"/>
    <w:rsid w:val="00C37AA0"/>
    <w:rsid w:val="00C37BCA"/>
    <w:rsid w:val="00C37C34"/>
    <w:rsid w:val="00C37CBA"/>
    <w:rsid w:val="00C400AC"/>
    <w:rsid w:val="00C4063A"/>
    <w:rsid w:val="00C40A46"/>
    <w:rsid w:val="00C41290"/>
    <w:rsid w:val="00C4141F"/>
    <w:rsid w:val="00C41C3E"/>
    <w:rsid w:val="00C41F5B"/>
    <w:rsid w:val="00C423EF"/>
    <w:rsid w:val="00C42CE7"/>
    <w:rsid w:val="00C42E55"/>
    <w:rsid w:val="00C43138"/>
    <w:rsid w:val="00C431AD"/>
    <w:rsid w:val="00C43CE9"/>
    <w:rsid w:val="00C43E5E"/>
    <w:rsid w:val="00C43ECA"/>
    <w:rsid w:val="00C44A15"/>
    <w:rsid w:val="00C44A9D"/>
    <w:rsid w:val="00C44EFF"/>
    <w:rsid w:val="00C44F7E"/>
    <w:rsid w:val="00C452D2"/>
    <w:rsid w:val="00C453A7"/>
    <w:rsid w:val="00C45EFD"/>
    <w:rsid w:val="00C463FD"/>
    <w:rsid w:val="00C4765C"/>
    <w:rsid w:val="00C47816"/>
    <w:rsid w:val="00C478B6"/>
    <w:rsid w:val="00C47EAD"/>
    <w:rsid w:val="00C50365"/>
    <w:rsid w:val="00C503D2"/>
    <w:rsid w:val="00C50CC0"/>
    <w:rsid w:val="00C517CB"/>
    <w:rsid w:val="00C51D83"/>
    <w:rsid w:val="00C52361"/>
    <w:rsid w:val="00C523A7"/>
    <w:rsid w:val="00C52AFD"/>
    <w:rsid w:val="00C5374A"/>
    <w:rsid w:val="00C5472D"/>
    <w:rsid w:val="00C54B6C"/>
    <w:rsid w:val="00C54D5D"/>
    <w:rsid w:val="00C55586"/>
    <w:rsid w:val="00C55B2C"/>
    <w:rsid w:val="00C55B37"/>
    <w:rsid w:val="00C55D5B"/>
    <w:rsid w:val="00C56BE6"/>
    <w:rsid w:val="00C57478"/>
    <w:rsid w:val="00C57B64"/>
    <w:rsid w:val="00C57D2B"/>
    <w:rsid w:val="00C57F8C"/>
    <w:rsid w:val="00C60354"/>
    <w:rsid w:val="00C603C9"/>
    <w:rsid w:val="00C608A1"/>
    <w:rsid w:val="00C613DB"/>
    <w:rsid w:val="00C617D7"/>
    <w:rsid w:val="00C61BE0"/>
    <w:rsid w:val="00C61FFB"/>
    <w:rsid w:val="00C63111"/>
    <w:rsid w:val="00C63D33"/>
    <w:rsid w:val="00C643EE"/>
    <w:rsid w:val="00C64C2C"/>
    <w:rsid w:val="00C65020"/>
    <w:rsid w:val="00C660D7"/>
    <w:rsid w:val="00C6638F"/>
    <w:rsid w:val="00C6686E"/>
    <w:rsid w:val="00C6699E"/>
    <w:rsid w:val="00C6716C"/>
    <w:rsid w:val="00C67237"/>
    <w:rsid w:val="00C67324"/>
    <w:rsid w:val="00C67AA4"/>
    <w:rsid w:val="00C67CED"/>
    <w:rsid w:val="00C67DFD"/>
    <w:rsid w:val="00C67F13"/>
    <w:rsid w:val="00C700CD"/>
    <w:rsid w:val="00C707B7"/>
    <w:rsid w:val="00C70954"/>
    <w:rsid w:val="00C70A03"/>
    <w:rsid w:val="00C70ACB"/>
    <w:rsid w:val="00C715EA"/>
    <w:rsid w:val="00C717EB"/>
    <w:rsid w:val="00C721CF"/>
    <w:rsid w:val="00C7220F"/>
    <w:rsid w:val="00C72325"/>
    <w:rsid w:val="00C729FB"/>
    <w:rsid w:val="00C72BDC"/>
    <w:rsid w:val="00C72C29"/>
    <w:rsid w:val="00C73135"/>
    <w:rsid w:val="00C73535"/>
    <w:rsid w:val="00C73C21"/>
    <w:rsid w:val="00C7405F"/>
    <w:rsid w:val="00C74361"/>
    <w:rsid w:val="00C74D03"/>
    <w:rsid w:val="00C75722"/>
    <w:rsid w:val="00C7592B"/>
    <w:rsid w:val="00C75A82"/>
    <w:rsid w:val="00C764A7"/>
    <w:rsid w:val="00C7653D"/>
    <w:rsid w:val="00C765B1"/>
    <w:rsid w:val="00C76EA2"/>
    <w:rsid w:val="00C77D41"/>
    <w:rsid w:val="00C77D62"/>
    <w:rsid w:val="00C80211"/>
    <w:rsid w:val="00C805FE"/>
    <w:rsid w:val="00C808F2"/>
    <w:rsid w:val="00C8111B"/>
    <w:rsid w:val="00C8233E"/>
    <w:rsid w:val="00C82646"/>
    <w:rsid w:val="00C82DD7"/>
    <w:rsid w:val="00C83253"/>
    <w:rsid w:val="00C83ADE"/>
    <w:rsid w:val="00C83E4D"/>
    <w:rsid w:val="00C8476F"/>
    <w:rsid w:val="00C84BA1"/>
    <w:rsid w:val="00C854C5"/>
    <w:rsid w:val="00C85D89"/>
    <w:rsid w:val="00C86786"/>
    <w:rsid w:val="00C86CD8"/>
    <w:rsid w:val="00C870FC"/>
    <w:rsid w:val="00C871A3"/>
    <w:rsid w:val="00C87AF5"/>
    <w:rsid w:val="00C87D32"/>
    <w:rsid w:val="00C9041B"/>
    <w:rsid w:val="00C9066E"/>
    <w:rsid w:val="00C90F12"/>
    <w:rsid w:val="00C91177"/>
    <w:rsid w:val="00C91335"/>
    <w:rsid w:val="00C91C70"/>
    <w:rsid w:val="00C92650"/>
    <w:rsid w:val="00C9272A"/>
    <w:rsid w:val="00C92A88"/>
    <w:rsid w:val="00C93304"/>
    <w:rsid w:val="00C937CA"/>
    <w:rsid w:val="00C93DB2"/>
    <w:rsid w:val="00C94848"/>
    <w:rsid w:val="00C948A0"/>
    <w:rsid w:val="00C94CB2"/>
    <w:rsid w:val="00C94E95"/>
    <w:rsid w:val="00C9506A"/>
    <w:rsid w:val="00C9568D"/>
    <w:rsid w:val="00C95976"/>
    <w:rsid w:val="00C95A4D"/>
    <w:rsid w:val="00C9656A"/>
    <w:rsid w:val="00C96640"/>
    <w:rsid w:val="00C97300"/>
    <w:rsid w:val="00C97528"/>
    <w:rsid w:val="00C97970"/>
    <w:rsid w:val="00C97ECB"/>
    <w:rsid w:val="00CA02A6"/>
    <w:rsid w:val="00CA050B"/>
    <w:rsid w:val="00CA07A4"/>
    <w:rsid w:val="00CA07CD"/>
    <w:rsid w:val="00CA11DC"/>
    <w:rsid w:val="00CA13B0"/>
    <w:rsid w:val="00CA1CE3"/>
    <w:rsid w:val="00CA2363"/>
    <w:rsid w:val="00CA2E92"/>
    <w:rsid w:val="00CA2E96"/>
    <w:rsid w:val="00CA2EFD"/>
    <w:rsid w:val="00CA317A"/>
    <w:rsid w:val="00CA3395"/>
    <w:rsid w:val="00CA36A7"/>
    <w:rsid w:val="00CA37CA"/>
    <w:rsid w:val="00CA4151"/>
    <w:rsid w:val="00CA53C6"/>
    <w:rsid w:val="00CA66F6"/>
    <w:rsid w:val="00CA6B35"/>
    <w:rsid w:val="00CA796B"/>
    <w:rsid w:val="00CB0018"/>
    <w:rsid w:val="00CB0272"/>
    <w:rsid w:val="00CB02B0"/>
    <w:rsid w:val="00CB11CA"/>
    <w:rsid w:val="00CB1ABD"/>
    <w:rsid w:val="00CB22E6"/>
    <w:rsid w:val="00CB33A7"/>
    <w:rsid w:val="00CB3E54"/>
    <w:rsid w:val="00CB444D"/>
    <w:rsid w:val="00CB4C3C"/>
    <w:rsid w:val="00CB4F36"/>
    <w:rsid w:val="00CB5129"/>
    <w:rsid w:val="00CB5834"/>
    <w:rsid w:val="00CB58C2"/>
    <w:rsid w:val="00CB5A7E"/>
    <w:rsid w:val="00CB5BC4"/>
    <w:rsid w:val="00CB5D69"/>
    <w:rsid w:val="00CB6374"/>
    <w:rsid w:val="00CB6611"/>
    <w:rsid w:val="00CB6688"/>
    <w:rsid w:val="00CB67B5"/>
    <w:rsid w:val="00CB6864"/>
    <w:rsid w:val="00CB6AE4"/>
    <w:rsid w:val="00CB6C7B"/>
    <w:rsid w:val="00CB6E45"/>
    <w:rsid w:val="00CB6E97"/>
    <w:rsid w:val="00CB6F79"/>
    <w:rsid w:val="00CB7EB9"/>
    <w:rsid w:val="00CB7F98"/>
    <w:rsid w:val="00CC052B"/>
    <w:rsid w:val="00CC07DB"/>
    <w:rsid w:val="00CC0DF0"/>
    <w:rsid w:val="00CC0F89"/>
    <w:rsid w:val="00CC1E31"/>
    <w:rsid w:val="00CC2041"/>
    <w:rsid w:val="00CC2213"/>
    <w:rsid w:val="00CC2547"/>
    <w:rsid w:val="00CC257D"/>
    <w:rsid w:val="00CC2813"/>
    <w:rsid w:val="00CC28C9"/>
    <w:rsid w:val="00CC297E"/>
    <w:rsid w:val="00CC2C7C"/>
    <w:rsid w:val="00CC2D77"/>
    <w:rsid w:val="00CC3060"/>
    <w:rsid w:val="00CC4775"/>
    <w:rsid w:val="00CC4CBB"/>
    <w:rsid w:val="00CC5E78"/>
    <w:rsid w:val="00CC6349"/>
    <w:rsid w:val="00CC6BF6"/>
    <w:rsid w:val="00CC739D"/>
    <w:rsid w:val="00CC756F"/>
    <w:rsid w:val="00CC7764"/>
    <w:rsid w:val="00CC7E80"/>
    <w:rsid w:val="00CC7FEC"/>
    <w:rsid w:val="00CD167D"/>
    <w:rsid w:val="00CD1E07"/>
    <w:rsid w:val="00CD3279"/>
    <w:rsid w:val="00CD34D9"/>
    <w:rsid w:val="00CD4FE3"/>
    <w:rsid w:val="00CD5E4D"/>
    <w:rsid w:val="00CD6B93"/>
    <w:rsid w:val="00CD75E4"/>
    <w:rsid w:val="00CD7946"/>
    <w:rsid w:val="00CE02E2"/>
    <w:rsid w:val="00CE0664"/>
    <w:rsid w:val="00CE1640"/>
    <w:rsid w:val="00CE16C1"/>
    <w:rsid w:val="00CE1889"/>
    <w:rsid w:val="00CE1DA0"/>
    <w:rsid w:val="00CE1DE2"/>
    <w:rsid w:val="00CE25B7"/>
    <w:rsid w:val="00CE2AFA"/>
    <w:rsid w:val="00CE2FF7"/>
    <w:rsid w:val="00CE5423"/>
    <w:rsid w:val="00CE5CAE"/>
    <w:rsid w:val="00CE5CC6"/>
    <w:rsid w:val="00CE5D29"/>
    <w:rsid w:val="00CE6E66"/>
    <w:rsid w:val="00CE739C"/>
    <w:rsid w:val="00CF00B9"/>
    <w:rsid w:val="00CF04BF"/>
    <w:rsid w:val="00CF090B"/>
    <w:rsid w:val="00CF0DE9"/>
    <w:rsid w:val="00CF10CD"/>
    <w:rsid w:val="00CF1123"/>
    <w:rsid w:val="00CF123C"/>
    <w:rsid w:val="00CF23D2"/>
    <w:rsid w:val="00CF2FEF"/>
    <w:rsid w:val="00CF3540"/>
    <w:rsid w:val="00CF3731"/>
    <w:rsid w:val="00CF39ED"/>
    <w:rsid w:val="00CF3A59"/>
    <w:rsid w:val="00CF4215"/>
    <w:rsid w:val="00CF4DA6"/>
    <w:rsid w:val="00CF4EC9"/>
    <w:rsid w:val="00CF5B43"/>
    <w:rsid w:val="00CF5EE2"/>
    <w:rsid w:val="00CF6236"/>
    <w:rsid w:val="00CF699E"/>
    <w:rsid w:val="00CF6D96"/>
    <w:rsid w:val="00CF7022"/>
    <w:rsid w:val="00CF7134"/>
    <w:rsid w:val="00CF7184"/>
    <w:rsid w:val="00CF7482"/>
    <w:rsid w:val="00CF7639"/>
    <w:rsid w:val="00CF76A1"/>
    <w:rsid w:val="00CF7DE8"/>
    <w:rsid w:val="00D004B0"/>
    <w:rsid w:val="00D00BD1"/>
    <w:rsid w:val="00D00D04"/>
    <w:rsid w:val="00D00F36"/>
    <w:rsid w:val="00D016C7"/>
    <w:rsid w:val="00D01A27"/>
    <w:rsid w:val="00D024AD"/>
    <w:rsid w:val="00D025EE"/>
    <w:rsid w:val="00D02FE8"/>
    <w:rsid w:val="00D04270"/>
    <w:rsid w:val="00D043CD"/>
    <w:rsid w:val="00D04BE5"/>
    <w:rsid w:val="00D0560D"/>
    <w:rsid w:val="00D05DDF"/>
    <w:rsid w:val="00D06612"/>
    <w:rsid w:val="00D06B16"/>
    <w:rsid w:val="00D07032"/>
    <w:rsid w:val="00D0750D"/>
    <w:rsid w:val="00D10665"/>
    <w:rsid w:val="00D10AE8"/>
    <w:rsid w:val="00D10FEA"/>
    <w:rsid w:val="00D1107A"/>
    <w:rsid w:val="00D11B40"/>
    <w:rsid w:val="00D11CDE"/>
    <w:rsid w:val="00D11CF2"/>
    <w:rsid w:val="00D11D29"/>
    <w:rsid w:val="00D11E62"/>
    <w:rsid w:val="00D11EA4"/>
    <w:rsid w:val="00D12492"/>
    <w:rsid w:val="00D1263B"/>
    <w:rsid w:val="00D12679"/>
    <w:rsid w:val="00D13579"/>
    <w:rsid w:val="00D13923"/>
    <w:rsid w:val="00D13D04"/>
    <w:rsid w:val="00D13E38"/>
    <w:rsid w:val="00D14085"/>
    <w:rsid w:val="00D14236"/>
    <w:rsid w:val="00D1431C"/>
    <w:rsid w:val="00D14B3F"/>
    <w:rsid w:val="00D14F5F"/>
    <w:rsid w:val="00D14F88"/>
    <w:rsid w:val="00D150DD"/>
    <w:rsid w:val="00D159C6"/>
    <w:rsid w:val="00D163D4"/>
    <w:rsid w:val="00D168C6"/>
    <w:rsid w:val="00D1719D"/>
    <w:rsid w:val="00D17594"/>
    <w:rsid w:val="00D17B09"/>
    <w:rsid w:val="00D17BF5"/>
    <w:rsid w:val="00D203D4"/>
    <w:rsid w:val="00D20C2F"/>
    <w:rsid w:val="00D21750"/>
    <w:rsid w:val="00D21988"/>
    <w:rsid w:val="00D21A8A"/>
    <w:rsid w:val="00D21C15"/>
    <w:rsid w:val="00D22097"/>
    <w:rsid w:val="00D22265"/>
    <w:rsid w:val="00D225E0"/>
    <w:rsid w:val="00D22CF2"/>
    <w:rsid w:val="00D2375D"/>
    <w:rsid w:val="00D2396A"/>
    <w:rsid w:val="00D2441C"/>
    <w:rsid w:val="00D245E2"/>
    <w:rsid w:val="00D24C8F"/>
    <w:rsid w:val="00D24FBD"/>
    <w:rsid w:val="00D25153"/>
    <w:rsid w:val="00D2524A"/>
    <w:rsid w:val="00D254BF"/>
    <w:rsid w:val="00D2615F"/>
    <w:rsid w:val="00D2653F"/>
    <w:rsid w:val="00D266C9"/>
    <w:rsid w:val="00D27387"/>
    <w:rsid w:val="00D2772E"/>
    <w:rsid w:val="00D27B1F"/>
    <w:rsid w:val="00D27E1A"/>
    <w:rsid w:val="00D3032D"/>
    <w:rsid w:val="00D305FA"/>
    <w:rsid w:val="00D3069A"/>
    <w:rsid w:val="00D3071B"/>
    <w:rsid w:val="00D30E46"/>
    <w:rsid w:val="00D3115D"/>
    <w:rsid w:val="00D318FD"/>
    <w:rsid w:val="00D319F7"/>
    <w:rsid w:val="00D31B2E"/>
    <w:rsid w:val="00D31E7B"/>
    <w:rsid w:val="00D31F39"/>
    <w:rsid w:val="00D325F3"/>
    <w:rsid w:val="00D34730"/>
    <w:rsid w:val="00D34823"/>
    <w:rsid w:val="00D34DC3"/>
    <w:rsid w:val="00D34E19"/>
    <w:rsid w:val="00D35BB2"/>
    <w:rsid w:val="00D35BED"/>
    <w:rsid w:val="00D35C8C"/>
    <w:rsid w:val="00D36542"/>
    <w:rsid w:val="00D37808"/>
    <w:rsid w:val="00D37C86"/>
    <w:rsid w:val="00D400F6"/>
    <w:rsid w:val="00D404E4"/>
    <w:rsid w:val="00D42F1C"/>
    <w:rsid w:val="00D43756"/>
    <w:rsid w:val="00D4455D"/>
    <w:rsid w:val="00D44BCD"/>
    <w:rsid w:val="00D44EC4"/>
    <w:rsid w:val="00D45089"/>
    <w:rsid w:val="00D4521C"/>
    <w:rsid w:val="00D45387"/>
    <w:rsid w:val="00D45394"/>
    <w:rsid w:val="00D454AB"/>
    <w:rsid w:val="00D45731"/>
    <w:rsid w:val="00D46FFD"/>
    <w:rsid w:val="00D47177"/>
    <w:rsid w:val="00D471F4"/>
    <w:rsid w:val="00D4730A"/>
    <w:rsid w:val="00D47F18"/>
    <w:rsid w:val="00D47F21"/>
    <w:rsid w:val="00D5069B"/>
    <w:rsid w:val="00D50A01"/>
    <w:rsid w:val="00D50B84"/>
    <w:rsid w:val="00D5113C"/>
    <w:rsid w:val="00D514C1"/>
    <w:rsid w:val="00D51884"/>
    <w:rsid w:val="00D52B0A"/>
    <w:rsid w:val="00D53DB1"/>
    <w:rsid w:val="00D5438E"/>
    <w:rsid w:val="00D563B6"/>
    <w:rsid w:val="00D565B3"/>
    <w:rsid w:val="00D56690"/>
    <w:rsid w:val="00D5669C"/>
    <w:rsid w:val="00D56B2B"/>
    <w:rsid w:val="00D56EA8"/>
    <w:rsid w:val="00D57273"/>
    <w:rsid w:val="00D57371"/>
    <w:rsid w:val="00D57490"/>
    <w:rsid w:val="00D57592"/>
    <w:rsid w:val="00D577D3"/>
    <w:rsid w:val="00D600B3"/>
    <w:rsid w:val="00D6017B"/>
    <w:rsid w:val="00D601B8"/>
    <w:rsid w:val="00D6034F"/>
    <w:rsid w:val="00D60807"/>
    <w:rsid w:val="00D6112D"/>
    <w:rsid w:val="00D6144F"/>
    <w:rsid w:val="00D616EC"/>
    <w:rsid w:val="00D61957"/>
    <w:rsid w:val="00D61D97"/>
    <w:rsid w:val="00D61E5E"/>
    <w:rsid w:val="00D61EAD"/>
    <w:rsid w:val="00D61EB4"/>
    <w:rsid w:val="00D622A7"/>
    <w:rsid w:val="00D624D5"/>
    <w:rsid w:val="00D624E4"/>
    <w:rsid w:val="00D62FB8"/>
    <w:rsid w:val="00D6395C"/>
    <w:rsid w:val="00D63F12"/>
    <w:rsid w:val="00D64605"/>
    <w:rsid w:val="00D64710"/>
    <w:rsid w:val="00D64893"/>
    <w:rsid w:val="00D6501D"/>
    <w:rsid w:val="00D65217"/>
    <w:rsid w:val="00D6550A"/>
    <w:rsid w:val="00D65594"/>
    <w:rsid w:val="00D65A74"/>
    <w:rsid w:val="00D65BD0"/>
    <w:rsid w:val="00D662BD"/>
    <w:rsid w:val="00D66DB7"/>
    <w:rsid w:val="00D66F40"/>
    <w:rsid w:val="00D670DC"/>
    <w:rsid w:val="00D67784"/>
    <w:rsid w:val="00D67B2D"/>
    <w:rsid w:val="00D703FD"/>
    <w:rsid w:val="00D70461"/>
    <w:rsid w:val="00D70494"/>
    <w:rsid w:val="00D708DA"/>
    <w:rsid w:val="00D7091A"/>
    <w:rsid w:val="00D72068"/>
    <w:rsid w:val="00D72183"/>
    <w:rsid w:val="00D72533"/>
    <w:rsid w:val="00D729C5"/>
    <w:rsid w:val="00D73210"/>
    <w:rsid w:val="00D7334D"/>
    <w:rsid w:val="00D73DCD"/>
    <w:rsid w:val="00D74CB8"/>
    <w:rsid w:val="00D74CEF"/>
    <w:rsid w:val="00D7529C"/>
    <w:rsid w:val="00D75310"/>
    <w:rsid w:val="00D75684"/>
    <w:rsid w:val="00D75EA0"/>
    <w:rsid w:val="00D76065"/>
    <w:rsid w:val="00D76519"/>
    <w:rsid w:val="00D76CED"/>
    <w:rsid w:val="00D76E1D"/>
    <w:rsid w:val="00D76E3D"/>
    <w:rsid w:val="00D77027"/>
    <w:rsid w:val="00D8116C"/>
    <w:rsid w:val="00D81BD2"/>
    <w:rsid w:val="00D82CCF"/>
    <w:rsid w:val="00D83985"/>
    <w:rsid w:val="00D83A1E"/>
    <w:rsid w:val="00D83B02"/>
    <w:rsid w:val="00D84532"/>
    <w:rsid w:val="00D8496F"/>
    <w:rsid w:val="00D85341"/>
    <w:rsid w:val="00D85E49"/>
    <w:rsid w:val="00D862A8"/>
    <w:rsid w:val="00D86B58"/>
    <w:rsid w:val="00D86D7F"/>
    <w:rsid w:val="00D86F71"/>
    <w:rsid w:val="00D87F0C"/>
    <w:rsid w:val="00D9116B"/>
    <w:rsid w:val="00D91565"/>
    <w:rsid w:val="00D923C1"/>
    <w:rsid w:val="00D925E9"/>
    <w:rsid w:val="00D9317A"/>
    <w:rsid w:val="00D93895"/>
    <w:rsid w:val="00D939F7"/>
    <w:rsid w:val="00D93D43"/>
    <w:rsid w:val="00D9407B"/>
    <w:rsid w:val="00D94748"/>
    <w:rsid w:val="00D9491E"/>
    <w:rsid w:val="00D95334"/>
    <w:rsid w:val="00D95380"/>
    <w:rsid w:val="00D959E3"/>
    <w:rsid w:val="00D95C20"/>
    <w:rsid w:val="00D96249"/>
    <w:rsid w:val="00D96946"/>
    <w:rsid w:val="00D969B0"/>
    <w:rsid w:val="00D96A5A"/>
    <w:rsid w:val="00D96AE0"/>
    <w:rsid w:val="00D96D12"/>
    <w:rsid w:val="00D97339"/>
    <w:rsid w:val="00D97518"/>
    <w:rsid w:val="00D97B84"/>
    <w:rsid w:val="00DA025C"/>
    <w:rsid w:val="00DA0B40"/>
    <w:rsid w:val="00DA1567"/>
    <w:rsid w:val="00DA179C"/>
    <w:rsid w:val="00DA1C0C"/>
    <w:rsid w:val="00DA2252"/>
    <w:rsid w:val="00DA241C"/>
    <w:rsid w:val="00DA2576"/>
    <w:rsid w:val="00DA2FD7"/>
    <w:rsid w:val="00DA37A8"/>
    <w:rsid w:val="00DA3B35"/>
    <w:rsid w:val="00DA3D42"/>
    <w:rsid w:val="00DA3DE9"/>
    <w:rsid w:val="00DA3FD5"/>
    <w:rsid w:val="00DA498C"/>
    <w:rsid w:val="00DA4F54"/>
    <w:rsid w:val="00DA5116"/>
    <w:rsid w:val="00DA576A"/>
    <w:rsid w:val="00DA57BE"/>
    <w:rsid w:val="00DA5E9F"/>
    <w:rsid w:val="00DA5FDB"/>
    <w:rsid w:val="00DA6293"/>
    <w:rsid w:val="00DA7044"/>
    <w:rsid w:val="00DA7AF9"/>
    <w:rsid w:val="00DA7B92"/>
    <w:rsid w:val="00DA7E3E"/>
    <w:rsid w:val="00DB0B0C"/>
    <w:rsid w:val="00DB0C1F"/>
    <w:rsid w:val="00DB147E"/>
    <w:rsid w:val="00DB155C"/>
    <w:rsid w:val="00DB1A44"/>
    <w:rsid w:val="00DB24D4"/>
    <w:rsid w:val="00DB2617"/>
    <w:rsid w:val="00DB265E"/>
    <w:rsid w:val="00DB2BE9"/>
    <w:rsid w:val="00DB3484"/>
    <w:rsid w:val="00DB3D31"/>
    <w:rsid w:val="00DB4769"/>
    <w:rsid w:val="00DB486C"/>
    <w:rsid w:val="00DB4D10"/>
    <w:rsid w:val="00DB5440"/>
    <w:rsid w:val="00DB5888"/>
    <w:rsid w:val="00DB59D3"/>
    <w:rsid w:val="00DB5FB5"/>
    <w:rsid w:val="00DB7340"/>
    <w:rsid w:val="00DB7ACA"/>
    <w:rsid w:val="00DC1191"/>
    <w:rsid w:val="00DC1327"/>
    <w:rsid w:val="00DC1D19"/>
    <w:rsid w:val="00DC1F80"/>
    <w:rsid w:val="00DC31F5"/>
    <w:rsid w:val="00DC3580"/>
    <w:rsid w:val="00DC3664"/>
    <w:rsid w:val="00DC405D"/>
    <w:rsid w:val="00DC610E"/>
    <w:rsid w:val="00DC61D7"/>
    <w:rsid w:val="00DC7123"/>
    <w:rsid w:val="00DD0208"/>
    <w:rsid w:val="00DD029F"/>
    <w:rsid w:val="00DD030D"/>
    <w:rsid w:val="00DD1A32"/>
    <w:rsid w:val="00DD2C8A"/>
    <w:rsid w:val="00DD2CED"/>
    <w:rsid w:val="00DD2E73"/>
    <w:rsid w:val="00DD3229"/>
    <w:rsid w:val="00DD3DAF"/>
    <w:rsid w:val="00DD427C"/>
    <w:rsid w:val="00DD4956"/>
    <w:rsid w:val="00DD52DF"/>
    <w:rsid w:val="00DD5400"/>
    <w:rsid w:val="00DD5699"/>
    <w:rsid w:val="00DD5ABB"/>
    <w:rsid w:val="00DD5DE3"/>
    <w:rsid w:val="00DD5E96"/>
    <w:rsid w:val="00DD5F40"/>
    <w:rsid w:val="00DD637D"/>
    <w:rsid w:val="00DD6E9C"/>
    <w:rsid w:val="00DD7517"/>
    <w:rsid w:val="00DD7FEE"/>
    <w:rsid w:val="00DE0158"/>
    <w:rsid w:val="00DE0A74"/>
    <w:rsid w:val="00DE14C7"/>
    <w:rsid w:val="00DE19FB"/>
    <w:rsid w:val="00DE1BEC"/>
    <w:rsid w:val="00DE2144"/>
    <w:rsid w:val="00DE21F2"/>
    <w:rsid w:val="00DE2805"/>
    <w:rsid w:val="00DE2F0E"/>
    <w:rsid w:val="00DE30F8"/>
    <w:rsid w:val="00DE3241"/>
    <w:rsid w:val="00DE345C"/>
    <w:rsid w:val="00DE389C"/>
    <w:rsid w:val="00DE3C8B"/>
    <w:rsid w:val="00DE3D94"/>
    <w:rsid w:val="00DE4247"/>
    <w:rsid w:val="00DE477A"/>
    <w:rsid w:val="00DE4AF1"/>
    <w:rsid w:val="00DE4F48"/>
    <w:rsid w:val="00DE5062"/>
    <w:rsid w:val="00DE5350"/>
    <w:rsid w:val="00DE5506"/>
    <w:rsid w:val="00DE57C7"/>
    <w:rsid w:val="00DE5878"/>
    <w:rsid w:val="00DE5CA2"/>
    <w:rsid w:val="00DE600C"/>
    <w:rsid w:val="00DE69C4"/>
    <w:rsid w:val="00DE6B16"/>
    <w:rsid w:val="00DE6E47"/>
    <w:rsid w:val="00DE7768"/>
    <w:rsid w:val="00DF0087"/>
    <w:rsid w:val="00DF07A5"/>
    <w:rsid w:val="00DF10E0"/>
    <w:rsid w:val="00DF1A65"/>
    <w:rsid w:val="00DF1E03"/>
    <w:rsid w:val="00DF20ED"/>
    <w:rsid w:val="00DF2219"/>
    <w:rsid w:val="00DF23AD"/>
    <w:rsid w:val="00DF2519"/>
    <w:rsid w:val="00DF299D"/>
    <w:rsid w:val="00DF2E23"/>
    <w:rsid w:val="00DF3A6A"/>
    <w:rsid w:val="00DF3C5A"/>
    <w:rsid w:val="00DF3C95"/>
    <w:rsid w:val="00DF3D29"/>
    <w:rsid w:val="00DF3E9E"/>
    <w:rsid w:val="00DF3F6F"/>
    <w:rsid w:val="00DF4138"/>
    <w:rsid w:val="00DF4679"/>
    <w:rsid w:val="00DF4C12"/>
    <w:rsid w:val="00DF4DA4"/>
    <w:rsid w:val="00DF4FB4"/>
    <w:rsid w:val="00DF504D"/>
    <w:rsid w:val="00DF534F"/>
    <w:rsid w:val="00DF5C30"/>
    <w:rsid w:val="00DF6129"/>
    <w:rsid w:val="00DF647B"/>
    <w:rsid w:val="00DF6A3E"/>
    <w:rsid w:val="00DF6C27"/>
    <w:rsid w:val="00DF6FDA"/>
    <w:rsid w:val="00DF7620"/>
    <w:rsid w:val="00DF7A6D"/>
    <w:rsid w:val="00E002B8"/>
    <w:rsid w:val="00E004FE"/>
    <w:rsid w:val="00E009D1"/>
    <w:rsid w:val="00E01599"/>
    <w:rsid w:val="00E01894"/>
    <w:rsid w:val="00E01FAE"/>
    <w:rsid w:val="00E02112"/>
    <w:rsid w:val="00E02406"/>
    <w:rsid w:val="00E02A14"/>
    <w:rsid w:val="00E03305"/>
    <w:rsid w:val="00E039CA"/>
    <w:rsid w:val="00E03C45"/>
    <w:rsid w:val="00E040D3"/>
    <w:rsid w:val="00E04614"/>
    <w:rsid w:val="00E04809"/>
    <w:rsid w:val="00E04904"/>
    <w:rsid w:val="00E04C91"/>
    <w:rsid w:val="00E05029"/>
    <w:rsid w:val="00E0546B"/>
    <w:rsid w:val="00E054E2"/>
    <w:rsid w:val="00E05544"/>
    <w:rsid w:val="00E05602"/>
    <w:rsid w:val="00E05EAB"/>
    <w:rsid w:val="00E063D7"/>
    <w:rsid w:val="00E063E6"/>
    <w:rsid w:val="00E06D33"/>
    <w:rsid w:val="00E0703B"/>
    <w:rsid w:val="00E0765E"/>
    <w:rsid w:val="00E079F3"/>
    <w:rsid w:val="00E10421"/>
    <w:rsid w:val="00E104B8"/>
    <w:rsid w:val="00E10658"/>
    <w:rsid w:val="00E109B9"/>
    <w:rsid w:val="00E10DB9"/>
    <w:rsid w:val="00E11088"/>
    <w:rsid w:val="00E111F6"/>
    <w:rsid w:val="00E11557"/>
    <w:rsid w:val="00E11949"/>
    <w:rsid w:val="00E11B19"/>
    <w:rsid w:val="00E11D58"/>
    <w:rsid w:val="00E11EAF"/>
    <w:rsid w:val="00E1209F"/>
    <w:rsid w:val="00E120B6"/>
    <w:rsid w:val="00E12E31"/>
    <w:rsid w:val="00E1352D"/>
    <w:rsid w:val="00E1375C"/>
    <w:rsid w:val="00E13946"/>
    <w:rsid w:val="00E13B7C"/>
    <w:rsid w:val="00E13B91"/>
    <w:rsid w:val="00E140AB"/>
    <w:rsid w:val="00E140F3"/>
    <w:rsid w:val="00E14449"/>
    <w:rsid w:val="00E14708"/>
    <w:rsid w:val="00E14D05"/>
    <w:rsid w:val="00E14E4D"/>
    <w:rsid w:val="00E14E5B"/>
    <w:rsid w:val="00E1545D"/>
    <w:rsid w:val="00E157DB"/>
    <w:rsid w:val="00E15A08"/>
    <w:rsid w:val="00E15B82"/>
    <w:rsid w:val="00E15DCF"/>
    <w:rsid w:val="00E16DE1"/>
    <w:rsid w:val="00E16F15"/>
    <w:rsid w:val="00E17434"/>
    <w:rsid w:val="00E17525"/>
    <w:rsid w:val="00E17AE8"/>
    <w:rsid w:val="00E17D15"/>
    <w:rsid w:val="00E207F7"/>
    <w:rsid w:val="00E20F0B"/>
    <w:rsid w:val="00E22926"/>
    <w:rsid w:val="00E22C33"/>
    <w:rsid w:val="00E22D35"/>
    <w:rsid w:val="00E23B68"/>
    <w:rsid w:val="00E241D8"/>
    <w:rsid w:val="00E24463"/>
    <w:rsid w:val="00E24D5E"/>
    <w:rsid w:val="00E25857"/>
    <w:rsid w:val="00E259F2"/>
    <w:rsid w:val="00E25CFE"/>
    <w:rsid w:val="00E25D96"/>
    <w:rsid w:val="00E25F2B"/>
    <w:rsid w:val="00E27668"/>
    <w:rsid w:val="00E27972"/>
    <w:rsid w:val="00E27B31"/>
    <w:rsid w:val="00E27E21"/>
    <w:rsid w:val="00E32482"/>
    <w:rsid w:val="00E32688"/>
    <w:rsid w:val="00E328F1"/>
    <w:rsid w:val="00E32DF4"/>
    <w:rsid w:val="00E32ECE"/>
    <w:rsid w:val="00E33055"/>
    <w:rsid w:val="00E3311F"/>
    <w:rsid w:val="00E33EDB"/>
    <w:rsid w:val="00E3520D"/>
    <w:rsid w:val="00E35335"/>
    <w:rsid w:val="00E358F1"/>
    <w:rsid w:val="00E359AB"/>
    <w:rsid w:val="00E35BBD"/>
    <w:rsid w:val="00E35D07"/>
    <w:rsid w:val="00E36703"/>
    <w:rsid w:val="00E36A77"/>
    <w:rsid w:val="00E36E11"/>
    <w:rsid w:val="00E37297"/>
    <w:rsid w:val="00E401B6"/>
    <w:rsid w:val="00E40270"/>
    <w:rsid w:val="00E4048C"/>
    <w:rsid w:val="00E40775"/>
    <w:rsid w:val="00E40EAB"/>
    <w:rsid w:val="00E41479"/>
    <w:rsid w:val="00E4207A"/>
    <w:rsid w:val="00E420A1"/>
    <w:rsid w:val="00E4244C"/>
    <w:rsid w:val="00E4349C"/>
    <w:rsid w:val="00E436F2"/>
    <w:rsid w:val="00E43BA6"/>
    <w:rsid w:val="00E4494E"/>
    <w:rsid w:val="00E44FB9"/>
    <w:rsid w:val="00E45E84"/>
    <w:rsid w:val="00E46371"/>
    <w:rsid w:val="00E465CE"/>
    <w:rsid w:val="00E46ADA"/>
    <w:rsid w:val="00E46B8D"/>
    <w:rsid w:val="00E46DFE"/>
    <w:rsid w:val="00E4701B"/>
    <w:rsid w:val="00E472EB"/>
    <w:rsid w:val="00E47A54"/>
    <w:rsid w:val="00E47E8D"/>
    <w:rsid w:val="00E5057A"/>
    <w:rsid w:val="00E5086E"/>
    <w:rsid w:val="00E50B50"/>
    <w:rsid w:val="00E510B8"/>
    <w:rsid w:val="00E52017"/>
    <w:rsid w:val="00E52DCD"/>
    <w:rsid w:val="00E533BD"/>
    <w:rsid w:val="00E53AF1"/>
    <w:rsid w:val="00E540EB"/>
    <w:rsid w:val="00E542A8"/>
    <w:rsid w:val="00E54AA5"/>
    <w:rsid w:val="00E54FB8"/>
    <w:rsid w:val="00E54FFD"/>
    <w:rsid w:val="00E557D0"/>
    <w:rsid w:val="00E55BB9"/>
    <w:rsid w:val="00E55C7D"/>
    <w:rsid w:val="00E565B0"/>
    <w:rsid w:val="00E56670"/>
    <w:rsid w:val="00E56DFF"/>
    <w:rsid w:val="00E57238"/>
    <w:rsid w:val="00E57C5D"/>
    <w:rsid w:val="00E57C97"/>
    <w:rsid w:val="00E60697"/>
    <w:rsid w:val="00E6163B"/>
    <w:rsid w:val="00E61E83"/>
    <w:rsid w:val="00E622B3"/>
    <w:rsid w:val="00E622FE"/>
    <w:rsid w:val="00E6232B"/>
    <w:rsid w:val="00E62E14"/>
    <w:rsid w:val="00E63505"/>
    <w:rsid w:val="00E642C7"/>
    <w:rsid w:val="00E645B6"/>
    <w:rsid w:val="00E65004"/>
    <w:rsid w:val="00E650B3"/>
    <w:rsid w:val="00E65158"/>
    <w:rsid w:val="00E6516A"/>
    <w:rsid w:val="00E65B97"/>
    <w:rsid w:val="00E65C8A"/>
    <w:rsid w:val="00E65CA0"/>
    <w:rsid w:val="00E65E81"/>
    <w:rsid w:val="00E6611B"/>
    <w:rsid w:val="00E66652"/>
    <w:rsid w:val="00E67DD5"/>
    <w:rsid w:val="00E67ED9"/>
    <w:rsid w:val="00E7010D"/>
    <w:rsid w:val="00E7097D"/>
    <w:rsid w:val="00E70B13"/>
    <w:rsid w:val="00E713A5"/>
    <w:rsid w:val="00E71E14"/>
    <w:rsid w:val="00E72117"/>
    <w:rsid w:val="00E73017"/>
    <w:rsid w:val="00E7305C"/>
    <w:rsid w:val="00E7345F"/>
    <w:rsid w:val="00E74C38"/>
    <w:rsid w:val="00E74E69"/>
    <w:rsid w:val="00E76483"/>
    <w:rsid w:val="00E76501"/>
    <w:rsid w:val="00E7724E"/>
    <w:rsid w:val="00E77445"/>
    <w:rsid w:val="00E77D81"/>
    <w:rsid w:val="00E803AA"/>
    <w:rsid w:val="00E8065F"/>
    <w:rsid w:val="00E80F22"/>
    <w:rsid w:val="00E812FB"/>
    <w:rsid w:val="00E8193B"/>
    <w:rsid w:val="00E82448"/>
    <w:rsid w:val="00E825C4"/>
    <w:rsid w:val="00E828FC"/>
    <w:rsid w:val="00E82922"/>
    <w:rsid w:val="00E8338F"/>
    <w:rsid w:val="00E83B87"/>
    <w:rsid w:val="00E83F2B"/>
    <w:rsid w:val="00E84040"/>
    <w:rsid w:val="00E845BE"/>
    <w:rsid w:val="00E848BD"/>
    <w:rsid w:val="00E84DA6"/>
    <w:rsid w:val="00E86EC4"/>
    <w:rsid w:val="00E871D1"/>
    <w:rsid w:val="00E879A1"/>
    <w:rsid w:val="00E902BF"/>
    <w:rsid w:val="00E90BA4"/>
    <w:rsid w:val="00E90FE7"/>
    <w:rsid w:val="00E9101A"/>
    <w:rsid w:val="00E91BE8"/>
    <w:rsid w:val="00E922D8"/>
    <w:rsid w:val="00E92456"/>
    <w:rsid w:val="00E9253D"/>
    <w:rsid w:val="00E92818"/>
    <w:rsid w:val="00E92BC2"/>
    <w:rsid w:val="00E93551"/>
    <w:rsid w:val="00E93733"/>
    <w:rsid w:val="00E93933"/>
    <w:rsid w:val="00E93C96"/>
    <w:rsid w:val="00E9459E"/>
    <w:rsid w:val="00E9463A"/>
    <w:rsid w:val="00E94F80"/>
    <w:rsid w:val="00E9501A"/>
    <w:rsid w:val="00E952D0"/>
    <w:rsid w:val="00E95515"/>
    <w:rsid w:val="00E95788"/>
    <w:rsid w:val="00E95A6D"/>
    <w:rsid w:val="00E95BA0"/>
    <w:rsid w:val="00E963F9"/>
    <w:rsid w:val="00E96B19"/>
    <w:rsid w:val="00E96F8F"/>
    <w:rsid w:val="00E97B7E"/>
    <w:rsid w:val="00E97C6A"/>
    <w:rsid w:val="00E97EBB"/>
    <w:rsid w:val="00E97F47"/>
    <w:rsid w:val="00EA0038"/>
    <w:rsid w:val="00EA03AB"/>
    <w:rsid w:val="00EA07B2"/>
    <w:rsid w:val="00EA0833"/>
    <w:rsid w:val="00EA0ABD"/>
    <w:rsid w:val="00EA1401"/>
    <w:rsid w:val="00EA1B78"/>
    <w:rsid w:val="00EA1D8A"/>
    <w:rsid w:val="00EA27A1"/>
    <w:rsid w:val="00EA2C1E"/>
    <w:rsid w:val="00EA4194"/>
    <w:rsid w:val="00EA43A8"/>
    <w:rsid w:val="00EA479B"/>
    <w:rsid w:val="00EA5256"/>
    <w:rsid w:val="00EA56E4"/>
    <w:rsid w:val="00EA5768"/>
    <w:rsid w:val="00EA593C"/>
    <w:rsid w:val="00EA5D2F"/>
    <w:rsid w:val="00EA61DA"/>
    <w:rsid w:val="00EA63C2"/>
    <w:rsid w:val="00EA644A"/>
    <w:rsid w:val="00EA6734"/>
    <w:rsid w:val="00EA68E8"/>
    <w:rsid w:val="00EA698D"/>
    <w:rsid w:val="00EA6B95"/>
    <w:rsid w:val="00EA72A8"/>
    <w:rsid w:val="00EB02DE"/>
    <w:rsid w:val="00EB069F"/>
    <w:rsid w:val="00EB081B"/>
    <w:rsid w:val="00EB12E6"/>
    <w:rsid w:val="00EB1457"/>
    <w:rsid w:val="00EB1CA8"/>
    <w:rsid w:val="00EB1D69"/>
    <w:rsid w:val="00EB2C48"/>
    <w:rsid w:val="00EB322D"/>
    <w:rsid w:val="00EB3433"/>
    <w:rsid w:val="00EB4166"/>
    <w:rsid w:val="00EB44E1"/>
    <w:rsid w:val="00EB4AC9"/>
    <w:rsid w:val="00EB5252"/>
    <w:rsid w:val="00EB5420"/>
    <w:rsid w:val="00EB5A76"/>
    <w:rsid w:val="00EB641A"/>
    <w:rsid w:val="00EB6567"/>
    <w:rsid w:val="00EB6757"/>
    <w:rsid w:val="00EB67CB"/>
    <w:rsid w:val="00EB6858"/>
    <w:rsid w:val="00EB693A"/>
    <w:rsid w:val="00EB78BD"/>
    <w:rsid w:val="00EC01B8"/>
    <w:rsid w:val="00EC02C0"/>
    <w:rsid w:val="00EC04D5"/>
    <w:rsid w:val="00EC0C29"/>
    <w:rsid w:val="00EC0FC7"/>
    <w:rsid w:val="00EC1236"/>
    <w:rsid w:val="00EC169A"/>
    <w:rsid w:val="00EC1FE9"/>
    <w:rsid w:val="00EC2909"/>
    <w:rsid w:val="00EC2910"/>
    <w:rsid w:val="00EC292B"/>
    <w:rsid w:val="00EC2E6B"/>
    <w:rsid w:val="00EC409D"/>
    <w:rsid w:val="00EC42C7"/>
    <w:rsid w:val="00EC48CB"/>
    <w:rsid w:val="00EC552E"/>
    <w:rsid w:val="00EC56D4"/>
    <w:rsid w:val="00EC5888"/>
    <w:rsid w:val="00EC5962"/>
    <w:rsid w:val="00EC5F90"/>
    <w:rsid w:val="00EC61FD"/>
    <w:rsid w:val="00EC6F01"/>
    <w:rsid w:val="00EC7022"/>
    <w:rsid w:val="00EC7307"/>
    <w:rsid w:val="00EC7728"/>
    <w:rsid w:val="00EC77C9"/>
    <w:rsid w:val="00ED0005"/>
    <w:rsid w:val="00ED0520"/>
    <w:rsid w:val="00ED06CA"/>
    <w:rsid w:val="00ED095A"/>
    <w:rsid w:val="00ED0A70"/>
    <w:rsid w:val="00ED0C55"/>
    <w:rsid w:val="00ED1060"/>
    <w:rsid w:val="00ED16F8"/>
    <w:rsid w:val="00ED1904"/>
    <w:rsid w:val="00ED1C1E"/>
    <w:rsid w:val="00ED1D1C"/>
    <w:rsid w:val="00ED1F85"/>
    <w:rsid w:val="00ED289F"/>
    <w:rsid w:val="00ED2900"/>
    <w:rsid w:val="00ED2C5C"/>
    <w:rsid w:val="00ED2CFE"/>
    <w:rsid w:val="00ED3FFC"/>
    <w:rsid w:val="00ED4010"/>
    <w:rsid w:val="00ED4086"/>
    <w:rsid w:val="00ED42F0"/>
    <w:rsid w:val="00ED45AE"/>
    <w:rsid w:val="00ED48A3"/>
    <w:rsid w:val="00ED4BB6"/>
    <w:rsid w:val="00ED50E5"/>
    <w:rsid w:val="00ED54DD"/>
    <w:rsid w:val="00ED575F"/>
    <w:rsid w:val="00ED6D9B"/>
    <w:rsid w:val="00ED7029"/>
    <w:rsid w:val="00ED71F8"/>
    <w:rsid w:val="00ED7A94"/>
    <w:rsid w:val="00ED7B18"/>
    <w:rsid w:val="00ED7C52"/>
    <w:rsid w:val="00EE0160"/>
    <w:rsid w:val="00EE0451"/>
    <w:rsid w:val="00EE0487"/>
    <w:rsid w:val="00EE0A21"/>
    <w:rsid w:val="00EE0F1B"/>
    <w:rsid w:val="00EE12CB"/>
    <w:rsid w:val="00EE2090"/>
    <w:rsid w:val="00EE2AAE"/>
    <w:rsid w:val="00EE2C16"/>
    <w:rsid w:val="00EE33A4"/>
    <w:rsid w:val="00EE37B1"/>
    <w:rsid w:val="00EE37BB"/>
    <w:rsid w:val="00EE46A1"/>
    <w:rsid w:val="00EE4953"/>
    <w:rsid w:val="00EE4FD1"/>
    <w:rsid w:val="00EE4FE4"/>
    <w:rsid w:val="00EE5379"/>
    <w:rsid w:val="00EE6601"/>
    <w:rsid w:val="00EE700C"/>
    <w:rsid w:val="00EE70E8"/>
    <w:rsid w:val="00EE7786"/>
    <w:rsid w:val="00EE79F0"/>
    <w:rsid w:val="00EE7B23"/>
    <w:rsid w:val="00EF0A0D"/>
    <w:rsid w:val="00EF12B6"/>
    <w:rsid w:val="00EF13E5"/>
    <w:rsid w:val="00EF1401"/>
    <w:rsid w:val="00EF160F"/>
    <w:rsid w:val="00EF1726"/>
    <w:rsid w:val="00EF1FB6"/>
    <w:rsid w:val="00EF20A3"/>
    <w:rsid w:val="00EF248D"/>
    <w:rsid w:val="00EF2580"/>
    <w:rsid w:val="00EF26FD"/>
    <w:rsid w:val="00EF2A13"/>
    <w:rsid w:val="00EF3670"/>
    <w:rsid w:val="00EF3A93"/>
    <w:rsid w:val="00EF3B84"/>
    <w:rsid w:val="00EF48D4"/>
    <w:rsid w:val="00EF4F19"/>
    <w:rsid w:val="00EF5397"/>
    <w:rsid w:val="00EF55F2"/>
    <w:rsid w:val="00EF5946"/>
    <w:rsid w:val="00EF5D27"/>
    <w:rsid w:val="00EF5FB0"/>
    <w:rsid w:val="00EF60AF"/>
    <w:rsid w:val="00EF649E"/>
    <w:rsid w:val="00EF6548"/>
    <w:rsid w:val="00EF674D"/>
    <w:rsid w:val="00EF67C8"/>
    <w:rsid w:val="00EF6902"/>
    <w:rsid w:val="00EF76EA"/>
    <w:rsid w:val="00EF790B"/>
    <w:rsid w:val="00F0030B"/>
    <w:rsid w:val="00F0032F"/>
    <w:rsid w:val="00F004C9"/>
    <w:rsid w:val="00F007A1"/>
    <w:rsid w:val="00F0104A"/>
    <w:rsid w:val="00F010CB"/>
    <w:rsid w:val="00F013B4"/>
    <w:rsid w:val="00F01792"/>
    <w:rsid w:val="00F01AC8"/>
    <w:rsid w:val="00F01D0D"/>
    <w:rsid w:val="00F01D54"/>
    <w:rsid w:val="00F01D9F"/>
    <w:rsid w:val="00F01DEB"/>
    <w:rsid w:val="00F028DA"/>
    <w:rsid w:val="00F03116"/>
    <w:rsid w:val="00F04016"/>
    <w:rsid w:val="00F051FC"/>
    <w:rsid w:val="00F05721"/>
    <w:rsid w:val="00F061C8"/>
    <w:rsid w:val="00F064C5"/>
    <w:rsid w:val="00F066DB"/>
    <w:rsid w:val="00F07018"/>
    <w:rsid w:val="00F071D5"/>
    <w:rsid w:val="00F07451"/>
    <w:rsid w:val="00F078A1"/>
    <w:rsid w:val="00F07F90"/>
    <w:rsid w:val="00F102F9"/>
    <w:rsid w:val="00F106E8"/>
    <w:rsid w:val="00F1098A"/>
    <w:rsid w:val="00F11429"/>
    <w:rsid w:val="00F114B5"/>
    <w:rsid w:val="00F114CE"/>
    <w:rsid w:val="00F12559"/>
    <w:rsid w:val="00F12CA3"/>
    <w:rsid w:val="00F12F3C"/>
    <w:rsid w:val="00F1325F"/>
    <w:rsid w:val="00F138BF"/>
    <w:rsid w:val="00F13A1F"/>
    <w:rsid w:val="00F13A8A"/>
    <w:rsid w:val="00F13D65"/>
    <w:rsid w:val="00F14483"/>
    <w:rsid w:val="00F144B4"/>
    <w:rsid w:val="00F145C0"/>
    <w:rsid w:val="00F14A30"/>
    <w:rsid w:val="00F14AA5"/>
    <w:rsid w:val="00F14B08"/>
    <w:rsid w:val="00F14D47"/>
    <w:rsid w:val="00F14E82"/>
    <w:rsid w:val="00F14EF7"/>
    <w:rsid w:val="00F15A75"/>
    <w:rsid w:val="00F1601D"/>
    <w:rsid w:val="00F16377"/>
    <w:rsid w:val="00F169DF"/>
    <w:rsid w:val="00F16AF0"/>
    <w:rsid w:val="00F17420"/>
    <w:rsid w:val="00F175B6"/>
    <w:rsid w:val="00F17C3E"/>
    <w:rsid w:val="00F17F95"/>
    <w:rsid w:val="00F203C8"/>
    <w:rsid w:val="00F206AF"/>
    <w:rsid w:val="00F210CF"/>
    <w:rsid w:val="00F218BE"/>
    <w:rsid w:val="00F22377"/>
    <w:rsid w:val="00F22C40"/>
    <w:rsid w:val="00F2347B"/>
    <w:rsid w:val="00F235F0"/>
    <w:rsid w:val="00F24308"/>
    <w:rsid w:val="00F244D3"/>
    <w:rsid w:val="00F245BB"/>
    <w:rsid w:val="00F26208"/>
    <w:rsid w:val="00F26259"/>
    <w:rsid w:val="00F263D5"/>
    <w:rsid w:val="00F269B6"/>
    <w:rsid w:val="00F2714A"/>
    <w:rsid w:val="00F2732F"/>
    <w:rsid w:val="00F2788C"/>
    <w:rsid w:val="00F311E8"/>
    <w:rsid w:val="00F31250"/>
    <w:rsid w:val="00F3160F"/>
    <w:rsid w:val="00F31A71"/>
    <w:rsid w:val="00F31B27"/>
    <w:rsid w:val="00F32571"/>
    <w:rsid w:val="00F32C7F"/>
    <w:rsid w:val="00F33735"/>
    <w:rsid w:val="00F3387A"/>
    <w:rsid w:val="00F33D9B"/>
    <w:rsid w:val="00F34537"/>
    <w:rsid w:val="00F35461"/>
    <w:rsid w:val="00F368D8"/>
    <w:rsid w:val="00F369AC"/>
    <w:rsid w:val="00F36AC3"/>
    <w:rsid w:val="00F3766A"/>
    <w:rsid w:val="00F400E0"/>
    <w:rsid w:val="00F40AF0"/>
    <w:rsid w:val="00F41175"/>
    <w:rsid w:val="00F4174F"/>
    <w:rsid w:val="00F41B09"/>
    <w:rsid w:val="00F41BAA"/>
    <w:rsid w:val="00F42365"/>
    <w:rsid w:val="00F42922"/>
    <w:rsid w:val="00F42CA2"/>
    <w:rsid w:val="00F42F34"/>
    <w:rsid w:val="00F43061"/>
    <w:rsid w:val="00F4317D"/>
    <w:rsid w:val="00F43ED1"/>
    <w:rsid w:val="00F44B70"/>
    <w:rsid w:val="00F45176"/>
    <w:rsid w:val="00F45B39"/>
    <w:rsid w:val="00F45CF3"/>
    <w:rsid w:val="00F46437"/>
    <w:rsid w:val="00F467C5"/>
    <w:rsid w:val="00F4733D"/>
    <w:rsid w:val="00F47448"/>
    <w:rsid w:val="00F50378"/>
    <w:rsid w:val="00F503B7"/>
    <w:rsid w:val="00F513F7"/>
    <w:rsid w:val="00F51E54"/>
    <w:rsid w:val="00F521E7"/>
    <w:rsid w:val="00F526B0"/>
    <w:rsid w:val="00F526D0"/>
    <w:rsid w:val="00F52B5C"/>
    <w:rsid w:val="00F52C81"/>
    <w:rsid w:val="00F541F9"/>
    <w:rsid w:val="00F54582"/>
    <w:rsid w:val="00F54972"/>
    <w:rsid w:val="00F55030"/>
    <w:rsid w:val="00F562BD"/>
    <w:rsid w:val="00F56703"/>
    <w:rsid w:val="00F567F4"/>
    <w:rsid w:val="00F568FD"/>
    <w:rsid w:val="00F57373"/>
    <w:rsid w:val="00F57898"/>
    <w:rsid w:val="00F60271"/>
    <w:rsid w:val="00F60658"/>
    <w:rsid w:val="00F612E0"/>
    <w:rsid w:val="00F61DE9"/>
    <w:rsid w:val="00F61E04"/>
    <w:rsid w:val="00F6289F"/>
    <w:rsid w:val="00F6293D"/>
    <w:rsid w:val="00F634EE"/>
    <w:rsid w:val="00F63855"/>
    <w:rsid w:val="00F640CD"/>
    <w:rsid w:val="00F64172"/>
    <w:rsid w:val="00F647ED"/>
    <w:rsid w:val="00F653E6"/>
    <w:rsid w:val="00F65474"/>
    <w:rsid w:val="00F65BE9"/>
    <w:rsid w:val="00F663F1"/>
    <w:rsid w:val="00F66B84"/>
    <w:rsid w:val="00F66D3D"/>
    <w:rsid w:val="00F66E91"/>
    <w:rsid w:val="00F670C3"/>
    <w:rsid w:val="00F67FB2"/>
    <w:rsid w:val="00F70241"/>
    <w:rsid w:val="00F707B0"/>
    <w:rsid w:val="00F711F5"/>
    <w:rsid w:val="00F7270D"/>
    <w:rsid w:val="00F72D37"/>
    <w:rsid w:val="00F72E95"/>
    <w:rsid w:val="00F73492"/>
    <w:rsid w:val="00F734E1"/>
    <w:rsid w:val="00F736BD"/>
    <w:rsid w:val="00F73A31"/>
    <w:rsid w:val="00F73C89"/>
    <w:rsid w:val="00F74296"/>
    <w:rsid w:val="00F74510"/>
    <w:rsid w:val="00F74536"/>
    <w:rsid w:val="00F74E02"/>
    <w:rsid w:val="00F75FC8"/>
    <w:rsid w:val="00F76017"/>
    <w:rsid w:val="00F76D10"/>
    <w:rsid w:val="00F774A1"/>
    <w:rsid w:val="00F77CD8"/>
    <w:rsid w:val="00F77FDB"/>
    <w:rsid w:val="00F80156"/>
    <w:rsid w:val="00F803F2"/>
    <w:rsid w:val="00F8156A"/>
    <w:rsid w:val="00F816AB"/>
    <w:rsid w:val="00F81E12"/>
    <w:rsid w:val="00F82525"/>
    <w:rsid w:val="00F82D46"/>
    <w:rsid w:val="00F82F1E"/>
    <w:rsid w:val="00F82F22"/>
    <w:rsid w:val="00F83722"/>
    <w:rsid w:val="00F83867"/>
    <w:rsid w:val="00F838ED"/>
    <w:rsid w:val="00F83946"/>
    <w:rsid w:val="00F84171"/>
    <w:rsid w:val="00F8441A"/>
    <w:rsid w:val="00F8455E"/>
    <w:rsid w:val="00F84D4C"/>
    <w:rsid w:val="00F84EBB"/>
    <w:rsid w:val="00F84F20"/>
    <w:rsid w:val="00F85260"/>
    <w:rsid w:val="00F85781"/>
    <w:rsid w:val="00F85999"/>
    <w:rsid w:val="00F85D60"/>
    <w:rsid w:val="00F85E68"/>
    <w:rsid w:val="00F8686B"/>
    <w:rsid w:val="00F86B72"/>
    <w:rsid w:val="00F86E94"/>
    <w:rsid w:val="00F872A5"/>
    <w:rsid w:val="00F8757E"/>
    <w:rsid w:val="00F9029A"/>
    <w:rsid w:val="00F90873"/>
    <w:rsid w:val="00F90C1D"/>
    <w:rsid w:val="00F90D73"/>
    <w:rsid w:val="00F90F3B"/>
    <w:rsid w:val="00F91161"/>
    <w:rsid w:val="00F9117C"/>
    <w:rsid w:val="00F91226"/>
    <w:rsid w:val="00F913D3"/>
    <w:rsid w:val="00F914E9"/>
    <w:rsid w:val="00F921CB"/>
    <w:rsid w:val="00F92B4E"/>
    <w:rsid w:val="00F930A0"/>
    <w:rsid w:val="00F936FA"/>
    <w:rsid w:val="00F93D4D"/>
    <w:rsid w:val="00F93FB7"/>
    <w:rsid w:val="00F94CA4"/>
    <w:rsid w:val="00F9514B"/>
    <w:rsid w:val="00F961E6"/>
    <w:rsid w:val="00F965C4"/>
    <w:rsid w:val="00F96D02"/>
    <w:rsid w:val="00F96F50"/>
    <w:rsid w:val="00F97AE1"/>
    <w:rsid w:val="00F97D37"/>
    <w:rsid w:val="00F97DAA"/>
    <w:rsid w:val="00FA00A0"/>
    <w:rsid w:val="00FA01C7"/>
    <w:rsid w:val="00FA02D4"/>
    <w:rsid w:val="00FA05EB"/>
    <w:rsid w:val="00FA0CD6"/>
    <w:rsid w:val="00FA165B"/>
    <w:rsid w:val="00FA1784"/>
    <w:rsid w:val="00FA2303"/>
    <w:rsid w:val="00FA3286"/>
    <w:rsid w:val="00FA33EA"/>
    <w:rsid w:val="00FA372F"/>
    <w:rsid w:val="00FA3F87"/>
    <w:rsid w:val="00FA4511"/>
    <w:rsid w:val="00FA4BB1"/>
    <w:rsid w:val="00FA4DD1"/>
    <w:rsid w:val="00FA50E1"/>
    <w:rsid w:val="00FA6486"/>
    <w:rsid w:val="00FA64DF"/>
    <w:rsid w:val="00FA6DCD"/>
    <w:rsid w:val="00FA7336"/>
    <w:rsid w:val="00FA781B"/>
    <w:rsid w:val="00FA79CA"/>
    <w:rsid w:val="00FA7C2A"/>
    <w:rsid w:val="00FB08AB"/>
    <w:rsid w:val="00FB0D5B"/>
    <w:rsid w:val="00FB2766"/>
    <w:rsid w:val="00FB3C4E"/>
    <w:rsid w:val="00FB3E15"/>
    <w:rsid w:val="00FB3EEC"/>
    <w:rsid w:val="00FB405C"/>
    <w:rsid w:val="00FB4ABB"/>
    <w:rsid w:val="00FB4B82"/>
    <w:rsid w:val="00FB4FD3"/>
    <w:rsid w:val="00FB57FA"/>
    <w:rsid w:val="00FB6099"/>
    <w:rsid w:val="00FB6F41"/>
    <w:rsid w:val="00FB7D47"/>
    <w:rsid w:val="00FC04FD"/>
    <w:rsid w:val="00FC14CE"/>
    <w:rsid w:val="00FC18E0"/>
    <w:rsid w:val="00FC1D39"/>
    <w:rsid w:val="00FC1FD0"/>
    <w:rsid w:val="00FC2443"/>
    <w:rsid w:val="00FC3D4D"/>
    <w:rsid w:val="00FC3E7D"/>
    <w:rsid w:val="00FC44A1"/>
    <w:rsid w:val="00FC48B1"/>
    <w:rsid w:val="00FC5014"/>
    <w:rsid w:val="00FC5651"/>
    <w:rsid w:val="00FC6179"/>
    <w:rsid w:val="00FC657C"/>
    <w:rsid w:val="00FC71E2"/>
    <w:rsid w:val="00FC7259"/>
    <w:rsid w:val="00FD03ED"/>
    <w:rsid w:val="00FD13E8"/>
    <w:rsid w:val="00FD1668"/>
    <w:rsid w:val="00FD1880"/>
    <w:rsid w:val="00FD1EC2"/>
    <w:rsid w:val="00FD218B"/>
    <w:rsid w:val="00FD264E"/>
    <w:rsid w:val="00FD37AD"/>
    <w:rsid w:val="00FD3F08"/>
    <w:rsid w:val="00FD40A4"/>
    <w:rsid w:val="00FD4AE3"/>
    <w:rsid w:val="00FD4D84"/>
    <w:rsid w:val="00FD51A9"/>
    <w:rsid w:val="00FD551D"/>
    <w:rsid w:val="00FD5755"/>
    <w:rsid w:val="00FD598F"/>
    <w:rsid w:val="00FD5C9C"/>
    <w:rsid w:val="00FD6355"/>
    <w:rsid w:val="00FD64BD"/>
    <w:rsid w:val="00FD6544"/>
    <w:rsid w:val="00FD69CC"/>
    <w:rsid w:val="00FD738D"/>
    <w:rsid w:val="00FD7FC5"/>
    <w:rsid w:val="00FE024D"/>
    <w:rsid w:val="00FE0B25"/>
    <w:rsid w:val="00FE0B52"/>
    <w:rsid w:val="00FE2318"/>
    <w:rsid w:val="00FE24EF"/>
    <w:rsid w:val="00FE3529"/>
    <w:rsid w:val="00FE3554"/>
    <w:rsid w:val="00FE3888"/>
    <w:rsid w:val="00FE4B82"/>
    <w:rsid w:val="00FE5147"/>
    <w:rsid w:val="00FE51A5"/>
    <w:rsid w:val="00FE524C"/>
    <w:rsid w:val="00FE5AEA"/>
    <w:rsid w:val="00FE6300"/>
    <w:rsid w:val="00FE6423"/>
    <w:rsid w:val="00FE64CF"/>
    <w:rsid w:val="00FE6D9B"/>
    <w:rsid w:val="00FE7A84"/>
    <w:rsid w:val="00FE7C24"/>
    <w:rsid w:val="00FE7E4F"/>
    <w:rsid w:val="00FF04EA"/>
    <w:rsid w:val="00FF0697"/>
    <w:rsid w:val="00FF0BE4"/>
    <w:rsid w:val="00FF10D0"/>
    <w:rsid w:val="00FF10EA"/>
    <w:rsid w:val="00FF1338"/>
    <w:rsid w:val="00FF1746"/>
    <w:rsid w:val="00FF1C09"/>
    <w:rsid w:val="00FF213F"/>
    <w:rsid w:val="00FF2272"/>
    <w:rsid w:val="00FF29F6"/>
    <w:rsid w:val="00FF2A69"/>
    <w:rsid w:val="00FF384F"/>
    <w:rsid w:val="00FF3EC8"/>
    <w:rsid w:val="00FF43B0"/>
    <w:rsid w:val="00FF4A58"/>
    <w:rsid w:val="00FF5225"/>
    <w:rsid w:val="00FF5BB1"/>
    <w:rsid w:val="00FF6639"/>
    <w:rsid w:val="00FF6B47"/>
    <w:rsid w:val="00FF7A3B"/>
    <w:rsid w:val="00FF7B84"/>
    <w:rsid w:val="00FF7F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6183A6"/>
  <w15:chartTrackingRefBased/>
  <w15:docId w15:val="{5A5811D8-D0B3-42A4-8FFA-AEACD83C2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2"/>
      <w:szCs w:val="22"/>
      <w:lang w:eastAsia="en-US"/>
    </w:rPr>
  </w:style>
  <w:style w:type="paragraph" w:styleId="Antrat1">
    <w:name w:val="heading 1"/>
    <w:aliases w:val="Appendix"/>
    <w:basedOn w:val="prastasis"/>
    <w:next w:val="prastasis"/>
    <w:qFormat/>
    <w:pPr>
      <w:keepNext/>
      <w:numPr>
        <w:numId w:val="13"/>
      </w:numPr>
      <w:spacing w:before="360" w:after="360"/>
      <w:jc w:val="center"/>
      <w:outlineLvl w:val="0"/>
    </w:pPr>
    <w:rPr>
      <w:rFonts w:ascii="Times New Roman" w:hAnsi="Times New Roman"/>
      <w:sz w:val="28"/>
      <w:szCs w:val="20"/>
    </w:rPr>
  </w:style>
  <w:style w:type="paragraph" w:styleId="Antrat2">
    <w:name w:val="heading 2"/>
    <w:aliases w:val="Title Header2"/>
    <w:basedOn w:val="prastasis"/>
    <w:next w:val="prastasis"/>
    <w:qFormat/>
    <w:pPr>
      <w:numPr>
        <w:ilvl w:val="1"/>
        <w:numId w:val="13"/>
      </w:numPr>
      <w:jc w:val="both"/>
      <w:outlineLvl w:val="1"/>
    </w:pPr>
    <w:rPr>
      <w:rFonts w:ascii="Times New Roman" w:hAnsi="Times New Roman"/>
      <w:sz w:val="24"/>
      <w:szCs w:val="20"/>
    </w:rPr>
  </w:style>
  <w:style w:type="paragraph" w:styleId="Antrat3">
    <w:name w:val="heading 3"/>
    <w:aliases w:val="Section Header3,Sub-Clause Paragraph"/>
    <w:basedOn w:val="prastasis"/>
    <w:next w:val="prastasis"/>
    <w:qFormat/>
    <w:pPr>
      <w:keepNext/>
      <w:numPr>
        <w:ilvl w:val="2"/>
        <w:numId w:val="13"/>
      </w:numPr>
      <w:jc w:val="both"/>
      <w:outlineLvl w:val="2"/>
    </w:pPr>
    <w:rPr>
      <w:rFonts w:ascii="Times New Roman" w:hAnsi="Times New Roman"/>
      <w:sz w:val="24"/>
      <w:szCs w:val="20"/>
    </w:rPr>
  </w:style>
  <w:style w:type="paragraph" w:styleId="Antrat4">
    <w:name w:val="heading 4"/>
    <w:aliases w:val="Heading 4 Char Char Char Char,Sub-Clause Sub-paragraph, Sub-Clause Sub-paragraph"/>
    <w:basedOn w:val="prastasis"/>
    <w:next w:val="prastasis"/>
    <w:qFormat/>
    <w:pPr>
      <w:keepNext/>
      <w:numPr>
        <w:ilvl w:val="3"/>
        <w:numId w:val="13"/>
      </w:numPr>
      <w:outlineLvl w:val="3"/>
    </w:pPr>
    <w:rPr>
      <w:rFonts w:ascii="Times New Roman" w:hAnsi="Times New Roman"/>
      <w:b/>
      <w:sz w:val="44"/>
      <w:szCs w:val="20"/>
    </w:rPr>
  </w:style>
  <w:style w:type="paragraph" w:styleId="Antrat5">
    <w:name w:val="heading 5"/>
    <w:basedOn w:val="prastasis"/>
    <w:next w:val="prastasis"/>
    <w:qFormat/>
    <w:pPr>
      <w:keepNext/>
      <w:numPr>
        <w:ilvl w:val="4"/>
        <w:numId w:val="13"/>
      </w:numPr>
      <w:outlineLvl w:val="4"/>
    </w:pPr>
    <w:rPr>
      <w:rFonts w:ascii="Times New Roman" w:hAnsi="Times New Roman"/>
      <w:b/>
      <w:sz w:val="40"/>
      <w:szCs w:val="20"/>
    </w:rPr>
  </w:style>
  <w:style w:type="paragraph" w:styleId="Antrat6">
    <w:name w:val="heading 6"/>
    <w:basedOn w:val="prastasis"/>
    <w:next w:val="prastasis"/>
    <w:qFormat/>
    <w:pPr>
      <w:keepNext/>
      <w:numPr>
        <w:ilvl w:val="5"/>
        <w:numId w:val="13"/>
      </w:numPr>
      <w:outlineLvl w:val="5"/>
    </w:pPr>
    <w:rPr>
      <w:rFonts w:ascii="Times New Roman" w:hAnsi="Times New Roman"/>
      <w:b/>
      <w:sz w:val="36"/>
      <w:szCs w:val="20"/>
    </w:rPr>
  </w:style>
  <w:style w:type="paragraph" w:styleId="Antrat7">
    <w:name w:val="heading 7"/>
    <w:basedOn w:val="prastasis"/>
    <w:next w:val="prastasis"/>
    <w:qFormat/>
    <w:pPr>
      <w:keepNext/>
      <w:numPr>
        <w:ilvl w:val="6"/>
        <w:numId w:val="13"/>
      </w:numPr>
      <w:outlineLvl w:val="6"/>
    </w:pPr>
    <w:rPr>
      <w:rFonts w:ascii="Times New Roman" w:hAnsi="Times New Roman"/>
      <w:sz w:val="48"/>
      <w:szCs w:val="20"/>
    </w:rPr>
  </w:style>
  <w:style w:type="paragraph" w:styleId="Antrat8">
    <w:name w:val="heading 8"/>
    <w:basedOn w:val="prastasis"/>
    <w:next w:val="prastasis"/>
    <w:qFormat/>
    <w:pPr>
      <w:keepNext/>
      <w:numPr>
        <w:ilvl w:val="7"/>
        <w:numId w:val="13"/>
      </w:numPr>
      <w:outlineLvl w:val="7"/>
    </w:pPr>
    <w:rPr>
      <w:rFonts w:ascii="Times New Roman" w:hAnsi="Times New Roman"/>
      <w:b/>
      <w:sz w:val="18"/>
      <w:szCs w:val="20"/>
    </w:rPr>
  </w:style>
  <w:style w:type="paragraph" w:styleId="Antrat9">
    <w:name w:val="heading 9"/>
    <w:basedOn w:val="prastasis"/>
    <w:next w:val="prastasis"/>
    <w:qFormat/>
    <w:pPr>
      <w:keepNext/>
      <w:numPr>
        <w:ilvl w:val="8"/>
        <w:numId w:val="13"/>
      </w:numPr>
      <w:outlineLvl w:val="8"/>
    </w:pPr>
    <w:rPr>
      <w:rFonts w:ascii="Times New Roman" w:hAnsi="Times New Roman"/>
      <w:sz w:val="40"/>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aliases w:val="Appendix Char"/>
    <w:locked/>
    <w:rPr>
      <w:rFonts w:ascii="Times New Roman" w:hAnsi="Times New Roman" w:cs="Times New Roman"/>
      <w:sz w:val="28"/>
      <w:lang w:val="x-none" w:eastAsia="en-US"/>
    </w:rPr>
  </w:style>
  <w:style w:type="character" w:customStyle="1" w:styleId="Heading2Char">
    <w:name w:val="Heading 2 Char"/>
    <w:aliases w:val="Title Header2 Char"/>
    <w:locked/>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Pr>
      <w:rFonts w:ascii="Times New Roman" w:hAnsi="Times New Roman" w:cs="Times New Roman"/>
      <w:b/>
      <w:sz w:val="44"/>
      <w:lang w:val="x-none" w:eastAsia="en-US"/>
    </w:rPr>
  </w:style>
  <w:style w:type="character" w:customStyle="1" w:styleId="Heading5Char">
    <w:name w:val="Heading 5 Char"/>
    <w:locked/>
    <w:rPr>
      <w:rFonts w:ascii="Times New Roman" w:hAnsi="Times New Roman" w:cs="Times New Roman"/>
      <w:b/>
      <w:sz w:val="40"/>
      <w:lang w:val="x-none" w:eastAsia="en-US"/>
    </w:rPr>
  </w:style>
  <w:style w:type="character" w:customStyle="1" w:styleId="Heading6Char">
    <w:name w:val="Heading 6 Char"/>
    <w:locked/>
    <w:rPr>
      <w:rFonts w:ascii="Times New Roman" w:hAnsi="Times New Roman" w:cs="Times New Roman"/>
      <w:b/>
      <w:sz w:val="36"/>
      <w:lang w:val="x-none" w:eastAsia="en-US"/>
    </w:rPr>
  </w:style>
  <w:style w:type="character" w:customStyle="1" w:styleId="Heading7Char">
    <w:name w:val="Heading 7 Char"/>
    <w:locked/>
    <w:rPr>
      <w:rFonts w:ascii="Times New Roman" w:hAnsi="Times New Roman" w:cs="Times New Roman"/>
      <w:sz w:val="48"/>
      <w:lang w:val="x-none" w:eastAsia="en-US"/>
    </w:rPr>
  </w:style>
  <w:style w:type="character" w:customStyle="1" w:styleId="Heading8Char">
    <w:name w:val="Heading 8 Char"/>
    <w:locked/>
    <w:rPr>
      <w:rFonts w:ascii="Times New Roman" w:hAnsi="Times New Roman" w:cs="Times New Roman"/>
      <w:b/>
      <w:sz w:val="18"/>
      <w:lang w:val="x-none" w:eastAsia="en-US"/>
    </w:rPr>
  </w:style>
  <w:style w:type="character" w:customStyle="1" w:styleId="Heading9Char">
    <w:name w:val="Heading 9 Char"/>
    <w:locked/>
    <w:rPr>
      <w:rFonts w:ascii="Times New Roman" w:hAnsi="Times New Roman" w:cs="Times New Roman"/>
      <w:sz w:val="40"/>
      <w:lang w:val="x-none" w:eastAsia="en-US"/>
    </w:rPr>
  </w:style>
  <w:style w:type="character" w:styleId="Grietas">
    <w:name w:val="Strong"/>
    <w:qFormat/>
    <w:rPr>
      <w:rFonts w:cs="Times New Roman"/>
      <w:b/>
      <w:bCs/>
    </w:rPr>
  </w:style>
  <w:style w:type="paragraph" w:customStyle="1" w:styleId="Sraopastraipa1">
    <w:name w:val="Sąrašo pastraipa1"/>
    <w:basedOn w:val="prastasis"/>
    <w:qFormat/>
    <w:pPr>
      <w:ind w:left="720"/>
      <w:contextualSpacing/>
    </w:pPr>
  </w:style>
  <w:style w:type="paragraph" w:styleId="Debesliotekstas">
    <w:name w:val="Balloon Text"/>
    <w:basedOn w:val="prastasis"/>
    <w:semiHidden/>
    <w:unhideWhenUsed/>
    <w:rPr>
      <w:rFonts w:ascii="Tahoma" w:hAnsi="Tahoma" w:cs="Tahoma"/>
      <w:sz w:val="16"/>
      <w:szCs w:val="16"/>
    </w:rPr>
  </w:style>
  <w:style w:type="character" w:customStyle="1" w:styleId="BalloonTextChar">
    <w:name w:val="Balloon Text Char"/>
    <w:semiHidden/>
    <w:locked/>
    <w:rPr>
      <w:rFonts w:ascii="Tahoma" w:eastAsia="Times New Roman" w:hAnsi="Tahoma" w:cs="Tahoma"/>
      <w:color w:val="000000"/>
      <w:sz w:val="16"/>
      <w:szCs w:val="16"/>
    </w:rPr>
  </w:style>
  <w:style w:type="paragraph" w:styleId="Pagrindinistekstas">
    <w:name w:val="Body Text"/>
    <w:basedOn w:val="prastasis"/>
    <w:unhideWhenUsed/>
    <w:pPr>
      <w:spacing w:before="100" w:beforeAutospacing="1" w:after="100" w:afterAutospacing="1"/>
    </w:pPr>
    <w:rPr>
      <w:lang w:eastAsia="lt-LT"/>
    </w:rPr>
  </w:style>
  <w:style w:type="character" w:customStyle="1" w:styleId="BodyTextChar">
    <w:name w:val="Body Text Char"/>
    <w:locked/>
    <w:rPr>
      <w:rFonts w:ascii="Times New Roman" w:hAnsi="Times New Roman" w:cs="Times New Roman"/>
      <w:sz w:val="24"/>
      <w:szCs w:val="24"/>
      <w:lang w:val="x-none" w:eastAsia="lt-LT"/>
    </w:rPr>
  </w:style>
  <w:style w:type="paragraph" w:customStyle="1" w:styleId="bodytext">
    <w:name w:val="bodytext"/>
    <w:basedOn w:val="prastasis"/>
    <w:pPr>
      <w:spacing w:before="100" w:beforeAutospacing="1" w:after="100" w:afterAutospacing="1"/>
    </w:pPr>
    <w:rPr>
      <w:lang w:eastAsia="lt-LT"/>
    </w:rPr>
  </w:style>
  <w:style w:type="paragraph" w:customStyle="1" w:styleId="Stilius1">
    <w:name w:val="Stilius1"/>
    <w:basedOn w:val="prastasis"/>
    <w:autoRedefine/>
    <w:qFormat/>
    <w:rsid w:val="002A33A5"/>
    <w:pPr>
      <w:framePr w:hSpace="180" w:wrap="around" w:vAnchor="text" w:hAnchor="text" w:y="1"/>
      <w:tabs>
        <w:tab w:val="left" w:pos="357"/>
        <w:tab w:val="left" w:pos="1881"/>
        <w:tab w:val="center" w:pos="4853"/>
      </w:tabs>
      <w:spacing w:before="240" w:after="120"/>
      <w:suppressOverlap/>
      <w:jc w:val="center"/>
    </w:pPr>
    <w:rPr>
      <w:rFonts w:ascii="Times New Roman" w:hAnsi="Times New Roman"/>
      <w:b/>
    </w:rPr>
  </w:style>
  <w:style w:type="paragraph" w:styleId="Sraas">
    <w:name w:val="List"/>
    <w:basedOn w:val="prastasis"/>
    <w:unhideWhenUsed/>
    <w:pPr>
      <w:ind w:left="283" w:hanging="283"/>
      <w:contextualSpacing/>
    </w:pPr>
  </w:style>
  <w:style w:type="character" w:customStyle="1" w:styleId="Stilius1Diagrama">
    <w:name w:val="Stilius1 Diagrama"/>
    <w:locked/>
    <w:rPr>
      <w:rFonts w:eastAsia="Times New Roman" w:cs="Times New Roman"/>
      <w:b/>
      <w:sz w:val="22"/>
      <w:szCs w:val="22"/>
      <w:lang w:val="lt-LT" w:eastAsia="en-US" w:bidi="ar-SA"/>
    </w:rPr>
  </w:style>
  <w:style w:type="paragraph" w:customStyle="1" w:styleId="Stilius2">
    <w:name w:val="Stilius2"/>
    <w:basedOn w:val="prastasis"/>
    <w:qFormat/>
  </w:style>
  <w:style w:type="paragraph" w:customStyle="1" w:styleId="Stilius3">
    <w:name w:val="Stilius3"/>
    <w:basedOn w:val="prastasis"/>
    <w:qFormat/>
    <w:pPr>
      <w:spacing w:before="200"/>
      <w:jc w:val="both"/>
    </w:pPr>
    <w:rPr>
      <w:rFonts w:ascii="Times New Roman" w:hAnsi="Times New Roman"/>
    </w:rPr>
  </w:style>
  <w:style w:type="character" w:customStyle="1" w:styleId="Stilius2Diagrama">
    <w:name w:val="Stilius2 Diagrama"/>
    <w:locked/>
    <w:rPr>
      <w:rFonts w:cs="Times New Roman"/>
    </w:rPr>
  </w:style>
  <w:style w:type="character" w:customStyle="1" w:styleId="Stilius3Diagrama">
    <w:name w:val="Stilius3 Diagrama"/>
    <w:locked/>
    <w:rPr>
      <w:rFonts w:ascii="Times New Roman" w:hAnsi="Times New Roman" w:cs="Times New Roman"/>
    </w:rPr>
  </w:style>
  <w:style w:type="paragraph" w:customStyle="1" w:styleId="Stilius4">
    <w:name w:val="Stilius4"/>
    <w:basedOn w:val="prastasis"/>
    <w:pPr>
      <w:numPr>
        <w:numId w:val="6"/>
      </w:numPr>
      <w:spacing w:before="200"/>
      <w:ind w:hanging="578"/>
    </w:pPr>
    <w:rPr>
      <w:rFonts w:ascii="Times New Roman" w:hAnsi="Times New Roman"/>
    </w:rPr>
  </w:style>
  <w:style w:type="paragraph" w:customStyle="1" w:styleId="Stilius5">
    <w:name w:val="Stilius5"/>
    <w:basedOn w:val="Stilius2"/>
    <w:qFormat/>
    <w:pPr>
      <w:jc w:val="center"/>
    </w:pPr>
    <w:rPr>
      <w:rFonts w:ascii="Times New Roman" w:hAnsi="Times New Roman"/>
      <w:b/>
      <w:sz w:val="28"/>
      <w:szCs w:val="28"/>
    </w:rPr>
  </w:style>
  <w:style w:type="character" w:customStyle="1" w:styleId="Stilius4Diagrama">
    <w:name w:val="Stilius4 Diagrama"/>
    <w:locked/>
    <w:rPr>
      <w:rFonts w:ascii="Times New Roman" w:hAnsi="Times New Roman" w:cs="Times New Roman"/>
      <w:sz w:val="22"/>
      <w:szCs w:val="22"/>
      <w:lang w:val="x-none" w:eastAsia="en-US"/>
    </w:rPr>
  </w:style>
  <w:style w:type="character" w:styleId="Komentaronuoroda">
    <w:name w:val="annotation reference"/>
    <w:semiHidden/>
    <w:rPr>
      <w:rFonts w:cs="Times New Roman"/>
      <w:sz w:val="16"/>
      <w:szCs w:val="16"/>
    </w:rPr>
  </w:style>
  <w:style w:type="character" w:customStyle="1" w:styleId="Stilius5Diagrama">
    <w:name w:val="Stilius5 Diagrama"/>
    <w:locked/>
    <w:rPr>
      <w:rFonts w:ascii="Times New Roman" w:hAnsi="Times New Roman" w:cs="Times New Roman"/>
      <w:b/>
      <w:sz w:val="28"/>
      <w:szCs w:val="28"/>
      <w:lang w:val="x-none" w:eastAsia="en-US"/>
    </w:rPr>
  </w:style>
  <w:style w:type="paragraph" w:styleId="Komentarotekstas">
    <w:name w:val="annotation text"/>
    <w:basedOn w:val="prastasis"/>
    <w:link w:val="KomentarotekstasDiagrama"/>
    <w:rPr>
      <w:rFonts w:ascii="Times New Roman" w:hAnsi="Times New Roman"/>
      <w:sz w:val="20"/>
      <w:szCs w:val="20"/>
    </w:rPr>
  </w:style>
  <w:style w:type="character" w:customStyle="1" w:styleId="CommentTextChar">
    <w:name w:val="Comment Text Char"/>
    <w:locked/>
    <w:rPr>
      <w:rFonts w:ascii="Times New Roman" w:hAnsi="Times New Roman" w:cs="Times New Roman"/>
      <w:lang w:val="x-none" w:eastAsia="en-US"/>
    </w:rPr>
  </w:style>
  <w:style w:type="paragraph" w:customStyle="1" w:styleId="Bodytxt">
    <w:name w:val="Bodytxt"/>
    <w:basedOn w:val="prastasis"/>
    <w:pPr>
      <w:keepNext/>
      <w:jc w:val="both"/>
    </w:pPr>
    <w:rPr>
      <w:rFonts w:ascii="Times New Roman" w:hAnsi="Times New Roman"/>
      <w:lang w:eastAsia="fi-FI"/>
    </w:rPr>
  </w:style>
  <w:style w:type="paragraph" w:styleId="prastasiniatinklio">
    <w:name w:val="Normal (Web)"/>
    <w:basedOn w:val="prastasis"/>
    <w:pPr>
      <w:overflowPunct w:val="0"/>
      <w:autoSpaceDE w:val="0"/>
      <w:autoSpaceDN w:val="0"/>
      <w:adjustRightInd w:val="0"/>
      <w:spacing w:before="100" w:after="100"/>
      <w:textAlignment w:val="baseline"/>
    </w:pPr>
    <w:rPr>
      <w:rFonts w:ascii="Arial Unicode MS" w:eastAsia="Arial Unicode MS" w:hAnsi="Times New Roman"/>
      <w:sz w:val="24"/>
      <w:szCs w:val="20"/>
      <w:lang w:val="en-US"/>
    </w:rPr>
  </w:style>
  <w:style w:type="paragraph" w:customStyle="1" w:styleId="Head21">
    <w:name w:val="Head 2.1"/>
    <w:basedOn w:val="prastasis"/>
    <w:pPr>
      <w:suppressAutoHyphens/>
      <w:overflowPunct w:val="0"/>
      <w:autoSpaceDE w:val="0"/>
      <w:autoSpaceDN w:val="0"/>
      <w:adjustRightInd w:val="0"/>
      <w:jc w:val="center"/>
      <w:textAlignment w:val="baseline"/>
    </w:pPr>
    <w:rPr>
      <w:rFonts w:ascii="Times New Roman" w:hAnsi="Times New Roman"/>
      <w:b/>
      <w:sz w:val="28"/>
      <w:szCs w:val="20"/>
      <w:lang w:val="en-US"/>
    </w:rPr>
  </w:style>
  <w:style w:type="paragraph" w:styleId="Komentarotema">
    <w:name w:val="annotation subject"/>
    <w:basedOn w:val="Komentarotekstas"/>
    <w:next w:val="Komentarotekstas"/>
    <w:semiHidden/>
    <w:pPr>
      <w:spacing w:after="200" w:line="276" w:lineRule="auto"/>
    </w:pPr>
    <w:rPr>
      <w:rFonts w:ascii="Calibri" w:hAnsi="Calibri"/>
      <w:b/>
      <w:bCs/>
    </w:rPr>
  </w:style>
  <w:style w:type="character" w:customStyle="1" w:styleId="CommentSubjectChar">
    <w:name w:val="Comment Subject Char"/>
    <w:semiHidden/>
    <w:rPr>
      <w:rFonts w:ascii="Times New Roman" w:hAnsi="Times New Roman" w:cs="Times New Roman"/>
      <w:b/>
      <w:bCs/>
      <w:lang w:val="lt-LT" w:eastAsia="en-US"/>
    </w:rPr>
  </w:style>
  <w:style w:type="paragraph" w:customStyle="1" w:styleId="DiagramaCharCharDiagramaCharCharChar">
    <w:name w:val="Diagrama Char Char Diagrama Char Char Char"/>
    <w:basedOn w:val="prastasis"/>
    <w:pPr>
      <w:spacing w:after="160" w:line="240" w:lineRule="exact"/>
    </w:pPr>
    <w:rPr>
      <w:rFonts w:ascii="Tahoma" w:hAnsi="Tahoma"/>
      <w:sz w:val="20"/>
      <w:szCs w:val="20"/>
      <w:lang w:val="en-US"/>
    </w:rPr>
  </w:style>
  <w:style w:type="paragraph" w:styleId="Pagrindinistekstas2">
    <w:name w:val="Body Text 2"/>
    <w:basedOn w:val="prastasis"/>
    <w:unhideWhenUsed/>
    <w:pPr>
      <w:spacing w:after="120" w:line="480" w:lineRule="auto"/>
    </w:pPr>
  </w:style>
  <w:style w:type="character" w:customStyle="1" w:styleId="BodyText2Char">
    <w:name w:val="Body Text 2 Char"/>
    <w:locked/>
    <w:rPr>
      <w:rFonts w:cs="Times New Roman"/>
      <w:sz w:val="22"/>
      <w:szCs w:val="22"/>
      <w:lang w:val="x-none" w:eastAsia="en-US"/>
    </w:rPr>
  </w:style>
  <w:style w:type="paragraph" w:styleId="Pavadinimas">
    <w:name w:val="Title"/>
    <w:basedOn w:val="prastasis"/>
    <w:qFormat/>
    <w:pPr>
      <w:widowControl w:val="0"/>
      <w:jc w:val="center"/>
    </w:pPr>
    <w:rPr>
      <w:rFonts w:ascii="Times New Roman" w:hAnsi="Times New Roman"/>
      <w:b/>
      <w:bCs/>
      <w:sz w:val="28"/>
      <w:szCs w:val="28"/>
      <w:lang w:eastAsia="hu-HU"/>
    </w:rPr>
  </w:style>
  <w:style w:type="character" w:customStyle="1" w:styleId="TitleChar">
    <w:name w:val="Title Char"/>
    <w:locked/>
    <w:rPr>
      <w:rFonts w:ascii="Times New Roman" w:hAnsi="Times New Roman" w:cs="Times New Roman"/>
      <w:b/>
      <w:bCs/>
      <w:sz w:val="28"/>
      <w:szCs w:val="28"/>
      <w:lang w:val="x-none" w:eastAsia="hu-HU"/>
    </w:rPr>
  </w:style>
  <w:style w:type="paragraph" w:styleId="Dokumentostruktra">
    <w:name w:val="Document Map"/>
    <w:basedOn w:val="prastasis"/>
    <w:semiHidden/>
    <w:pPr>
      <w:shd w:val="clear" w:color="auto" w:fill="000080"/>
    </w:pPr>
    <w:rPr>
      <w:rFonts w:ascii="Tahoma" w:hAnsi="Tahoma" w:cs="Tahoma"/>
      <w:sz w:val="20"/>
      <w:szCs w:val="20"/>
    </w:rPr>
  </w:style>
  <w:style w:type="character" w:customStyle="1" w:styleId="DocumentMapChar">
    <w:name w:val="Document Map Char"/>
    <w:semiHidden/>
    <w:rPr>
      <w:rFonts w:ascii="Times New Roman" w:hAnsi="Times New Roman"/>
      <w:sz w:val="0"/>
      <w:szCs w:val="0"/>
      <w:lang w:val="lt-LT"/>
    </w:rPr>
  </w:style>
  <w:style w:type="paragraph" w:styleId="Pagrindiniotekstotrauka">
    <w:name w:val="Body Text Indent"/>
    <w:basedOn w:val="prastasis"/>
    <w:unhideWhenUsed/>
    <w:pPr>
      <w:spacing w:after="120"/>
      <w:ind w:left="283"/>
    </w:pPr>
  </w:style>
  <w:style w:type="character" w:customStyle="1" w:styleId="BodyTextIndentChar">
    <w:name w:val="Body Text Indent Char"/>
    <w:semiHidden/>
    <w:locked/>
    <w:rPr>
      <w:rFonts w:cs="Times New Roman"/>
      <w:sz w:val="22"/>
      <w:szCs w:val="22"/>
      <w:lang w:val="x-none" w:eastAsia="en-US"/>
    </w:rPr>
  </w:style>
  <w:style w:type="paragraph" w:styleId="Puslapioinaostekstas">
    <w:name w:val="footnote text"/>
    <w:basedOn w:val="prastasis"/>
    <w:semiHidden/>
    <w:unhideWhenUsed/>
    <w:rPr>
      <w:sz w:val="20"/>
      <w:szCs w:val="20"/>
    </w:rPr>
  </w:style>
  <w:style w:type="character" w:customStyle="1" w:styleId="FootnoteTextChar">
    <w:name w:val="Footnote Text Char"/>
    <w:semiHidden/>
    <w:locked/>
    <w:rPr>
      <w:rFonts w:cs="Times New Roman"/>
      <w:lang w:val="lt-LT" w:eastAsia="x-none"/>
    </w:rPr>
  </w:style>
  <w:style w:type="character" w:styleId="Puslapioinaosnuoroda">
    <w:name w:val="footnote reference"/>
    <w:semiHidden/>
    <w:unhideWhenUsed/>
    <w:rPr>
      <w:rFonts w:cs="Times New Roman"/>
      <w:vertAlign w:val="superscript"/>
    </w:rPr>
  </w:style>
  <w:style w:type="character" w:styleId="Hipersaitas">
    <w:name w:val="Hyperlink"/>
    <w:rPr>
      <w:color w:val="0000FF"/>
      <w:u w:val="single"/>
    </w:rPr>
  </w:style>
  <w:style w:type="paragraph" w:customStyle="1" w:styleId="CentrBold">
    <w:name w:val="CentrBold"/>
    <w:rsid w:val="00523A4D"/>
    <w:pPr>
      <w:autoSpaceDE w:val="0"/>
      <w:autoSpaceDN w:val="0"/>
      <w:adjustRightInd w:val="0"/>
      <w:jc w:val="center"/>
    </w:pPr>
    <w:rPr>
      <w:rFonts w:ascii="TimesLT" w:hAnsi="TimesLT"/>
      <w:b/>
      <w:bCs/>
      <w:caps/>
      <w:lang w:val="en-US" w:eastAsia="en-US"/>
    </w:rPr>
  </w:style>
  <w:style w:type="character" w:customStyle="1" w:styleId="KomentarotekstasDiagrama">
    <w:name w:val="Komentaro tekstas Diagrama"/>
    <w:link w:val="Komentarotekstas"/>
    <w:rsid w:val="005C4076"/>
    <w:rPr>
      <w:lang w:val="lt-LT" w:eastAsia="en-US" w:bidi="ar-SA"/>
    </w:rPr>
  </w:style>
  <w:style w:type="paragraph" w:customStyle="1" w:styleId="BodyText1">
    <w:name w:val="Body Text1"/>
    <w:basedOn w:val="prastasis"/>
    <w:rsid w:val="00E848BD"/>
    <w:pPr>
      <w:suppressAutoHyphens/>
      <w:autoSpaceDE w:val="0"/>
      <w:autoSpaceDN w:val="0"/>
      <w:adjustRightInd w:val="0"/>
      <w:spacing w:line="298" w:lineRule="auto"/>
      <w:ind w:firstLine="312"/>
      <w:jc w:val="both"/>
      <w:textAlignment w:val="center"/>
    </w:pPr>
    <w:rPr>
      <w:rFonts w:ascii="Times New Roman" w:hAnsi="Times New Roman"/>
      <w:color w:val="000000"/>
      <w:sz w:val="20"/>
      <w:szCs w:val="20"/>
    </w:rPr>
  </w:style>
  <w:style w:type="character" w:customStyle="1" w:styleId="CharChar6">
    <w:name w:val="Char Char6"/>
    <w:semiHidden/>
    <w:locked/>
    <w:rsid w:val="003E408A"/>
    <w:rPr>
      <w:rFonts w:ascii="Times New Roman" w:hAnsi="Times New Roman" w:cs="Times New Roman"/>
      <w:lang w:val="x-none" w:eastAsia="en-US"/>
    </w:rPr>
  </w:style>
  <w:style w:type="paragraph" w:customStyle="1" w:styleId="oddl-nadpis">
    <w:name w:val="oddíl-nadpis"/>
    <w:basedOn w:val="prastasis"/>
    <w:rsid w:val="004212B6"/>
    <w:pPr>
      <w:keepNext/>
      <w:widowControl w:val="0"/>
      <w:tabs>
        <w:tab w:val="left" w:pos="567"/>
      </w:tabs>
      <w:spacing w:before="240" w:line="240" w:lineRule="exact"/>
    </w:pPr>
    <w:rPr>
      <w:rFonts w:ascii="Arial" w:hAnsi="Arial"/>
      <w:b/>
      <w:snapToGrid w:val="0"/>
      <w:sz w:val="24"/>
      <w:szCs w:val="20"/>
      <w:lang w:val="cs-CZ"/>
    </w:rPr>
  </w:style>
  <w:style w:type="numbering" w:customStyle="1" w:styleId="Style1">
    <w:name w:val="Style1"/>
    <w:uiPriority w:val="99"/>
    <w:rsid w:val="000A5771"/>
    <w:pPr>
      <w:numPr>
        <w:numId w:val="15"/>
      </w:numPr>
    </w:pPr>
  </w:style>
  <w:style w:type="paragraph" w:customStyle="1" w:styleId="Default">
    <w:name w:val="Default"/>
    <w:rsid w:val="001167CA"/>
    <w:pPr>
      <w:autoSpaceDE w:val="0"/>
      <w:autoSpaceDN w:val="0"/>
      <w:adjustRightInd w:val="0"/>
    </w:pPr>
    <w:rPr>
      <w:rFonts w:ascii="Times New Roman" w:hAnsi="Times New Roman"/>
      <w:color w:val="000000"/>
      <w:sz w:val="24"/>
      <w:szCs w:val="24"/>
    </w:rPr>
  </w:style>
  <w:style w:type="paragraph" w:styleId="Pataisymai">
    <w:name w:val="Revision"/>
    <w:hidden/>
    <w:uiPriority w:val="99"/>
    <w:semiHidden/>
    <w:rsid w:val="00D969B0"/>
    <w:rPr>
      <w:sz w:val="22"/>
      <w:szCs w:val="22"/>
      <w:lang w:eastAsia="en-US"/>
    </w:rPr>
  </w:style>
  <w:style w:type="paragraph" w:customStyle="1" w:styleId="tajtip">
    <w:name w:val="tajtip"/>
    <w:basedOn w:val="prastasis"/>
    <w:rsid w:val="001A5622"/>
    <w:pPr>
      <w:spacing w:after="150"/>
    </w:pPr>
    <w:rPr>
      <w:rFonts w:ascii="Times New Roman" w:hAnsi="Times New Roman"/>
      <w:sz w:val="24"/>
      <w:szCs w:val="24"/>
      <w:lang w:eastAsia="lt-LT"/>
    </w:rPr>
  </w:style>
  <w:style w:type="paragraph" w:styleId="Sraopastraipa">
    <w:name w:val="List Paragraph"/>
    <w:aliases w:val="Numbering,ERP-List Paragraph,List Paragraph11,List Paragraph111,Buletai,Bullet EY,List Paragraph21,List Paragraph1,List Paragraph2,lp1,Bullet 1,Use Case List Paragraph,Paragraph,List Paragraph Red,Sąrašo pastraipa.Bullet,Lentele,Bullet"/>
    <w:basedOn w:val="prastasis"/>
    <w:link w:val="SraopastraipaDiagrama"/>
    <w:uiPriority w:val="34"/>
    <w:qFormat/>
    <w:rsid w:val="00A57BAB"/>
    <w:pPr>
      <w:spacing w:after="160" w:line="259" w:lineRule="auto"/>
      <w:ind w:left="720"/>
      <w:contextualSpacing/>
    </w:pPr>
    <w:rPr>
      <w:rFonts w:eastAsia="Calibri"/>
    </w:rPr>
  </w:style>
  <w:style w:type="paragraph" w:customStyle="1" w:styleId="CM11">
    <w:name w:val="CM1+1"/>
    <w:basedOn w:val="Default"/>
    <w:next w:val="Default"/>
    <w:uiPriority w:val="99"/>
    <w:rsid w:val="00BF2E6A"/>
    <w:rPr>
      <w:rFonts w:ascii="EUAlbertina" w:hAnsi="EUAlbertina"/>
      <w:color w:val="auto"/>
    </w:rPr>
  </w:style>
  <w:style w:type="paragraph" w:customStyle="1" w:styleId="CM31">
    <w:name w:val="CM3+1"/>
    <w:basedOn w:val="Default"/>
    <w:next w:val="Default"/>
    <w:uiPriority w:val="99"/>
    <w:rsid w:val="00BF2E6A"/>
    <w:rPr>
      <w:rFonts w:ascii="EUAlbertina" w:hAnsi="EUAlbertina"/>
      <w:color w:val="auto"/>
    </w:rPr>
  </w:style>
  <w:style w:type="paragraph" w:customStyle="1" w:styleId="CM1">
    <w:name w:val="CM1"/>
    <w:basedOn w:val="Default"/>
    <w:next w:val="Default"/>
    <w:uiPriority w:val="99"/>
    <w:rsid w:val="00BB62EC"/>
    <w:rPr>
      <w:rFonts w:ascii="EUAlbertina" w:hAnsi="EUAlbertina"/>
      <w:color w:val="auto"/>
    </w:rPr>
  </w:style>
  <w:style w:type="paragraph" w:customStyle="1" w:styleId="CM3">
    <w:name w:val="CM3"/>
    <w:basedOn w:val="Default"/>
    <w:next w:val="Default"/>
    <w:uiPriority w:val="99"/>
    <w:rsid w:val="00BB62EC"/>
    <w:rPr>
      <w:rFonts w:ascii="EUAlbertina" w:hAnsi="EUAlbertina"/>
      <w:color w:val="auto"/>
    </w:rPr>
  </w:style>
  <w:style w:type="table" w:styleId="Lentelstinklelis">
    <w:name w:val="Table Grid"/>
    <w:basedOn w:val="prastojilentel"/>
    <w:rsid w:val="0010654C"/>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arkospapunktis">
    <w:name w:val="Tvarkos papunktis"/>
    <w:basedOn w:val="prastasis"/>
    <w:rsid w:val="00FD5755"/>
    <w:pPr>
      <w:numPr>
        <w:numId w:val="20"/>
      </w:numPr>
      <w:suppressAutoHyphens/>
      <w:autoSpaceDN w:val="0"/>
      <w:jc w:val="both"/>
      <w:textAlignment w:val="baseline"/>
    </w:pPr>
    <w:rPr>
      <w:rFonts w:ascii="Times New Roman" w:hAnsi="Times New Roman"/>
      <w:sz w:val="24"/>
      <w:szCs w:val="24"/>
      <w:lang w:eastAsia="lt-LT"/>
    </w:rPr>
  </w:style>
  <w:style w:type="numbering" w:customStyle="1" w:styleId="LFO10">
    <w:name w:val="LFO10"/>
    <w:basedOn w:val="Sraonra"/>
    <w:rsid w:val="00FD5755"/>
    <w:pPr>
      <w:numPr>
        <w:numId w:val="20"/>
      </w:numPr>
    </w:pPr>
  </w:style>
  <w:style w:type="paragraph" w:styleId="Antrats">
    <w:name w:val="header"/>
    <w:basedOn w:val="prastasis"/>
    <w:link w:val="AntratsDiagrama"/>
    <w:rsid w:val="00B31314"/>
    <w:pPr>
      <w:tabs>
        <w:tab w:val="center" w:pos="4819"/>
        <w:tab w:val="right" w:pos="9638"/>
      </w:tabs>
    </w:pPr>
  </w:style>
  <w:style w:type="character" w:customStyle="1" w:styleId="AntratsDiagrama">
    <w:name w:val="Antraštės Diagrama"/>
    <w:link w:val="Antrats"/>
    <w:rsid w:val="00B31314"/>
    <w:rPr>
      <w:sz w:val="22"/>
      <w:szCs w:val="22"/>
      <w:lang w:eastAsia="en-US"/>
    </w:rPr>
  </w:style>
  <w:style w:type="paragraph" w:styleId="Porat">
    <w:name w:val="footer"/>
    <w:basedOn w:val="prastasis"/>
    <w:link w:val="PoratDiagrama"/>
    <w:rsid w:val="00B31314"/>
    <w:pPr>
      <w:tabs>
        <w:tab w:val="center" w:pos="4819"/>
        <w:tab w:val="right" w:pos="9638"/>
      </w:tabs>
    </w:pPr>
  </w:style>
  <w:style w:type="character" w:customStyle="1" w:styleId="PoratDiagrama">
    <w:name w:val="Poraštė Diagrama"/>
    <w:link w:val="Porat"/>
    <w:rsid w:val="00B31314"/>
    <w:rPr>
      <w:sz w:val="22"/>
      <w:szCs w:val="22"/>
      <w:lang w:eastAsia="en-US"/>
    </w:rPr>
  </w:style>
  <w:style w:type="character" w:customStyle="1" w:styleId="markedcontent">
    <w:name w:val="markedcontent"/>
    <w:basedOn w:val="Numatytasispastraiposriftas"/>
    <w:rsid w:val="00696A30"/>
  </w:style>
  <w:style w:type="character" w:customStyle="1" w:styleId="SraopastraipaDiagrama">
    <w:name w:val="Sąrašo pastraipa Diagrama"/>
    <w:aliases w:val="Numbering Diagrama,ERP-List Paragraph Diagrama,List Paragraph11 Diagrama,List Paragraph111 Diagrama,Buletai Diagrama,Bullet EY Diagrama,List Paragraph21 Diagrama,List Paragraph1 Diagrama,List Paragraph2 Diagrama,lp1 Diagrama"/>
    <w:link w:val="Sraopastraipa"/>
    <w:uiPriority w:val="34"/>
    <w:qFormat/>
    <w:locked/>
    <w:rsid w:val="00677218"/>
    <w:rPr>
      <w:rFonts w:eastAsia="Calibri"/>
      <w:sz w:val="22"/>
      <w:szCs w:val="22"/>
      <w:lang w:eastAsia="en-US"/>
    </w:rPr>
  </w:style>
  <w:style w:type="paragraph" w:customStyle="1" w:styleId="Tvarkostekstas">
    <w:name w:val="Tvarkos tekstas"/>
    <w:basedOn w:val="prastasis"/>
    <w:rsid w:val="00F711F5"/>
    <w:pPr>
      <w:numPr>
        <w:numId w:val="44"/>
      </w:numPr>
      <w:suppressAutoHyphens/>
      <w:autoSpaceDN w:val="0"/>
      <w:jc w:val="both"/>
      <w:textAlignment w:val="baseline"/>
    </w:pPr>
    <w:rPr>
      <w:rFonts w:ascii="Times New Roman" w:hAnsi="Times New Roman"/>
      <w:sz w:val="24"/>
      <w:szCs w:val="24"/>
      <w:lang w:eastAsia="lt-LT"/>
    </w:rPr>
  </w:style>
  <w:style w:type="numbering" w:customStyle="1" w:styleId="LFO2">
    <w:name w:val="LFO2"/>
    <w:basedOn w:val="Sraonra"/>
    <w:rsid w:val="00F711F5"/>
    <w:pPr>
      <w:numPr>
        <w:numId w:val="45"/>
      </w:numPr>
    </w:pPr>
  </w:style>
  <w:style w:type="paragraph" w:customStyle="1" w:styleId="Body2">
    <w:name w:val="Body 2"/>
    <w:rsid w:val="00BA32BC"/>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35066">
      <w:bodyDiv w:val="1"/>
      <w:marLeft w:val="0"/>
      <w:marRight w:val="0"/>
      <w:marTop w:val="0"/>
      <w:marBottom w:val="0"/>
      <w:divBdr>
        <w:top w:val="none" w:sz="0" w:space="0" w:color="auto"/>
        <w:left w:val="none" w:sz="0" w:space="0" w:color="auto"/>
        <w:bottom w:val="none" w:sz="0" w:space="0" w:color="auto"/>
        <w:right w:val="none" w:sz="0" w:space="0" w:color="auto"/>
      </w:divBdr>
    </w:div>
    <w:div w:id="104471070">
      <w:bodyDiv w:val="1"/>
      <w:marLeft w:val="0"/>
      <w:marRight w:val="0"/>
      <w:marTop w:val="0"/>
      <w:marBottom w:val="0"/>
      <w:divBdr>
        <w:top w:val="none" w:sz="0" w:space="0" w:color="auto"/>
        <w:left w:val="none" w:sz="0" w:space="0" w:color="auto"/>
        <w:bottom w:val="none" w:sz="0" w:space="0" w:color="auto"/>
        <w:right w:val="none" w:sz="0" w:space="0" w:color="auto"/>
      </w:divBdr>
    </w:div>
    <w:div w:id="201329109">
      <w:bodyDiv w:val="1"/>
      <w:marLeft w:val="0"/>
      <w:marRight w:val="0"/>
      <w:marTop w:val="0"/>
      <w:marBottom w:val="0"/>
      <w:divBdr>
        <w:top w:val="none" w:sz="0" w:space="0" w:color="auto"/>
        <w:left w:val="none" w:sz="0" w:space="0" w:color="auto"/>
        <w:bottom w:val="none" w:sz="0" w:space="0" w:color="auto"/>
        <w:right w:val="none" w:sz="0" w:space="0" w:color="auto"/>
      </w:divBdr>
    </w:div>
    <w:div w:id="327371641">
      <w:bodyDiv w:val="1"/>
      <w:marLeft w:val="0"/>
      <w:marRight w:val="0"/>
      <w:marTop w:val="0"/>
      <w:marBottom w:val="0"/>
      <w:divBdr>
        <w:top w:val="none" w:sz="0" w:space="0" w:color="auto"/>
        <w:left w:val="none" w:sz="0" w:space="0" w:color="auto"/>
        <w:bottom w:val="none" w:sz="0" w:space="0" w:color="auto"/>
        <w:right w:val="none" w:sz="0" w:space="0" w:color="auto"/>
      </w:divBdr>
    </w:div>
    <w:div w:id="502815619">
      <w:bodyDiv w:val="1"/>
      <w:marLeft w:val="0"/>
      <w:marRight w:val="0"/>
      <w:marTop w:val="0"/>
      <w:marBottom w:val="0"/>
      <w:divBdr>
        <w:top w:val="none" w:sz="0" w:space="0" w:color="auto"/>
        <w:left w:val="none" w:sz="0" w:space="0" w:color="auto"/>
        <w:bottom w:val="none" w:sz="0" w:space="0" w:color="auto"/>
        <w:right w:val="none" w:sz="0" w:space="0" w:color="auto"/>
      </w:divBdr>
      <w:divsChild>
        <w:div w:id="1847481674">
          <w:marLeft w:val="0"/>
          <w:marRight w:val="0"/>
          <w:marTop w:val="0"/>
          <w:marBottom w:val="0"/>
          <w:divBdr>
            <w:top w:val="none" w:sz="0" w:space="0" w:color="auto"/>
            <w:left w:val="none" w:sz="0" w:space="0" w:color="auto"/>
            <w:bottom w:val="none" w:sz="0" w:space="0" w:color="auto"/>
            <w:right w:val="none" w:sz="0" w:space="0" w:color="auto"/>
          </w:divBdr>
          <w:divsChild>
            <w:div w:id="346442340">
              <w:marLeft w:val="0"/>
              <w:marRight w:val="0"/>
              <w:marTop w:val="0"/>
              <w:marBottom w:val="0"/>
              <w:divBdr>
                <w:top w:val="none" w:sz="0" w:space="0" w:color="auto"/>
                <w:left w:val="none" w:sz="0" w:space="0" w:color="auto"/>
                <w:bottom w:val="none" w:sz="0" w:space="0" w:color="auto"/>
                <w:right w:val="none" w:sz="0" w:space="0" w:color="auto"/>
              </w:divBdr>
              <w:divsChild>
                <w:div w:id="2095399651">
                  <w:marLeft w:val="0"/>
                  <w:marRight w:val="0"/>
                  <w:marTop w:val="0"/>
                  <w:marBottom w:val="0"/>
                  <w:divBdr>
                    <w:top w:val="none" w:sz="0" w:space="0" w:color="auto"/>
                    <w:left w:val="none" w:sz="0" w:space="0" w:color="auto"/>
                    <w:bottom w:val="none" w:sz="0" w:space="0" w:color="auto"/>
                    <w:right w:val="none" w:sz="0" w:space="0" w:color="auto"/>
                  </w:divBdr>
                  <w:divsChild>
                    <w:div w:id="146367495">
                      <w:marLeft w:val="0"/>
                      <w:marRight w:val="0"/>
                      <w:marTop w:val="0"/>
                      <w:marBottom w:val="0"/>
                      <w:divBdr>
                        <w:top w:val="none" w:sz="0" w:space="0" w:color="auto"/>
                        <w:left w:val="none" w:sz="0" w:space="0" w:color="auto"/>
                        <w:bottom w:val="none" w:sz="0" w:space="0" w:color="auto"/>
                        <w:right w:val="none" w:sz="0" w:space="0" w:color="auto"/>
                      </w:divBdr>
                      <w:divsChild>
                        <w:div w:id="86017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636630">
      <w:bodyDiv w:val="1"/>
      <w:marLeft w:val="0"/>
      <w:marRight w:val="0"/>
      <w:marTop w:val="0"/>
      <w:marBottom w:val="0"/>
      <w:divBdr>
        <w:top w:val="none" w:sz="0" w:space="0" w:color="auto"/>
        <w:left w:val="none" w:sz="0" w:space="0" w:color="auto"/>
        <w:bottom w:val="none" w:sz="0" w:space="0" w:color="auto"/>
        <w:right w:val="none" w:sz="0" w:space="0" w:color="auto"/>
      </w:divBdr>
      <w:divsChild>
        <w:div w:id="221451587">
          <w:marLeft w:val="850"/>
          <w:marRight w:val="0"/>
          <w:marTop w:val="0"/>
          <w:marBottom w:val="0"/>
          <w:divBdr>
            <w:top w:val="none" w:sz="0" w:space="0" w:color="auto"/>
            <w:left w:val="none" w:sz="0" w:space="0" w:color="auto"/>
            <w:bottom w:val="none" w:sz="0" w:space="0" w:color="auto"/>
            <w:right w:val="none" w:sz="0" w:space="0" w:color="auto"/>
          </w:divBdr>
        </w:div>
      </w:divsChild>
    </w:div>
    <w:div w:id="696347821">
      <w:bodyDiv w:val="1"/>
      <w:marLeft w:val="0"/>
      <w:marRight w:val="0"/>
      <w:marTop w:val="0"/>
      <w:marBottom w:val="0"/>
      <w:divBdr>
        <w:top w:val="none" w:sz="0" w:space="0" w:color="auto"/>
        <w:left w:val="none" w:sz="0" w:space="0" w:color="auto"/>
        <w:bottom w:val="none" w:sz="0" w:space="0" w:color="auto"/>
        <w:right w:val="none" w:sz="0" w:space="0" w:color="auto"/>
      </w:divBdr>
    </w:div>
    <w:div w:id="703141871">
      <w:bodyDiv w:val="1"/>
      <w:marLeft w:val="0"/>
      <w:marRight w:val="0"/>
      <w:marTop w:val="0"/>
      <w:marBottom w:val="0"/>
      <w:divBdr>
        <w:top w:val="none" w:sz="0" w:space="0" w:color="auto"/>
        <w:left w:val="none" w:sz="0" w:space="0" w:color="auto"/>
        <w:bottom w:val="none" w:sz="0" w:space="0" w:color="auto"/>
        <w:right w:val="none" w:sz="0" w:space="0" w:color="auto"/>
      </w:divBdr>
    </w:div>
    <w:div w:id="717894743">
      <w:bodyDiv w:val="1"/>
      <w:marLeft w:val="0"/>
      <w:marRight w:val="0"/>
      <w:marTop w:val="0"/>
      <w:marBottom w:val="0"/>
      <w:divBdr>
        <w:top w:val="none" w:sz="0" w:space="0" w:color="auto"/>
        <w:left w:val="none" w:sz="0" w:space="0" w:color="auto"/>
        <w:bottom w:val="none" w:sz="0" w:space="0" w:color="auto"/>
        <w:right w:val="none" w:sz="0" w:space="0" w:color="auto"/>
      </w:divBdr>
    </w:div>
    <w:div w:id="764309412">
      <w:bodyDiv w:val="1"/>
      <w:marLeft w:val="0"/>
      <w:marRight w:val="0"/>
      <w:marTop w:val="0"/>
      <w:marBottom w:val="0"/>
      <w:divBdr>
        <w:top w:val="none" w:sz="0" w:space="0" w:color="auto"/>
        <w:left w:val="none" w:sz="0" w:space="0" w:color="auto"/>
        <w:bottom w:val="none" w:sz="0" w:space="0" w:color="auto"/>
        <w:right w:val="none" w:sz="0" w:space="0" w:color="auto"/>
      </w:divBdr>
    </w:div>
    <w:div w:id="776215420">
      <w:bodyDiv w:val="1"/>
      <w:marLeft w:val="0"/>
      <w:marRight w:val="0"/>
      <w:marTop w:val="0"/>
      <w:marBottom w:val="0"/>
      <w:divBdr>
        <w:top w:val="none" w:sz="0" w:space="0" w:color="auto"/>
        <w:left w:val="none" w:sz="0" w:space="0" w:color="auto"/>
        <w:bottom w:val="none" w:sz="0" w:space="0" w:color="auto"/>
        <w:right w:val="none" w:sz="0" w:space="0" w:color="auto"/>
      </w:divBdr>
    </w:div>
    <w:div w:id="1017120532">
      <w:bodyDiv w:val="1"/>
      <w:marLeft w:val="0"/>
      <w:marRight w:val="0"/>
      <w:marTop w:val="0"/>
      <w:marBottom w:val="0"/>
      <w:divBdr>
        <w:top w:val="none" w:sz="0" w:space="0" w:color="auto"/>
        <w:left w:val="none" w:sz="0" w:space="0" w:color="auto"/>
        <w:bottom w:val="none" w:sz="0" w:space="0" w:color="auto"/>
        <w:right w:val="none" w:sz="0" w:space="0" w:color="auto"/>
      </w:divBdr>
      <w:divsChild>
        <w:div w:id="501748318">
          <w:marLeft w:val="850"/>
          <w:marRight w:val="0"/>
          <w:marTop w:val="0"/>
          <w:marBottom w:val="0"/>
          <w:divBdr>
            <w:top w:val="none" w:sz="0" w:space="0" w:color="auto"/>
            <w:left w:val="none" w:sz="0" w:space="0" w:color="auto"/>
            <w:bottom w:val="none" w:sz="0" w:space="0" w:color="auto"/>
            <w:right w:val="none" w:sz="0" w:space="0" w:color="auto"/>
          </w:divBdr>
        </w:div>
      </w:divsChild>
    </w:div>
    <w:div w:id="1046292608">
      <w:bodyDiv w:val="1"/>
      <w:marLeft w:val="0"/>
      <w:marRight w:val="0"/>
      <w:marTop w:val="0"/>
      <w:marBottom w:val="0"/>
      <w:divBdr>
        <w:top w:val="none" w:sz="0" w:space="0" w:color="auto"/>
        <w:left w:val="none" w:sz="0" w:space="0" w:color="auto"/>
        <w:bottom w:val="none" w:sz="0" w:space="0" w:color="auto"/>
        <w:right w:val="none" w:sz="0" w:space="0" w:color="auto"/>
      </w:divBdr>
    </w:div>
    <w:div w:id="1246571986">
      <w:bodyDiv w:val="1"/>
      <w:marLeft w:val="0"/>
      <w:marRight w:val="0"/>
      <w:marTop w:val="0"/>
      <w:marBottom w:val="0"/>
      <w:divBdr>
        <w:top w:val="none" w:sz="0" w:space="0" w:color="auto"/>
        <w:left w:val="none" w:sz="0" w:space="0" w:color="auto"/>
        <w:bottom w:val="none" w:sz="0" w:space="0" w:color="auto"/>
        <w:right w:val="none" w:sz="0" w:space="0" w:color="auto"/>
      </w:divBdr>
      <w:divsChild>
        <w:div w:id="1311834728">
          <w:marLeft w:val="446"/>
          <w:marRight w:val="0"/>
          <w:marTop w:val="0"/>
          <w:marBottom w:val="0"/>
          <w:divBdr>
            <w:top w:val="none" w:sz="0" w:space="0" w:color="auto"/>
            <w:left w:val="none" w:sz="0" w:space="0" w:color="auto"/>
            <w:bottom w:val="none" w:sz="0" w:space="0" w:color="auto"/>
            <w:right w:val="none" w:sz="0" w:space="0" w:color="auto"/>
          </w:divBdr>
        </w:div>
      </w:divsChild>
    </w:div>
    <w:div w:id="1324699204">
      <w:bodyDiv w:val="1"/>
      <w:marLeft w:val="0"/>
      <w:marRight w:val="0"/>
      <w:marTop w:val="0"/>
      <w:marBottom w:val="0"/>
      <w:divBdr>
        <w:top w:val="none" w:sz="0" w:space="0" w:color="auto"/>
        <w:left w:val="none" w:sz="0" w:space="0" w:color="auto"/>
        <w:bottom w:val="none" w:sz="0" w:space="0" w:color="auto"/>
        <w:right w:val="none" w:sz="0" w:space="0" w:color="auto"/>
      </w:divBdr>
    </w:div>
    <w:div w:id="1439762958">
      <w:bodyDiv w:val="1"/>
      <w:marLeft w:val="0"/>
      <w:marRight w:val="0"/>
      <w:marTop w:val="0"/>
      <w:marBottom w:val="0"/>
      <w:divBdr>
        <w:top w:val="none" w:sz="0" w:space="0" w:color="auto"/>
        <w:left w:val="none" w:sz="0" w:space="0" w:color="auto"/>
        <w:bottom w:val="none" w:sz="0" w:space="0" w:color="auto"/>
        <w:right w:val="none" w:sz="0" w:space="0" w:color="auto"/>
      </w:divBdr>
      <w:divsChild>
        <w:div w:id="999625945">
          <w:marLeft w:val="850"/>
          <w:marRight w:val="0"/>
          <w:marTop w:val="0"/>
          <w:marBottom w:val="0"/>
          <w:divBdr>
            <w:top w:val="none" w:sz="0" w:space="0" w:color="auto"/>
            <w:left w:val="none" w:sz="0" w:space="0" w:color="auto"/>
            <w:bottom w:val="none" w:sz="0" w:space="0" w:color="auto"/>
            <w:right w:val="none" w:sz="0" w:space="0" w:color="auto"/>
          </w:divBdr>
        </w:div>
      </w:divsChild>
    </w:div>
    <w:div w:id="1452897816">
      <w:bodyDiv w:val="1"/>
      <w:marLeft w:val="0"/>
      <w:marRight w:val="0"/>
      <w:marTop w:val="0"/>
      <w:marBottom w:val="0"/>
      <w:divBdr>
        <w:top w:val="none" w:sz="0" w:space="0" w:color="auto"/>
        <w:left w:val="none" w:sz="0" w:space="0" w:color="auto"/>
        <w:bottom w:val="none" w:sz="0" w:space="0" w:color="auto"/>
        <w:right w:val="none" w:sz="0" w:space="0" w:color="auto"/>
      </w:divBdr>
    </w:div>
    <w:div w:id="1488207791">
      <w:bodyDiv w:val="1"/>
      <w:marLeft w:val="0"/>
      <w:marRight w:val="0"/>
      <w:marTop w:val="0"/>
      <w:marBottom w:val="0"/>
      <w:divBdr>
        <w:top w:val="none" w:sz="0" w:space="0" w:color="auto"/>
        <w:left w:val="none" w:sz="0" w:space="0" w:color="auto"/>
        <w:bottom w:val="none" w:sz="0" w:space="0" w:color="auto"/>
        <w:right w:val="none" w:sz="0" w:space="0" w:color="auto"/>
      </w:divBdr>
    </w:div>
    <w:div w:id="1548252058">
      <w:bodyDiv w:val="1"/>
      <w:marLeft w:val="0"/>
      <w:marRight w:val="0"/>
      <w:marTop w:val="0"/>
      <w:marBottom w:val="0"/>
      <w:divBdr>
        <w:top w:val="none" w:sz="0" w:space="0" w:color="auto"/>
        <w:left w:val="none" w:sz="0" w:space="0" w:color="auto"/>
        <w:bottom w:val="none" w:sz="0" w:space="0" w:color="auto"/>
        <w:right w:val="none" w:sz="0" w:space="0" w:color="auto"/>
      </w:divBdr>
      <w:divsChild>
        <w:div w:id="24600955">
          <w:marLeft w:val="0"/>
          <w:marRight w:val="0"/>
          <w:marTop w:val="0"/>
          <w:marBottom w:val="0"/>
          <w:divBdr>
            <w:top w:val="none" w:sz="0" w:space="0" w:color="auto"/>
            <w:left w:val="none" w:sz="0" w:space="0" w:color="auto"/>
            <w:bottom w:val="none" w:sz="0" w:space="0" w:color="auto"/>
            <w:right w:val="none" w:sz="0" w:space="0" w:color="auto"/>
          </w:divBdr>
          <w:divsChild>
            <w:div w:id="1415518029">
              <w:marLeft w:val="0"/>
              <w:marRight w:val="0"/>
              <w:marTop w:val="0"/>
              <w:marBottom w:val="0"/>
              <w:divBdr>
                <w:top w:val="none" w:sz="0" w:space="0" w:color="auto"/>
                <w:left w:val="none" w:sz="0" w:space="0" w:color="auto"/>
                <w:bottom w:val="none" w:sz="0" w:space="0" w:color="auto"/>
                <w:right w:val="none" w:sz="0" w:space="0" w:color="auto"/>
              </w:divBdr>
              <w:divsChild>
                <w:div w:id="407002834">
                  <w:marLeft w:val="0"/>
                  <w:marRight w:val="0"/>
                  <w:marTop w:val="0"/>
                  <w:marBottom w:val="0"/>
                  <w:divBdr>
                    <w:top w:val="none" w:sz="0" w:space="0" w:color="auto"/>
                    <w:left w:val="none" w:sz="0" w:space="0" w:color="auto"/>
                    <w:bottom w:val="none" w:sz="0" w:space="0" w:color="auto"/>
                    <w:right w:val="none" w:sz="0" w:space="0" w:color="auto"/>
                  </w:divBdr>
                  <w:divsChild>
                    <w:div w:id="1867672767">
                      <w:marLeft w:val="0"/>
                      <w:marRight w:val="0"/>
                      <w:marTop w:val="0"/>
                      <w:marBottom w:val="0"/>
                      <w:divBdr>
                        <w:top w:val="none" w:sz="0" w:space="0" w:color="auto"/>
                        <w:left w:val="none" w:sz="0" w:space="0" w:color="auto"/>
                        <w:bottom w:val="none" w:sz="0" w:space="0" w:color="auto"/>
                        <w:right w:val="none" w:sz="0" w:space="0" w:color="auto"/>
                      </w:divBdr>
                    </w:div>
                    <w:div w:id="205962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450464">
      <w:bodyDiv w:val="1"/>
      <w:marLeft w:val="0"/>
      <w:marRight w:val="0"/>
      <w:marTop w:val="0"/>
      <w:marBottom w:val="0"/>
      <w:divBdr>
        <w:top w:val="none" w:sz="0" w:space="0" w:color="auto"/>
        <w:left w:val="none" w:sz="0" w:space="0" w:color="auto"/>
        <w:bottom w:val="none" w:sz="0" w:space="0" w:color="auto"/>
        <w:right w:val="none" w:sz="0" w:space="0" w:color="auto"/>
      </w:divBdr>
      <w:divsChild>
        <w:div w:id="1914504025">
          <w:marLeft w:val="446"/>
          <w:marRight w:val="0"/>
          <w:marTop w:val="0"/>
          <w:marBottom w:val="0"/>
          <w:divBdr>
            <w:top w:val="none" w:sz="0" w:space="0" w:color="auto"/>
            <w:left w:val="none" w:sz="0" w:space="0" w:color="auto"/>
            <w:bottom w:val="none" w:sz="0" w:space="0" w:color="auto"/>
            <w:right w:val="none" w:sz="0" w:space="0" w:color="auto"/>
          </w:divBdr>
        </w:div>
      </w:divsChild>
    </w:div>
    <w:div w:id="1843544714">
      <w:bodyDiv w:val="1"/>
      <w:marLeft w:val="0"/>
      <w:marRight w:val="0"/>
      <w:marTop w:val="0"/>
      <w:marBottom w:val="0"/>
      <w:divBdr>
        <w:top w:val="none" w:sz="0" w:space="0" w:color="auto"/>
        <w:left w:val="none" w:sz="0" w:space="0" w:color="auto"/>
        <w:bottom w:val="none" w:sz="0" w:space="0" w:color="auto"/>
        <w:right w:val="none" w:sz="0" w:space="0" w:color="auto"/>
      </w:divBdr>
    </w:div>
    <w:div w:id="1888685430">
      <w:bodyDiv w:val="1"/>
      <w:marLeft w:val="0"/>
      <w:marRight w:val="0"/>
      <w:marTop w:val="0"/>
      <w:marBottom w:val="0"/>
      <w:divBdr>
        <w:top w:val="none" w:sz="0" w:space="0" w:color="auto"/>
        <w:left w:val="none" w:sz="0" w:space="0" w:color="auto"/>
        <w:bottom w:val="none" w:sz="0" w:space="0" w:color="auto"/>
        <w:right w:val="none" w:sz="0" w:space="0" w:color="auto"/>
      </w:divBdr>
    </w:div>
    <w:div w:id="1893151890">
      <w:bodyDiv w:val="1"/>
      <w:marLeft w:val="0"/>
      <w:marRight w:val="0"/>
      <w:marTop w:val="0"/>
      <w:marBottom w:val="0"/>
      <w:divBdr>
        <w:top w:val="none" w:sz="0" w:space="0" w:color="auto"/>
        <w:left w:val="none" w:sz="0" w:space="0" w:color="auto"/>
        <w:bottom w:val="none" w:sz="0" w:space="0" w:color="auto"/>
        <w:right w:val="none" w:sz="0" w:space="0" w:color="auto"/>
      </w:divBdr>
      <w:divsChild>
        <w:div w:id="1512334983">
          <w:marLeft w:val="56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yperlink" Target="mailto:info@krs.lt"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73209-EF87-4538-BBC3-74DE20823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26</Pages>
  <Words>53068</Words>
  <Characters>30249</Characters>
  <Application>Microsoft Office Word</Application>
  <DocSecurity>0</DocSecurity>
  <Lines>252</Lines>
  <Paragraphs>166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STATYBOS DARBŲ RANGOS SUTARTIS Nr</vt:lpstr>
      <vt:lpstr>STATYBOS DARBŲ RANGOS SUTARTIS Nr</vt:lpstr>
    </vt:vector>
  </TitlesOfParts>
  <Company>Team</Company>
  <LinksUpToDate>false</LinksUpToDate>
  <CharactersWithSpaces>83151</CharactersWithSpaces>
  <SharedDoc>false</SharedDoc>
  <HLinks>
    <vt:vector size="6" baseType="variant">
      <vt:variant>
        <vt:i4>327743</vt:i4>
      </vt:variant>
      <vt:variant>
        <vt:i4>15</vt:i4>
      </vt:variant>
      <vt:variant>
        <vt:i4>0</vt:i4>
      </vt:variant>
      <vt:variant>
        <vt:i4>5</vt:i4>
      </vt:variant>
      <vt:variant>
        <vt:lpwstr>mailto:info@krs.lt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DARBŲ RANGOS SUTARTIS Nr</dc:title>
  <dc:subject/>
  <dc:creator>Team</dc:creator>
  <cp:keywords/>
  <dc:description/>
  <cp:lastModifiedBy>Dovilė Kėkštienė</cp:lastModifiedBy>
  <cp:revision>7</cp:revision>
  <cp:lastPrinted>2025-07-16T07:28:00Z</cp:lastPrinted>
  <dcterms:created xsi:type="dcterms:W3CDTF">2026-01-12T10:42:00Z</dcterms:created>
  <dcterms:modified xsi:type="dcterms:W3CDTF">2026-01-13T09:37:00Z</dcterms:modified>
</cp:coreProperties>
</file>